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E2787" w14:textId="77777777" w:rsidR="004670DF" w:rsidRDefault="004670DF" w:rsidP="004670DF">
      <w:pPr>
        <w:spacing w:line="240" w:lineRule="auto"/>
        <w:jc w:val="right"/>
        <w:rPr>
          <w:rFonts w:eastAsia="Times New Roman" w:cs="Times New Roman"/>
          <w:szCs w:val="24"/>
          <w:lang w:val="et-EE"/>
        </w:rPr>
      </w:pPr>
    </w:p>
    <w:p w14:paraId="477EA997" w14:textId="34B9AA83" w:rsidR="004670DF" w:rsidRPr="004670DF" w:rsidRDefault="000C7076" w:rsidP="004670DF">
      <w:pPr>
        <w:spacing w:line="240" w:lineRule="auto"/>
        <w:jc w:val="right"/>
        <w:rPr>
          <w:rFonts w:eastAsia="Times New Roman" w:cs="Times New Roman"/>
          <w:szCs w:val="24"/>
          <w:lang w:val="et-EE"/>
        </w:rPr>
      </w:pPr>
      <w:r>
        <w:rPr>
          <w:rFonts w:eastAsia="Times New Roman" w:cs="Times New Roman"/>
          <w:szCs w:val="24"/>
          <w:lang w:val="et-EE"/>
        </w:rPr>
        <w:t>1</w:t>
      </w:r>
      <w:r w:rsidR="00925A1A">
        <w:rPr>
          <w:rFonts w:eastAsia="Times New Roman" w:cs="Times New Roman"/>
          <w:szCs w:val="24"/>
          <w:lang w:val="et-EE"/>
        </w:rPr>
        <w:t>8</w:t>
      </w:r>
      <w:r w:rsidR="138FADF1" w:rsidRPr="006157C0">
        <w:rPr>
          <w:rFonts w:eastAsia="Times New Roman" w:cs="Times New Roman"/>
          <w:szCs w:val="24"/>
          <w:lang w:val="et-EE"/>
        </w:rPr>
        <w:t>.</w:t>
      </w:r>
      <w:r>
        <w:rPr>
          <w:rFonts w:eastAsia="Times New Roman" w:cs="Times New Roman"/>
          <w:szCs w:val="24"/>
          <w:lang w:val="et-EE"/>
        </w:rPr>
        <w:t>1</w:t>
      </w:r>
      <w:r w:rsidR="00925A1A">
        <w:rPr>
          <w:rFonts w:eastAsia="Times New Roman" w:cs="Times New Roman"/>
          <w:szCs w:val="24"/>
          <w:lang w:val="et-EE"/>
        </w:rPr>
        <w:t>2</w:t>
      </w:r>
      <w:r w:rsidR="138FADF1" w:rsidRPr="006157C0">
        <w:rPr>
          <w:rFonts w:eastAsia="Times New Roman" w:cs="Times New Roman"/>
          <w:szCs w:val="24"/>
          <w:lang w:val="et-EE"/>
        </w:rPr>
        <w:t>.2025</w:t>
      </w:r>
    </w:p>
    <w:p w14:paraId="068F4F3F" w14:textId="77777777" w:rsidR="00627E7E" w:rsidRPr="006157C0" w:rsidRDefault="00627E7E" w:rsidP="00D769B3">
      <w:pPr>
        <w:spacing w:line="240" w:lineRule="auto"/>
        <w:jc w:val="right"/>
        <w:rPr>
          <w:rFonts w:cs="Times New Roman"/>
          <w:lang w:val="et-EE"/>
        </w:rPr>
      </w:pPr>
    </w:p>
    <w:p w14:paraId="527E309E" w14:textId="6AD2B45D" w:rsidR="138FADF1" w:rsidRPr="006157C0" w:rsidRDefault="138FADF1" w:rsidP="00D769B3">
      <w:pPr>
        <w:spacing w:line="240" w:lineRule="auto"/>
        <w:jc w:val="center"/>
        <w:rPr>
          <w:rFonts w:eastAsia="Times New Roman" w:cs="Times New Roman"/>
          <w:sz w:val="32"/>
          <w:szCs w:val="32"/>
          <w:lang w:val="et-EE"/>
        </w:rPr>
      </w:pPr>
      <w:commentRangeStart w:id="0"/>
      <w:r w:rsidRPr="6F9303A7">
        <w:rPr>
          <w:rFonts w:eastAsia="Times New Roman" w:cs="Times New Roman"/>
          <w:b/>
          <w:bCs/>
          <w:sz w:val="32"/>
          <w:szCs w:val="32"/>
          <w:lang w:val="et-EE"/>
        </w:rPr>
        <w:t>Relvaseaduse muutmise seaduse eelnõu seletuskiri</w:t>
      </w:r>
      <w:commentRangeEnd w:id="0"/>
      <w:r w:rsidRPr="006157C0">
        <w:rPr>
          <w:rStyle w:val="Kommentaariviide"/>
          <w:rFonts w:eastAsia="Times New Roman" w:cs="Times New Roman"/>
          <w:sz w:val="32"/>
          <w:szCs w:val="32"/>
          <w:lang w:val="et-EE"/>
        </w:rPr>
        <w:commentReference w:id="0"/>
      </w:r>
    </w:p>
    <w:p w14:paraId="219D1C6A" w14:textId="4BBB5600" w:rsidR="138FADF1" w:rsidRPr="006157C0" w:rsidRDefault="138FADF1" w:rsidP="00D769B3">
      <w:pPr>
        <w:spacing w:line="240" w:lineRule="auto"/>
        <w:rPr>
          <w:rFonts w:eastAsia="Times New Roman" w:cs="Times New Roman"/>
          <w:b/>
          <w:bCs/>
          <w:sz w:val="28"/>
          <w:szCs w:val="28"/>
          <w:lang w:val="et-EE"/>
        </w:rPr>
      </w:pPr>
    </w:p>
    <w:sdt>
      <w:sdtPr>
        <w:rPr>
          <w:rFonts w:ascii="Times New Roman" w:eastAsiaTheme="minorEastAsia" w:hAnsi="Times New Roman" w:cstheme="minorBidi"/>
          <w:color w:val="auto"/>
          <w:sz w:val="24"/>
          <w:szCs w:val="24"/>
          <w:lang w:val="et-EE"/>
        </w:rPr>
        <w:id w:val="-1358029728"/>
        <w:docPartObj>
          <w:docPartGallery w:val="Table of Contents"/>
          <w:docPartUnique/>
        </w:docPartObj>
      </w:sdtPr>
      <w:sdtEndPr>
        <w:rPr>
          <w:b/>
          <w:bCs/>
          <w:noProof/>
        </w:rPr>
      </w:sdtEndPr>
      <w:sdtContent>
        <w:commentRangeStart w:id="1" w:displacedByCustomXml="prev"/>
        <w:p w14:paraId="203FF59E" w14:textId="7057944B" w:rsidR="00B660AB" w:rsidRPr="006157C0" w:rsidRDefault="00B660AB">
          <w:pPr>
            <w:pStyle w:val="Sisukorrapealkiri"/>
            <w:rPr>
              <w:lang w:val="et-EE"/>
            </w:rPr>
          </w:pPr>
          <w:r w:rsidRPr="6F9303A7">
            <w:rPr>
              <w:lang w:val="et-EE"/>
            </w:rPr>
            <w:t>Sisukord</w:t>
          </w:r>
          <w:commentRangeEnd w:id="1"/>
          <w:r w:rsidRPr="006157C0">
            <w:rPr>
              <w:rStyle w:val="Kommentaariviide"/>
              <w:sz w:val="32"/>
              <w:szCs w:val="32"/>
              <w:lang w:val="et-EE"/>
            </w:rPr>
            <w:commentReference w:id="1"/>
          </w:r>
        </w:p>
        <w:p w14:paraId="44CB97F3" w14:textId="77777777" w:rsidR="00B660AB" w:rsidRPr="006157C0" w:rsidRDefault="00B660AB" w:rsidP="006157C0">
          <w:pPr>
            <w:rPr>
              <w:lang w:val="et-EE"/>
            </w:rPr>
          </w:pPr>
        </w:p>
        <w:p w14:paraId="11118788" w14:textId="1218000A" w:rsidR="000B7EF7" w:rsidRDefault="00B660AB">
          <w:pPr>
            <w:pStyle w:val="SK1"/>
            <w:tabs>
              <w:tab w:val="right" w:leader="dot" w:pos="9350"/>
            </w:tabs>
            <w:rPr>
              <w:rFonts w:asciiTheme="minorHAnsi" w:eastAsiaTheme="minorEastAsia" w:hAnsiTheme="minorHAnsi"/>
              <w:noProof/>
              <w:kern w:val="2"/>
              <w:szCs w:val="24"/>
              <w:lang w:val="et-EE" w:eastAsia="et-EE"/>
              <w14:ligatures w14:val="standardContextual"/>
            </w:rPr>
          </w:pPr>
          <w:r w:rsidRPr="006157C0">
            <w:rPr>
              <w:lang w:val="et-EE"/>
            </w:rPr>
            <w:fldChar w:fldCharType="begin"/>
          </w:r>
          <w:r w:rsidRPr="006157C0">
            <w:rPr>
              <w:lang w:val="et-EE"/>
            </w:rPr>
            <w:instrText xml:space="preserve"> TOC \o "1-3" \h \z \u </w:instrText>
          </w:r>
          <w:r w:rsidRPr="006157C0">
            <w:rPr>
              <w:lang w:val="et-EE"/>
            </w:rPr>
            <w:fldChar w:fldCharType="separate"/>
          </w:r>
          <w:hyperlink w:anchor="_Toc216952590" w:history="1">
            <w:r w:rsidR="000B7EF7" w:rsidRPr="00581947">
              <w:rPr>
                <w:rStyle w:val="Hperlink"/>
                <w:rFonts w:eastAsia="Times New Roman"/>
                <w:noProof/>
                <w:lang w:val="et-EE"/>
              </w:rPr>
              <w:t>1. Sissejuhatus</w:t>
            </w:r>
            <w:r w:rsidR="000B7EF7">
              <w:rPr>
                <w:noProof/>
                <w:webHidden/>
              </w:rPr>
              <w:tab/>
            </w:r>
            <w:r w:rsidR="000B7EF7">
              <w:rPr>
                <w:noProof/>
                <w:webHidden/>
              </w:rPr>
              <w:fldChar w:fldCharType="begin"/>
            </w:r>
            <w:r w:rsidR="000B7EF7">
              <w:rPr>
                <w:noProof/>
                <w:webHidden/>
              </w:rPr>
              <w:instrText xml:space="preserve"> PAGEREF _Toc216952590 \h </w:instrText>
            </w:r>
            <w:r w:rsidR="000B7EF7">
              <w:rPr>
                <w:noProof/>
                <w:webHidden/>
              </w:rPr>
            </w:r>
            <w:r w:rsidR="000B7EF7">
              <w:rPr>
                <w:noProof/>
                <w:webHidden/>
              </w:rPr>
              <w:fldChar w:fldCharType="separate"/>
            </w:r>
            <w:r w:rsidR="000B7EF7">
              <w:rPr>
                <w:noProof/>
                <w:webHidden/>
              </w:rPr>
              <w:t>3</w:t>
            </w:r>
            <w:r w:rsidR="000B7EF7">
              <w:rPr>
                <w:noProof/>
                <w:webHidden/>
              </w:rPr>
              <w:fldChar w:fldCharType="end"/>
            </w:r>
          </w:hyperlink>
        </w:p>
        <w:p w14:paraId="688913D1" w14:textId="775BAE13"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591" w:history="1">
            <w:r w:rsidRPr="00581947">
              <w:rPr>
                <w:rStyle w:val="Hperlink"/>
                <w:rFonts w:eastAsia="Times New Roman"/>
                <w:noProof/>
                <w:lang w:val="et-EE"/>
              </w:rPr>
              <w:t>1.1. Sisukokkuvõte</w:t>
            </w:r>
            <w:r>
              <w:rPr>
                <w:noProof/>
                <w:webHidden/>
              </w:rPr>
              <w:tab/>
            </w:r>
            <w:r>
              <w:rPr>
                <w:noProof/>
                <w:webHidden/>
              </w:rPr>
              <w:fldChar w:fldCharType="begin"/>
            </w:r>
            <w:r>
              <w:rPr>
                <w:noProof/>
                <w:webHidden/>
              </w:rPr>
              <w:instrText xml:space="preserve"> PAGEREF _Toc216952591 \h </w:instrText>
            </w:r>
            <w:r>
              <w:rPr>
                <w:noProof/>
                <w:webHidden/>
              </w:rPr>
            </w:r>
            <w:r>
              <w:rPr>
                <w:noProof/>
                <w:webHidden/>
              </w:rPr>
              <w:fldChar w:fldCharType="separate"/>
            </w:r>
            <w:r>
              <w:rPr>
                <w:noProof/>
                <w:webHidden/>
              </w:rPr>
              <w:t>3</w:t>
            </w:r>
            <w:r>
              <w:rPr>
                <w:noProof/>
                <w:webHidden/>
              </w:rPr>
              <w:fldChar w:fldCharType="end"/>
            </w:r>
          </w:hyperlink>
        </w:p>
        <w:p w14:paraId="6DCA2798" w14:textId="009A4615"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592" w:history="1">
            <w:r w:rsidRPr="00581947">
              <w:rPr>
                <w:rStyle w:val="Hperlink"/>
                <w:rFonts w:eastAsia="Times New Roman"/>
                <w:noProof/>
                <w:lang w:val="et-EE"/>
              </w:rPr>
              <w:t>1.2. Eelnõu ettevalmistaja</w:t>
            </w:r>
            <w:r>
              <w:rPr>
                <w:noProof/>
                <w:webHidden/>
              </w:rPr>
              <w:tab/>
            </w:r>
            <w:r>
              <w:rPr>
                <w:noProof/>
                <w:webHidden/>
              </w:rPr>
              <w:fldChar w:fldCharType="begin"/>
            </w:r>
            <w:r>
              <w:rPr>
                <w:noProof/>
                <w:webHidden/>
              </w:rPr>
              <w:instrText xml:space="preserve"> PAGEREF _Toc216952592 \h </w:instrText>
            </w:r>
            <w:r>
              <w:rPr>
                <w:noProof/>
                <w:webHidden/>
              </w:rPr>
            </w:r>
            <w:r>
              <w:rPr>
                <w:noProof/>
                <w:webHidden/>
              </w:rPr>
              <w:fldChar w:fldCharType="separate"/>
            </w:r>
            <w:r>
              <w:rPr>
                <w:noProof/>
                <w:webHidden/>
              </w:rPr>
              <w:t>4</w:t>
            </w:r>
            <w:r>
              <w:rPr>
                <w:noProof/>
                <w:webHidden/>
              </w:rPr>
              <w:fldChar w:fldCharType="end"/>
            </w:r>
          </w:hyperlink>
        </w:p>
        <w:p w14:paraId="7F5DD6EB" w14:textId="626D4D44"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593" w:history="1">
            <w:r w:rsidRPr="00581947">
              <w:rPr>
                <w:rStyle w:val="Hperlink"/>
                <w:rFonts w:eastAsia="Times New Roman"/>
                <w:noProof/>
                <w:lang w:val="et-EE"/>
              </w:rPr>
              <w:t>1.3. Märkused</w:t>
            </w:r>
            <w:r>
              <w:rPr>
                <w:noProof/>
                <w:webHidden/>
              </w:rPr>
              <w:tab/>
            </w:r>
            <w:r>
              <w:rPr>
                <w:noProof/>
                <w:webHidden/>
              </w:rPr>
              <w:fldChar w:fldCharType="begin"/>
            </w:r>
            <w:r>
              <w:rPr>
                <w:noProof/>
                <w:webHidden/>
              </w:rPr>
              <w:instrText xml:space="preserve"> PAGEREF _Toc216952593 \h </w:instrText>
            </w:r>
            <w:r>
              <w:rPr>
                <w:noProof/>
                <w:webHidden/>
              </w:rPr>
            </w:r>
            <w:r>
              <w:rPr>
                <w:noProof/>
                <w:webHidden/>
              </w:rPr>
              <w:fldChar w:fldCharType="separate"/>
            </w:r>
            <w:r>
              <w:rPr>
                <w:noProof/>
                <w:webHidden/>
              </w:rPr>
              <w:t>4</w:t>
            </w:r>
            <w:r>
              <w:rPr>
                <w:noProof/>
                <w:webHidden/>
              </w:rPr>
              <w:fldChar w:fldCharType="end"/>
            </w:r>
          </w:hyperlink>
        </w:p>
        <w:p w14:paraId="4E0AFA5E" w14:textId="4C27EBD6" w:rsidR="000B7EF7" w:rsidRDefault="000B7EF7">
          <w:pPr>
            <w:pStyle w:val="SK1"/>
            <w:tabs>
              <w:tab w:val="right" w:leader="dot" w:pos="9350"/>
            </w:tabs>
            <w:rPr>
              <w:rFonts w:asciiTheme="minorHAnsi" w:eastAsiaTheme="minorEastAsia" w:hAnsiTheme="minorHAnsi"/>
              <w:noProof/>
              <w:kern w:val="2"/>
              <w:szCs w:val="24"/>
              <w:lang w:val="et-EE" w:eastAsia="et-EE"/>
              <w14:ligatures w14:val="standardContextual"/>
            </w:rPr>
          </w:pPr>
          <w:hyperlink w:anchor="_Toc216952594" w:history="1">
            <w:r w:rsidRPr="00581947">
              <w:rPr>
                <w:rStyle w:val="Hperlink"/>
                <w:rFonts w:eastAsia="Times New Roman"/>
                <w:noProof/>
                <w:lang w:val="et-EE"/>
              </w:rPr>
              <w:t>2. Eelnõu eesmärk</w:t>
            </w:r>
            <w:r>
              <w:rPr>
                <w:noProof/>
                <w:webHidden/>
              </w:rPr>
              <w:tab/>
            </w:r>
            <w:r>
              <w:rPr>
                <w:noProof/>
                <w:webHidden/>
              </w:rPr>
              <w:fldChar w:fldCharType="begin"/>
            </w:r>
            <w:r>
              <w:rPr>
                <w:noProof/>
                <w:webHidden/>
              </w:rPr>
              <w:instrText xml:space="preserve"> PAGEREF _Toc216952594 \h </w:instrText>
            </w:r>
            <w:r>
              <w:rPr>
                <w:noProof/>
                <w:webHidden/>
              </w:rPr>
            </w:r>
            <w:r>
              <w:rPr>
                <w:noProof/>
                <w:webHidden/>
              </w:rPr>
              <w:fldChar w:fldCharType="separate"/>
            </w:r>
            <w:r>
              <w:rPr>
                <w:noProof/>
                <w:webHidden/>
              </w:rPr>
              <w:t>6</w:t>
            </w:r>
            <w:r>
              <w:rPr>
                <w:noProof/>
                <w:webHidden/>
              </w:rPr>
              <w:fldChar w:fldCharType="end"/>
            </w:r>
          </w:hyperlink>
        </w:p>
        <w:p w14:paraId="1633D1E0" w14:textId="4196E07C"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595" w:history="1">
            <w:r w:rsidRPr="00581947">
              <w:rPr>
                <w:rStyle w:val="Hperlink"/>
                <w:noProof/>
                <w:lang w:val="et-EE"/>
              </w:rPr>
              <w:t>2.1. Hetkeolukord ja kehtiv õigus</w:t>
            </w:r>
            <w:r>
              <w:rPr>
                <w:noProof/>
                <w:webHidden/>
              </w:rPr>
              <w:tab/>
            </w:r>
            <w:r>
              <w:rPr>
                <w:noProof/>
                <w:webHidden/>
              </w:rPr>
              <w:fldChar w:fldCharType="begin"/>
            </w:r>
            <w:r>
              <w:rPr>
                <w:noProof/>
                <w:webHidden/>
              </w:rPr>
              <w:instrText xml:space="preserve"> PAGEREF _Toc216952595 \h </w:instrText>
            </w:r>
            <w:r>
              <w:rPr>
                <w:noProof/>
                <w:webHidden/>
              </w:rPr>
            </w:r>
            <w:r>
              <w:rPr>
                <w:noProof/>
                <w:webHidden/>
              </w:rPr>
              <w:fldChar w:fldCharType="separate"/>
            </w:r>
            <w:r>
              <w:rPr>
                <w:noProof/>
                <w:webHidden/>
              </w:rPr>
              <w:t>6</w:t>
            </w:r>
            <w:r>
              <w:rPr>
                <w:noProof/>
                <w:webHidden/>
              </w:rPr>
              <w:fldChar w:fldCharType="end"/>
            </w:r>
          </w:hyperlink>
        </w:p>
        <w:p w14:paraId="5D073D2A" w14:textId="24AC5627"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596" w:history="1">
            <w:r w:rsidRPr="00581947">
              <w:rPr>
                <w:rStyle w:val="Hperlink"/>
                <w:noProof/>
                <w:lang w:val="et-EE"/>
              </w:rPr>
              <w:t>2.2. Eelnõu eesmärk ja kavandatud lahendus</w:t>
            </w:r>
            <w:r>
              <w:rPr>
                <w:noProof/>
                <w:webHidden/>
              </w:rPr>
              <w:tab/>
            </w:r>
            <w:r>
              <w:rPr>
                <w:noProof/>
                <w:webHidden/>
              </w:rPr>
              <w:fldChar w:fldCharType="begin"/>
            </w:r>
            <w:r>
              <w:rPr>
                <w:noProof/>
                <w:webHidden/>
              </w:rPr>
              <w:instrText xml:space="preserve"> PAGEREF _Toc216952596 \h </w:instrText>
            </w:r>
            <w:r>
              <w:rPr>
                <w:noProof/>
                <w:webHidden/>
              </w:rPr>
            </w:r>
            <w:r>
              <w:rPr>
                <w:noProof/>
                <w:webHidden/>
              </w:rPr>
              <w:fldChar w:fldCharType="separate"/>
            </w:r>
            <w:r>
              <w:rPr>
                <w:noProof/>
                <w:webHidden/>
              </w:rPr>
              <w:t>7</w:t>
            </w:r>
            <w:r>
              <w:rPr>
                <w:noProof/>
                <w:webHidden/>
              </w:rPr>
              <w:fldChar w:fldCharType="end"/>
            </w:r>
          </w:hyperlink>
        </w:p>
        <w:p w14:paraId="79C25656" w14:textId="667EE081"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597" w:history="1">
            <w:r w:rsidRPr="00581947">
              <w:rPr>
                <w:rStyle w:val="Hperlink"/>
                <w:noProof/>
                <w:lang w:val="et-EE"/>
              </w:rPr>
              <w:t>2.3. Eelnõu põhiseaduspärasus</w:t>
            </w:r>
            <w:r>
              <w:rPr>
                <w:noProof/>
                <w:webHidden/>
              </w:rPr>
              <w:tab/>
            </w:r>
            <w:r>
              <w:rPr>
                <w:noProof/>
                <w:webHidden/>
              </w:rPr>
              <w:fldChar w:fldCharType="begin"/>
            </w:r>
            <w:r>
              <w:rPr>
                <w:noProof/>
                <w:webHidden/>
              </w:rPr>
              <w:instrText xml:space="preserve"> PAGEREF _Toc216952597 \h </w:instrText>
            </w:r>
            <w:r>
              <w:rPr>
                <w:noProof/>
                <w:webHidden/>
              </w:rPr>
            </w:r>
            <w:r>
              <w:rPr>
                <w:noProof/>
                <w:webHidden/>
              </w:rPr>
              <w:fldChar w:fldCharType="separate"/>
            </w:r>
            <w:r>
              <w:rPr>
                <w:noProof/>
                <w:webHidden/>
              </w:rPr>
              <w:t>9</w:t>
            </w:r>
            <w:r>
              <w:rPr>
                <w:noProof/>
                <w:webHidden/>
              </w:rPr>
              <w:fldChar w:fldCharType="end"/>
            </w:r>
          </w:hyperlink>
        </w:p>
        <w:p w14:paraId="2F771888" w14:textId="01D2B642" w:rsidR="000B7EF7" w:rsidRDefault="000B7EF7">
          <w:pPr>
            <w:pStyle w:val="SK3"/>
            <w:tabs>
              <w:tab w:val="right" w:leader="dot" w:pos="9350"/>
            </w:tabs>
            <w:rPr>
              <w:rFonts w:asciiTheme="minorHAnsi" w:eastAsiaTheme="minorEastAsia" w:hAnsiTheme="minorHAnsi"/>
              <w:noProof/>
              <w:kern w:val="2"/>
              <w:szCs w:val="24"/>
              <w:lang w:val="et-EE" w:eastAsia="et-EE"/>
              <w14:ligatures w14:val="standardContextual"/>
            </w:rPr>
          </w:pPr>
          <w:hyperlink w:anchor="_Toc216952598" w:history="1">
            <w:r w:rsidRPr="00581947">
              <w:rPr>
                <w:rStyle w:val="Hperlink"/>
                <w:noProof/>
                <w:lang w:val="et-EE"/>
              </w:rPr>
              <w:t>2.3.</w:t>
            </w:r>
            <w:r w:rsidRPr="00581947">
              <w:rPr>
                <w:rStyle w:val="Hperlink"/>
                <w:rFonts w:cs="Times New Roman"/>
                <w:noProof/>
                <w:lang w:val="et-EE"/>
              </w:rPr>
              <w:t>1 Relva mõiste, kasutamise ja hoiatuslasu täpsustamine</w:t>
            </w:r>
            <w:r>
              <w:rPr>
                <w:noProof/>
                <w:webHidden/>
              </w:rPr>
              <w:tab/>
            </w:r>
            <w:r>
              <w:rPr>
                <w:noProof/>
                <w:webHidden/>
              </w:rPr>
              <w:fldChar w:fldCharType="begin"/>
            </w:r>
            <w:r>
              <w:rPr>
                <w:noProof/>
                <w:webHidden/>
              </w:rPr>
              <w:instrText xml:space="preserve"> PAGEREF _Toc216952598 \h </w:instrText>
            </w:r>
            <w:r>
              <w:rPr>
                <w:noProof/>
                <w:webHidden/>
              </w:rPr>
            </w:r>
            <w:r>
              <w:rPr>
                <w:noProof/>
                <w:webHidden/>
              </w:rPr>
              <w:fldChar w:fldCharType="separate"/>
            </w:r>
            <w:r>
              <w:rPr>
                <w:noProof/>
                <w:webHidden/>
              </w:rPr>
              <w:t>10</w:t>
            </w:r>
            <w:r>
              <w:rPr>
                <w:noProof/>
                <w:webHidden/>
              </w:rPr>
              <w:fldChar w:fldCharType="end"/>
            </w:r>
          </w:hyperlink>
        </w:p>
        <w:p w14:paraId="06F4D37B" w14:textId="16F90465" w:rsidR="000B7EF7" w:rsidRDefault="000B7EF7">
          <w:pPr>
            <w:pStyle w:val="SK3"/>
            <w:tabs>
              <w:tab w:val="right" w:leader="dot" w:pos="9350"/>
            </w:tabs>
            <w:rPr>
              <w:rFonts w:asciiTheme="minorHAnsi" w:eastAsiaTheme="minorEastAsia" w:hAnsiTheme="minorHAnsi"/>
              <w:noProof/>
              <w:kern w:val="2"/>
              <w:szCs w:val="24"/>
              <w:lang w:val="et-EE" w:eastAsia="et-EE"/>
              <w14:ligatures w14:val="standardContextual"/>
            </w:rPr>
          </w:pPr>
          <w:hyperlink w:anchor="_Toc216952599" w:history="1">
            <w:r w:rsidRPr="00581947">
              <w:rPr>
                <w:rStyle w:val="Hperlink"/>
                <w:noProof/>
                <w:lang w:val="et-EE"/>
              </w:rPr>
              <w:t xml:space="preserve">2.3.2 </w:t>
            </w:r>
            <w:r w:rsidRPr="00581947">
              <w:rPr>
                <w:rStyle w:val="Hperlink"/>
                <w:rFonts w:cs="Times New Roman"/>
                <w:noProof/>
                <w:lang w:val="et-EE"/>
              </w:rPr>
              <w:t>Antiikrelvad, laskekõlbmatud relvad ja hoidmisnõuded</w:t>
            </w:r>
            <w:r>
              <w:rPr>
                <w:noProof/>
                <w:webHidden/>
              </w:rPr>
              <w:tab/>
            </w:r>
            <w:r>
              <w:rPr>
                <w:noProof/>
                <w:webHidden/>
              </w:rPr>
              <w:fldChar w:fldCharType="begin"/>
            </w:r>
            <w:r>
              <w:rPr>
                <w:noProof/>
                <w:webHidden/>
              </w:rPr>
              <w:instrText xml:space="preserve"> PAGEREF _Toc216952599 \h </w:instrText>
            </w:r>
            <w:r>
              <w:rPr>
                <w:noProof/>
                <w:webHidden/>
              </w:rPr>
            </w:r>
            <w:r>
              <w:rPr>
                <w:noProof/>
                <w:webHidden/>
              </w:rPr>
              <w:fldChar w:fldCharType="separate"/>
            </w:r>
            <w:r>
              <w:rPr>
                <w:noProof/>
                <w:webHidden/>
              </w:rPr>
              <w:t>11</w:t>
            </w:r>
            <w:r>
              <w:rPr>
                <w:noProof/>
                <w:webHidden/>
              </w:rPr>
              <w:fldChar w:fldCharType="end"/>
            </w:r>
          </w:hyperlink>
        </w:p>
        <w:p w14:paraId="7961C064" w14:textId="731B4CF0" w:rsidR="000B7EF7" w:rsidRDefault="000B7EF7">
          <w:pPr>
            <w:pStyle w:val="SK3"/>
            <w:tabs>
              <w:tab w:val="right" w:leader="dot" w:pos="9350"/>
            </w:tabs>
            <w:rPr>
              <w:rFonts w:asciiTheme="minorHAnsi" w:eastAsiaTheme="minorEastAsia" w:hAnsiTheme="minorHAnsi"/>
              <w:noProof/>
              <w:kern w:val="2"/>
              <w:szCs w:val="24"/>
              <w:lang w:val="et-EE" w:eastAsia="et-EE"/>
              <w14:ligatures w14:val="standardContextual"/>
            </w:rPr>
          </w:pPr>
          <w:hyperlink w:anchor="_Toc216952600" w:history="1">
            <w:r w:rsidRPr="00581947">
              <w:rPr>
                <w:rStyle w:val="Hperlink"/>
                <w:noProof/>
                <w:lang w:val="et-EE"/>
              </w:rPr>
              <w:t>2.3.3</w:t>
            </w:r>
            <w:r w:rsidRPr="00581947">
              <w:rPr>
                <w:rStyle w:val="Hperlink"/>
                <w:rFonts w:cs="Times New Roman"/>
                <w:noProof/>
                <w:lang w:val="et-EE"/>
              </w:rPr>
              <w:t xml:space="preserve"> Tähtajad pärandrelvade ja relvade registreerimise puhul</w:t>
            </w:r>
            <w:r>
              <w:rPr>
                <w:noProof/>
                <w:webHidden/>
              </w:rPr>
              <w:tab/>
            </w:r>
            <w:r>
              <w:rPr>
                <w:noProof/>
                <w:webHidden/>
              </w:rPr>
              <w:fldChar w:fldCharType="begin"/>
            </w:r>
            <w:r>
              <w:rPr>
                <w:noProof/>
                <w:webHidden/>
              </w:rPr>
              <w:instrText xml:space="preserve"> PAGEREF _Toc216952600 \h </w:instrText>
            </w:r>
            <w:r>
              <w:rPr>
                <w:noProof/>
                <w:webHidden/>
              </w:rPr>
            </w:r>
            <w:r>
              <w:rPr>
                <w:noProof/>
                <w:webHidden/>
              </w:rPr>
              <w:fldChar w:fldCharType="separate"/>
            </w:r>
            <w:r>
              <w:rPr>
                <w:noProof/>
                <w:webHidden/>
              </w:rPr>
              <w:t>11</w:t>
            </w:r>
            <w:r>
              <w:rPr>
                <w:noProof/>
                <w:webHidden/>
              </w:rPr>
              <w:fldChar w:fldCharType="end"/>
            </w:r>
          </w:hyperlink>
        </w:p>
        <w:p w14:paraId="361EAAB3" w14:textId="796B33E8" w:rsidR="000B7EF7" w:rsidRDefault="000B7EF7">
          <w:pPr>
            <w:pStyle w:val="SK3"/>
            <w:tabs>
              <w:tab w:val="right" w:leader="dot" w:pos="9350"/>
            </w:tabs>
            <w:rPr>
              <w:rFonts w:asciiTheme="minorHAnsi" w:eastAsiaTheme="minorEastAsia" w:hAnsiTheme="minorHAnsi"/>
              <w:noProof/>
              <w:kern w:val="2"/>
              <w:szCs w:val="24"/>
              <w:lang w:val="et-EE" w:eastAsia="et-EE"/>
              <w14:ligatures w14:val="standardContextual"/>
            </w:rPr>
          </w:pPr>
          <w:hyperlink w:anchor="_Toc216952601" w:history="1">
            <w:r w:rsidRPr="00581947">
              <w:rPr>
                <w:rStyle w:val="Hperlink"/>
                <w:noProof/>
                <w:lang w:val="et-EE"/>
              </w:rPr>
              <w:t>2.</w:t>
            </w:r>
            <w:r w:rsidRPr="00581947">
              <w:rPr>
                <w:rStyle w:val="Hperlink"/>
                <w:rFonts w:cs="Times New Roman"/>
                <w:noProof/>
                <w:lang w:val="et-EE"/>
              </w:rPr>
              <w:t>3.4 Juriidilise isiku relvade ajutine kasutusse andmine (jahipidamine ja sport)</w:t>
            </w:r>
            <w:r>
              <w:rPr>
                <w:noProof/>
                <w:webHidden/>
              </w:rPr>
              <w:tab/>
            </w:r>
            <w:r>
              <w:rPr>
                <w:noProof/>
                <w:webHidden/>
              </w:rPr>
              <w:fldChar w:fldCharType="begin"/>
            </w:r>
            <w:r>
              <w:rPr>
                <w:noProof/>
                <w:webHidden/>
              </w:rPr>
              <w:instrText xml:space="preserve"> PAGEREF _Toc216952601 \h </w:instrText>
            </w:r>
            <w:r>
              <w:rPr>
                <w:noProof/>
                <w:webHidden/>
              </w:rPr>
            </w:r>
            <w:r>
              <w:rPr>
                <w:noProof/>
                <w:webHidden/>
              </w:rPr>
              <w:fldChar w:fldCharType="separate"/>
            </w:r>
            <w:r>
              <w:rPr>
                <w:noProof/>
                <w:webHidden/>
              </w:rPr>
              <w:t>12</w:t>
            </w:r>
            <w:r>
              <w:rPr>
                <w:noProof/>
                <w:webHidden/>
              </w:rPr>
              <w:fldChar w:fldCharType="end"/>
            </w:r>
          </w:hyperlink>
        </w:p>
        <w:p w14:paraId="51875DEF" w14:textId="17753C0A" w:rsidR="000B7EF7" w:rsidRDefault="000B7EF7">
          <w:pPr>
            <w:pStyle w:val="SK3"/>
            <w:tabs>
              <w:tab w:val="right" w:leader="dot" w:pos="9350"/>
            </w:tabs>
            <w:rPr>
              <w:rFonts w:asciiTheme="minorHAnsi" w:eastAsiaTheme="minorEastAsia" w:hAnsiTheme="minorHAnsi"/>
              <w:noProof/>
              <w:kern w:val="2"/>
              <w:szCs w:val="24"/>
              <w:lang w:val="et-EE" w:eastAsia="et-EE"/>
              <w14:ligatures w14:val="standardContextual"/>
            </w:rPr>
          </w:pPr>
          <w:hyperlink w:anchor="_Toc216952602" w:history="1">
            <w:r w:rsidRPr="00581947">
              <w:rPr>
                <w:rStyle w:val="Hperlink"/>
                <w:noProof/>
                <w:lang w:val="et-EE"/>
              </w:rPr>
              <w:t>2.3.4. Alaealiste relvakäsitlus ja riigikaitse</w:t>
            </w:r>
            <w:r>
              <w:rPr>
                <w:noProof/>
                <w:webHidden/>
              </w:rPr>
              <w:tab/>
            </w:r>
            <w:r>
              <w:rPr>
                <w:noProof/>
                <w:webHidden/>
              </w:rPr>
              <w:fldChar w:fldCharType="begin"/>
            </w:r>
            <w:r>
              <w:rPr>
                <w:noProof/>
                <w:webHidden/>
              </w:rPr>
              <w:instrText xml:space="preserve"> PAGEREF _Toc216952602 \h </w:instrText>
            </w:r>
            <w:r>
              <w:rPr>
                <w:noProof/>
                <w:webHidden/>
              </w:rPr>
            </w:r>
            <w:r>
              <w:rPr>
                <w:noProof/>
                <w:webHidden/>
              </w:rPr>
              <w:fldChar w:fldCharType="separate"/>
            </w:r>
            <w:r>
              <w:rPr>
                <w:noProof/>
                <w:webHidden/>
              </w:rPr>
              <w:t>12</w:t>
            </w:r>
            <w:r>
              <w:rPr>
                <w:noProof/>
                <w:webHidden/>
              </w:rPr>
              <w:fldChar w:fldCharType="end"/>
            </w:r>
          </w:hyperlink>
        </w:p>
        <w:p w14:paraId="512B698C" w14:textId="4ADB1C09" w:rsidR="000B7EF7" w:rsidRDefault="000B7EF7">
          <w:pPr>
            <w:pStyle w:val="SK3"/>
            <w:tabs>
              <w:tab w:val="right" w:leader="dot" w:pos="9350"/>
            </w:tabs>
            <w:rPr>
              <w:rFonts w:asciiTheme="minorHAnsi" w:eastAsiaTheme="minorEastAsia" w:hAnsiTheme="minorHAnsi"/>
              <w:noProof/>
              <w:kern w:val="2"/>
              <w:szCs w:val="24"/>
              <w:lang w:val="et-EE" w:eastAsia="et-EE"/>
              <w14:ligatures w14:val="standardContextual"/>
            </w:rPr>
          </w:pPr>
          <w:hyperlink w:anchor="_Toc216952603" w:history="1">
            <w:r w:rsidRPr="00581947">
              <w:rPr>
                <w:rStyle w:val="Hperlink"/>
                <w:noProof/>
                <w:lang w:val="et-EE"/>
              </w:rPr>
              <w:t>2.3.5</w:t>
            </w:r>
            <w:r w:rsidRPr="00581947">
              <w:rPr>
                <w:rStyle w:val="Hperlink"/>
                <w:rFonts w:cs="Times New Roman"/>
                <w:noProof/>
                <w:lang w:val="et-EE"/>
              </w:rPr>
              <w:t xml:space="preserve"> Andmekaitsealane mõjuanalüüs</w:t>
            </w:r>
            <w:r>
              <w:rPr>
                <w:noProof/>
                <w:webHidden/>
              </w:rPr>
              <w:tab/>
            </w:r>
            <w:r>
              <w:rPr>
                <w:noProof/>
                <w:webHidden/>
              </w:rPr>
              <w:fldChar w:fldCharType="begin"/>
            </w:r>
            <w:r>
              <w:rPr>
                <w:noProof/>
                <w:webHidden/>
              </w:rPr>
              <w:instrText xml:space="preserve"> PAGEREF _Toc216952603 \h </w:instrText>
            </w:r>
            <w:r>
              <w:rPr>
                <w:noProof/>
                <w:webHidden/>
              </w:rPr>
            </w:r>
            <w:r>
              <w:rPr>
                <w:noProof/>
                <w:webHidden/>
              </w:rPr>
              <w:fldChar w:fldCharType="separate"/>
            </w:r>
            <w:r>
              <w:rPr>
                <w:noProof/>
                <w:webHidden/>
              </w:rPr>
              <w:t>14</w:t>
            </w:r>
            <w:r>
              <w:rPr>
                <w:noProof/>
                <w:webHidden/>
              </w:rPr>
              <w:fldChar w:fldCharType="end"/>
            </w:r>
          </w:hyperlink>
        </w:p>
        <w:p w14:paraId="097D03E4" w14:textId="7AFBCA42" w:rsidR="000B7EF7" w:rsidRDefault="000B7EF7">
          <w:pPr>
            <w:pStyle w:val="SK3"/>
            <w:tabs>
              <w:tab w:val="right" w:leader="dot" w:pos="9350"/>
            </w:tabs>
            <w:rPr>
              <w:rFonts w:asciiTheme="minorHAnsi" w:eastAsiaTheme="minorEastAsia" w:hAnsiTheme="minorHAnsi"/>
              <w:noProof/>
              <w:kern w:val="2"/>
              <w:szCs w:val="24"/>
              <w:lang w:val="et-EE" w:eastAsia="et-EE"/>
              <w14:ligatures w14:val="standardContextual"/>
            </w:rPr>
          </w:pPr>
          <w:hyperlink w:anchor="_Toc216952604" w:history="1">
            <w:r w:rsidRPr="00581947">
              <w:rPr>
                <w:rStyle w:val="Hperlink"/>
                <w:noProof/>
                <w:lang w:val="et-EE"/>
              </w:rPr>
              <w:t>2.3.6. Võrdse kohtlemise ja proportsionaalsuse üldine hindamine</w:t>
            </w:r>
            <w:r>
              <w:rPr>
                <w:noProof/>
                <w:webHidden/>
              </w:rPr>
              <w:tab/>
            </w:r>
            <w:r>
              <w:rPr>
                <w:noProof/>
                <w:webHidden/>
              </w:rPr>
              <w:fldChar w:fldCharType="begin"/>
            </w:r>
            <w:r>
              <w:rPr>
                <w:noProof/>
                <w:webHidden/>
              </w:rPr>
              <w:instrText xml:space="preserve"> PAGEREF _Toc216952604 \h </w:instrText>
            </w:r>
            <w:r>
              <w:rPr>
                <w:noProof/>
                <w:webHidden/>
              </w:rPr>
            </w:r>
            <w:r>
              <w:rPr>
                <w:noProof/>
                <w:webHidden/>
              </w:rPr>
              <w:fldChar w:fldCharType="separate"/>
            </w:r>
            <w:r>
              <w:rPr>
                <w:noProof/>
                <w:webHidden/>
              </w:rPr>
              <w:t>15</w:t>
            </w:r>
            <w:r>
              <w:rPr>
                <w:noProof/>
                <w:webHidden/>
              </w:rPr>
              <w:fldChar w:fldCharType="end"/>
            </w:r>
          </w:hyperlink>
        </w:p>
        <w:p w14:paraId="1C0B081D" w14:textId="037D341D" w:rsidR="000B7EF7" w:rsidRDefault="000B7EF7">
          <w:pPr>
            <w:pStyle w:val="SK1"/>
            <w:tabs>
              <w:tab w:val="right" w:leader="dot" w:pos="9350"/>
            </w:tabs>
            <w:rPr>
              <w:rFonts w:asciiTheme="minorHAnsi" w:eastAsiaTheme="minorEastAsia" w:hAnsiTheme="minorHAnsi"/>
              <w:noProof/>
              <w:kern w:val="2"/>
              <w:szCs w:val="24"/>
              <w:lang w:val="et-EE" w:eastAsia="et-EE"/>
              <w14:ligatures w14:val="standardContextual"/>
            </w:rPr>
          </w:pPr>
          <w:hyperlink w:anchor="_Toc216952605" w:history="1">
            <w:r w:rsidRPr="00581947">
              <w:rPr>
                <w:rStyle w:val="Hperlink"/>
                <w:rFonts w:eastAsia="Times New Roman"/>
                <w:noProof/>
                <w:lang w:val="et-EE"/>
              </w:rPr>
              <w:t>3. Eelnõu sisu ja võrdlev analüüs</w:t>
            </w:r>
            <w:r>
              <w:rPr>
                <w:noProof/>
                <w:webHidden/>
              </w:rPr>
              <w:tab/>
            </w:r>
            <w:r>
              <w:rPr>
                <w:noProof/>
                <w:webHidden/>
              </w:rPr>
              <w:fldChar w:fldCharType="begin"/>
            </w:r>
            <w:r>
              <w:rPr>
                <w:noProof/>
                <w:webHidden/>
              </w:rPr>
              <w:instrText xml:space="preserve"> PAGEREF _Toc216952605 \h </w:instrText>
            </w:r>
            <w:r>
              <w:rPr>
                <w:noProof/>
                <w:webHidden/>
              </w:rPr>
            </w:r>
            <w:r>
              <w:rPr>
                <w:noProof/>
                <w:webHidden/>
              </w:rPr>
              <w:fldChar w:fldCharType="separate"/>
            </w:r>
            <w:r>
              <w:rPr>
                <w:noProof/>
                <w:webHidden/>
              </w:rPr>
              <w:t>16</w:t>
            </w:r>
            <w:r>
              <w:rPr>
                <w:noProof/>
                <w:webHidden/>
              </w:rPr>
              <w:fldChar w:fldCharType="end"/>
            </w:r>
          </w:hyperlink>
        </w:p>
        <w:p w14:paraId="6E43028B" w14:textId="6F0C2807" w:rsidR="000B7EF7" w:rsidRDefault="000B7EF7">
          <w:pPr>
            <w:pStyle w:val="SK1"/>
            <w:tabs>
              <w:tab w:val="right" w:leader="dot" w:pos="9350"/>
            </w:tabs>
            <w:rPr>
              <w:rFonts w:asciiTheme="minorHAnsi" w:eastAsiaTheme="minorEastAsia" w:hAnsiTheme="minorHAnsi"/>
              <w:noProof/>
              <w:kern w:val="2"/>
              <w:szCs w:val="24"/>
              <w:lang w:val="et-EE" w:eastAsia="et-EE"/>
              <w14:ligatures w14:val="standardContextual"/>
            </w:rPr>
          </w:pPr>
          <w:hyperlink w:anchor="_Toc216952606" w:history="1">
            <w:r w:rsidRPr="00581947">
              <w:rPr>
                <w:rStyle w:val="Hperlink"/>
                <w:noProof/>
                <w:lang w:val="et-EE"/>
              </w:rPr>
              <w:t>4. Eelnõu terminoloogia</w:t>
            </w:r>
            <w:r>
              <w:rPr>
                <w:noProof/>
                <w:webHidden/>
              </w:rPr>
              <w:tab/>
            </w:r>
            <w:r>
              <w:rPr>
                <w:noProof/>
                <w:webHidden/>
              </w:rPr>
              <w:fldChar w:fldCharType="begin"/>
            </w:r>
            <w:r>
              <w:rPr>
                <w:noProof/>
                <w:webHidden/>
              </w:rPr>
              <w:instrText xml:space="preserve"> PAGEREF _Toc216952606 \h </w:instrText>
            </w:r>
            <w:r>
              <w:rPr>
                <w:noProof/>
                <w:webHidden/>
              </w:rPr>
            </w:r>
            <w:r>
              <w:rPr>
                <w:noProof/>
                <w:webHidden/>
              </w:rPr>
              <w:fldChar w:fldCharType="separate"/>
            </w:r>
            <w:r>
              <w:rPr>
                <w:noProof/>
                <w:webHidden/>
              </w:rPr>
              <w:t>56</w:t>
            </w:r>
            <w:r>
              <w:rPr>
                <w:noProof/>
                <w:webHidden/>
              </w:rPr>
              <w:fldChar w:fldCharType="end"/>
            </w:r>
          </w:hyperlink>
        </w:p>
        <w:p w14:paraId="1BC58FAD" w14:textId="07197565" w:rsidR="000B7EF7" w:rsidRDefault="000B7EF7">
          <w:pPr>
            <w:pStyle w:val="SK1"/>
            <w:tabs>
              <w:tab w:val="right" w:leader="dot" w:pos="9350"/>
            </w:tabs>
            <w:rPr>
              <w:rFonts w:asciiTheme="minorHAnsi" w:eastAsiaTheme="minorEastAsia" w:hAnsiTheme="minorHAnsi"/>
              <w:noProof/>
              <w:kern w:val="2"/>
              <w:szCs w:val="24"/>
              <w:lang w:val="et-EE" w:eastAsia="et-EE"/>
              <w14:ligatures w14:val="standardContextual"/>
            </w:rPr>
          </w:pPr>
          <w:hyperlink w:anchor="_Toc216952607" w:history="1">
            <w:r w:rsidRPr="00581947">
              <w:rPr>
                <w:rStyle w:val="Hperlink"/>
                <w:noProof/>
                <w:lang w:val="et-EE"/>
              </w:rPr>
              <w:t>5. Eelnõu vastavus Euroopa Liidu õigusele</w:t>
            </w:r>
            <w:r>
              <w:rPr>
                <w:noProof/>
                <w:webHidden/>
              </w:rPr>
              <w:tab/>
            </w:r>
            <w:r>
              <w:rPr>
                <w:noProof/>
                <w:webHidden/>
              </w:rPr>
              <w:fldChar w:fldCharType="begin"/>
            </w:r>
            <w:r>
              <w:rPr>
                <w:noProof/>
                <w:webHidden/>
              </w:rPr>
              <w:instrText xml:space="preserve"> PAGEREF _Toc216952607 \h </w:instrText>
            </w:r>
            <w:r>
              <w:rPr>
                <w:noProof/>
                <w:webHidden/>
              </w:rPr>
            </w:r>
            <w:r>
              <w:rPr>
                <w:noProof/>
                <w:webHidden/>
              </w:rPr>
              <w:fldChar w:fldCharType="separate"/>
            </w:r>
            <w:r>
              <w:rPr>
                <w:noProof/>
                <w:webHidden/>
              </w:rPr>
              <w:t>56</w:t>
            </w:r>
            <w:r>
              <w:rPr>
                <w:noProof/>
                <w:webHidden/>
              </w:rPr>
              <w:fldChar w:fldCharType="end"/>
            </w:r>
          </w:hyperlink>
        </w:p>
        <w:p w14:paraId="05259906" w14:textId="418824D1" w:rsidR="000B7EF7" w:rsidRDefault="000B7EF7">
          <w:pPr>
            <w:pStyle w:val="SK1"/>
            <w:tabs>
              <w:tab w:val="right" w:leader="dot" w:pos="9350"/>
            </w:tabs>
            <w:rPr>
              <w:rFonts w:asciiTheme="minorHAnsi" w:eastAsiaTheme="minorEastAsia" w:hAnsiTheme="minorHAnsi"/>
              <w:noProof/>
              <w:kern w:val="2"/>
              <w:szCs w:val="24"/>
              <w:lang w:val="et-EE" w:eastAsia="et-EE"/>
              <w14:ligatures w14:val="standardContextual"/>
            </w:rPr>
          </w:pPr>
          <w:hyperlink w:anchor="_Toc216952608" w:history="1">
            <w:r w:rsidRPr="00581947">
              <w:rPr>
                <w:rStyle w:val="Hperlink"/>
                <w:noProof/>
                <w:lang w:val="et-EE"/>
              </w:rPr>
              <w:t>6. Seaduse mõjud</w:t>
            </w:r>
            <w:r>
              <w:rPr>
                <w:noProof/>
                <w:webHidden/>
              </w:rPr>
              <w:tab/>
            </w:r>
            <w:r>
              <w:rPr>
                <w:noProof/>
                <w:webHidden/>
              </w:rPr>
              <w:fldChar w:fldCharType="begin"/>
            </w:r>
            <w:r>
              <w:rPr>
                <w:noProof/>
                <w:webHidden/>
              </w:rPr>
              <w:instrText xml:space="preserve"> PAGEREF _Toc216952608 \h </w:instrText>
            </w:r>
            <w:r>
              <w:rPr>
                <w:noProof/>
                <w:webHidden/>
              </w:rPr>
            </w:r>
            <w:r>
              <w:rPr>
                <w:noProof/>
                <w:webHidden/>
              </w:rPr>
              <w:fldChar w:fldCharType="separate"/>
            </w:r>
            <w:r>
              <w:rPr>
                <w:noProof/>
                <w:webHidden/>
              </w:rPr>
              <w:t>56</w:t>
            </w:r>
            <w:r>
              <w:rPr>
                <w:noProof/>
                <w:webHidden/>
              </w:rPr>
              <w:fldChar w:fldCharType="end"/>
            </w:r>
          </w:hyperlink>
        </w:p>
        <w:p w14:paraId="0E6C1F00" w14:textId="5A131F41"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609" w:history="1">
            <w:r w:rsidRPr="00581947">
              <w:rPr>
                <w:rStyle w:val="Hperlink"/>
                <w:rFonts w:eastAsia="Times New Roman"/>
                <w:noProof/>
                <w:lang w:val="et-EE"/>
              </w:rPr>
              <w:t>6.1. Mõju õigusselgusele ja õiguskorra süsteemsusele</w:t>
            </w:r>
            <w:r>
              <w:rPr>
                <w:noProof/>
                <w:webHidden/>
              </w:rPr>
              <w:tab/>
            </w:r>
            <w:r>
              <w:rPr>
                <w:noProof/>
                <w:webHidden/>
              </w:rPr>
              <w:fldChar w:fldCharType="begin"/>
            </w:r>
            <w:r>
              <w:rPr>
                <w:noProof/>
                <w:webHidden/>
              </w:rPr>
              <w:instrText xml:space="preserve"> PAGEREF _Toc216952609 \h </w:instrText>
            </w:r>
            <w:r>
              <w:rPr>
                <w:noProof/>
                <w:webHidden/>
              </w:rPr>
            </w:r>
            <w:r>
              <w:rPr>
                <w:noProof/>
                <w:webHidden/>
              </w:rPr>
              <w:fldChar w:fldCharType="separate"/>
            </w:r>
            <w:r>
              <w:rPr>
                <w:noProof/>
                <w:webHidden/>
              </w:rPr>
              <w:t>56</w:t>
            </w:r>
            <w:r>
              <w:rPr>
                <w:noProof/>
                <w:webHidden/>
              </w:rPr>
              <w:fldChar w:fldCharType="end"/>
            </w:r>
          </w:hyperlink>
        </w:p>
        <w:p w14:paraId="64EDEFBB" w14:textId="472D0896"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610" w:history="1">
            <w:r w:rsidRPr="00581947">
              <w:rPr>
                <w:rStyle w:val="Hperlink"/>
                <w:rFonts w:eastAsia="Times New Roman"/>
                <w:noProof/>
                <w:lang w:val="et-EE"/>
              </w:rPr>
              <w:t>6.2. Mõju avalikule korrale ja julgeolekule</w:t>
            </w:r>
            <w:r>
              <w:rPr>
                <w:noProof/>
                <w:webHidden/>
              </w:rPr>
              <w:tab/>
            </w:r>
            <w:r>
              <w:rPr>
                <w:noProof/>
                <w:webHidden/>
              </w:rPr>
              <w:fldChar w:fldCharType="begin"/>
            </w:r>
            <w:r>
              <w:rPr>
                <w:noProof/>
                <w:webHidden/>
              </w:rPr>
              <w:instrText xml:space="preserve"> PAGEREF _Toc216952610 \h </w:instrText>
            </w:r>
            <w:r>
              <w:rPr>
                <w:noProof/>
                <w:webHidden/>
              </w:rPr>
            </w:r>
            <w:r>
              <w:rPr>
                <w:noProof/>
                <w:webHidden/>
              </w:rPr>
              <w:fldChar w:fldCharType="separate"/>
            </w:r>
            <w:r>
              <w:rPr>
                <w:noProof/>
                <w:webHidden/>
              </w:rPr>
              <w:t>57</w:t>
            </w:r>
            <w:r>
              <w:rPr>
                <w:noProof/>
                <w:webHidden/>
              </w:rPr>
              <w:fldChar w:fldCharType="end"/>
            </w:r>
          </w:hyperlink>
        </w:p>
        <w:p w14:paraId="1712C3A2" w14:textId="4D00EDB1"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611" w:history="1">
            <w:r w:rsidRPr="00581947">
              <w:rPr>
                <w:rStyle w:val="Hperlink"/>
                <w:rFonts w:eastAsia="Times New Roman"/>
                <w:noProof/>
                <w:lang w:val="et-EE"/>
              </w:rPr>
              <w:t>6.3. Mõju riigikaitsele</w:t>
            </w:r>
            <w:r>
              <w:rPr>
                <w:noProof/>
                <w:webHidden/>
              </w:rPr>
              <w:tab/>
            </w:r>
            <w:r>
              <w:rPr>
                <w:noProof/>
                <w:webHidden/>
              </w:rPr>
              <w:fldChar w:fldCharType="begin"/>
            </w:r>
            <w:r>
              <w:rPr>
                <w:noProof/>
                <w:webHidden/>
              </w:rPr>
              <w:instrText xml:space="preserve"> PAGEREF _Toc216952611 \h </w:instrText>
            </w:r>
            <w:r>
              <w:rPr>
                <w:noProof/>
                <w:webHidden/>
              </w:rPr>
            </w:r>
            <w:r>
              <w:rPr>
                <w:noProof/>
                <w:webHidden/>
              </w:rPr>
              <w:fldChar w:fldCharType="separate"/>
            </w:r>
            <w:r>
              <w:rPr>
                <w:noProof/>
                <w:webHidden/>
              </w:rPr>
              <w:t>58</w:t>
            </w:r>
            <w:r>
              <w:rPr>
                <w:noProof/>
                <w:webHidden/>
              </w:rPr>
              <w:fldChar w:fldCharType="end"/>
            </w:r>
          </w:hyperlink>
        </w:p>
        <w:p w14:paraId="45E7EA81" w14:textId="47AC7340"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612" w:history="1">
            <w:r w:rsidRPr="00581947">
              <w:rPr>
                <w:rStyle w:val="Hperlink"/>
                <w:rFonts w:eastAsia="Times New Roman"/>
                <w:noProof/>
                <w:lang w:val="et-EE"/>
              </w:rPr>
              <w:t>6.4. Mõju järelevalvele ja andmekaitsele</w:t>
            </w:r>
            <w:r>
              <w:rPr>
                <w:noProof/>
                <w:webHidden/>
              </w:rPr>
              <w:tab/>
            </w:r>
            <w:r>
              <w:rPr>
                <w:noProof/>
                <w:webHidden/>
              </w:rPr>
              <w:fldChar w:fldCharType="begin"/>
            </w:r>
            <w:r>
              <w:rPr>
                <w:noProof/>
                <w:webHidden/>
              </w:rPr>
              <w:instrText xml:space="preserve"> PAGEREF _Toc216952612 \h </w:instrText>
            </w:r>
            <w:r>
              <w:rPr>
                <w:noProof/>
                <w:webHidden/>
              </w:rPr>
            </w:r>
            <w:r>
              <w:rPr>
                <w:noProof/>
                <w:webHidden/>
              </w:rPr>
              <w:fldChar w:fldCharType="separate"/>
            </w:r>
            <w:r>
              <w:rPr>
                <w:noProof/>
                <w:webHidden/>
              </w:rPr>
              <w:t>59</w:t>
            </w:r>
            <w:r>
              <w:rPr>
                <w:noProof/>
                <w:webHidden/>
              </w:rPr>
              <w:fldChar w:fldCharType="end"/>
            </w:r>
          </w:hyperlink>
        </w:p>
        <w:p w14:paraId="6D1C29BB" w14:textId="2C8C8D8B"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613" w:history="1">
            <w:r w:rsidRPr="00581947">
              <w:rPr>
                <w:rStyle w:val="Hperlink"/>
                <w:rFonts w:eastAsia="Times New Roman"/>
                <w:noProof/>
                <w:lang w:val="et-EE"/>
              </w:rPr>
              <w:t>6.5. Mõju halduskoormusele</w:t>
            </w:r>
            <w:r>
              <w:rPr>
                <w:noProof/>
                <w:webHidden/>
              </w:rPr>
              <w:tab/>
            </w:r>
            <w:r>
              <w:rPr>
                <w:noProof/>
                <w:webHidden/>
              </w:rPr>
              <w:fldChar w:fldCharType="begin"/>
            </w:r>
            <w:r>
              <w:rPr>
                <w:noProof/>
                <w:webHidden/>
              </w:rPr>
              <w:instrText xml:space="preserve"> PAGEREF _Toc216952613 \h </w:instrText>
            </w:r>
            <w:r>
              <w:rPr>
                <w:noProof/>
                <w:webHidden/>
              </w:rPr>
            </w:r>
            <w:r>
              <w:rPr>
                <w:noProof/>
                <w:webHidden/>
              </w:rPr>
              <w:fldChar w:fldCharType="separate"/>
            </w:r>
            <w:r>
              <w:rPr>
                <w:noProof/>
                <w:webHidden/>
              </w:rPr>
              <w:t>60</w:t>
            </w:r>
            <w:r>
              <w:rPr>
                <w:noProof/>
                <w:webHidden/>
              </w:rPr>
              <w:fldChar w:fldCharType="end"/>
            </w:r>
          </w:hyperlink>
        </w:p>
        <w:p w14:paraId="6C79E716" w14:textId="675E62C2"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614" w:history="1">
            <w:r w:rsidRPr="00581947">
              <w:rPr>
                <w:rStyle w:val="Hperlink"/>
                <w:rFonts w:eastAsia="Times New Roman"/>
                <w:noProof/>
                <w:lang w:val="et-EE"/>
              </w:rPr>
              <w:t>6.6. Mõju majandusele ja turule</w:t>
            </w:r>
            <w:r>
              <w:rPr>
                <w:noProof/>
                <w:webHidden/>
              </w:rPr>
              <w:tab/>
            </w:r>
            <w:r>
              <w:rPr>
                <w:noProof/>
                <w:webHidden/>
              </w:rPr>
              <w:fldChar w:fldCharType="begin"/>
            </w:r>
            <w:r>
              <w:rPr>
                <w:noProof/>
                <w:webHidden/>
              </w:rPr>
              <w:instrText xml:space="preserve"> PAGEREF _Toc216952614 \h </w:instrText>
            </w:r>
            <w:r>
              <w:rPr>
                <w:noProof/>
                <w:webHidden/>
              </w:rPr>
            </w:r>
            <w:r>
              <w:rPr>
                <w:noProof/>
                <w:webHidden/>
              </w:rPr>
              <w:fldChar w:fldCharType="separate"/>
            </w:r>
            <w:r>
              <w:rPr>
                <w:noProof/>
                <w:webHidden/>
              </w:rPr>
              <w:t>61</w:t>
            </w:r>
            <w:r>
              <w:rPr>
                <w:noProof/>
                <w:webHidden/>
              </w:rPr>
              <w:fldChar w:fldCharType="end"/>
            </w:r>
          </w:hyperlink>
        </w:p>
        <w:p w14:paraId="1BA33673" w14:textId="29D60BD2"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615" w:history="1">
            <w:r w:rsidRPr="00581947">
              <w:rPr>
                <w:rStyle w:val="Hperlink"/>
                <w:rFonts w:eastAsia="Times New Roman"/>
                <w:noProof/>
                <w:lang w:val="et-EE"/>
              </w:rPr>
              <w:t>6.7. Mõju ühiskonnale ja elanikkonnale</w:t>
            </w:r>
            <w:r>
              <w:rPr>
                <w:noProof/>
                <w:webHidden/>
              </w:rPr>
              <w:tab/>
            </w:r>
            <w:r>
              <w:rPr>
                <w:noProof/>
                <w:webHidden/>
              </w:rPr>
              <w:fldChar w:fldCharType="begin"/>
            </w:r>
            <w:r>
              <w:rPr>
                <w:noProof/>
                <w:webHidden/>
              </w:rPr>
              <w:instrText xml:space="preserve"> PAGEREF _Toc216952615 \h </w:instrText>
            </w:r>
            <w:r>
              <w:rPr>
                <w:noProof/>
                <w:webHidden/>
              </w:rPr>
            </w:r>
            <w:r>
              <w:rPr>
                <w:noProof/>
                <w:webHidden/>
              </w:rPr>
              <w:fldChar w:fldCharType="separate"/>
            </w:r>
            <w:r>
              <w:rPr>
                <w:noProof/>
                <w:webHidden/>
              </w:rPr>
              <w:t>62</w:t>
            </w:r>
            <w:r>
              <w:rPr>
                <w:noProof/>
                <w:webHidden/>
              </w:rPr>
              <w:fldChar w:fldCharType="end"/>
            </w:r>
          </w:hyperlink>
        </w:p>
        <w:p w14:paraId="5F6C8C34" w14:textId="208587AF" w:rsidR="000B7EF7" w:rsidRDefault="000B7EF7">
          <w:pPr>
            <w:pStyle w:val="SK1"/>
            <w:tabs>
              <w:tab w:val="right" w:leader="dot" w:pos="9350"/>
            </w:tabs>
            <w:rPr>
              <w:rFonts w:asciiTheme="minorHAnsi" w:eastAsiaTheme="minorEastAsia" w:hAnsiTheme="minorHAnsi"/>
              <w:noProof/>
              <w:kern w:val="2"/>
              <w:szCs w:val="24"/>
              <w:lang w:val="et-EE" w:eastAsia="et-EE"/>
              <w14:ligatures w14:val="standardContextual"/>
            </w:rPr>
          </w:pPr>
          <w:hyperlink w:anchor="_Toc216952616" w:history="1">
            <w:r w:rsidRPr="00581947">
              <w:rPr>
                <w:rStyle w:val="Hperlink"/>
                <w:rFonts w:eastAsia="Times New Roman"/>
                <w:noProof/>
                <w:lang w:val="et-EE"/>
              </w:rPr>
              <w:t>7. Seaduse rakendamisega seotud riigi ja kohaliku omavalitsuse tegevused, eeldatavad kulud ja tulud</w:t>
            </w:r>
            <w:r>
              <w:rPr>
                <w:noProof/>
                <w:webHidden/>
              </w:rPr>
              <w:tab/>
            </w:r>
            <w:r>
              <w:rPr>
                <w:noProof/>
                <w:webHidden/>
              </w:rPr>
              <w:fldChar w:fldCharType="begin"/>
            </w:r>
            <w:r>
              <w:rPr>
                <w:noProof/>
                <w:webHidden/>
              </w:rPr>
              <w:instrText xml:space="preserve"> PAGEREF _Toc216952616 \h </w:instrText>
            </w:r>
            <w:r>
              <w:rPr>
                <w:noProof/>
                <w:webHidden/>
              </w:rPr>
            </w:r>
            <w:r>
              <w:rPr>
                <w:noProof/>
                <w:webHidden/>
              </w:rPr>
              <w:fldChar w:fldCharType="separate"/>
            </w:r>
            <w:r>
              <w:rPr>
                <w:noProof/>
                <w:webHidden/>
              </w:rPr>
              <w:t>63</w:t>
            </w:r>
            <w:r>
              <w:rPr>
                <w:noProof/>
                <w:webHidden/>
              </w:rPr>
              <w:fldChar w:fldCharType="end"/>
            </w:r>
          </w:hyperlink>
        </w:p>
        <w:p w14:paraId="624B8A18" w14:textId="1683D528" w:rsidR="000B7EF7" w:rsidRDefault="000B7EF7">
          <w:pPr>
            <w:pStyle w:val="SK2"/>
            <w:tabs>
              <w:tab w:val="right" w:leader="dot" w:pos="9350"/>
            </w:tabs>
            <w:rPr>
              <w:rFonts w:asciiTheme="minorHAnsi" w:eastAsiaTheme="minorEastAsia" w:hAnsiTheme="minorHAnsi"/>
              <w:noProof/>
              <w:kern w:val="2"/>
              <w:szCs w:val="24"/>
              <w:lang w:val="et-EE" w:eastAsia="et-EE"/>
              <w14:ligatures w14:val="standardContextual"/>
            </w:rPr>
          </w:pPr>
          <w:hyperlink w:anchor="_Toc216952617" w:history="1">
            <w:r w:rsidRPr="00581947">
              <w:rPr>
                <w:rStyle w:val="Hperlink"/>
                <w:rFonts w:eastAsia="Times New Roman"/>
                <w:noProof/>
                <w:lang w:val="et-EE"/>
              </w:rPr>
              <w:t>7.1. Mõju riigi tegevustele</w:t>
            </w:r>
            <w:r>
              <w:rPr>
                <w:noProof/>
                <w:webHidden/>
              </w:rPr>
              <w:tab/>
            </w:r>
            <w:r>
              <w:rPr>
                <w:noProof/>
                <w:webHidden/>
              </w:rPr>
              <w:fldChar w:fldCharType="begin"/>
            </w:r>
            <w:r>
              <w:rPr>
                <w:noProof/>
                <w:webHidden/>
              </w:rPr>
              <w:instrText xml:space="preserve"> PAGEREF _Toc216952617 \h </w:instrText>
            </w:r>
            <w:r>
              <w:rPr>
                <w:noProof/>
                <w:webHidden/>
              </w:rPr>
            </w:r>
            <w:r>
              <w:rPr>
                <w:noProof/>
                <w:webHidden/>
              </w:rPr>
              <w:fldChar w:fldCharType="separate"/>
            </w:r>
            <w:r>
              <w:rPr>
                <w:noProof/>
                <w:webHidden/>
              </w:rPr>
              <w:t>63</w:t>
            </w:r>
            <w:r>
              <w:rPr>
                <w:noProof/>
                <w:webHidden/>
              </w:rPr>
              <w:fldChar w:fldCharType="end"/>
            </w:r>
          </w:hyperlink>
        </w:p>
        <w:p w14:paraId="06FDA772" w14:textId="23DEC736" w:rsidR="000B7EF7" w:rsidRDefault="000B7EF7">
          <w:pPr>
            <w:pStyle w:val="SK1"/>
            <w:tabs>
              <w:tab w:val="right" w:leader="dot" w:pos="9350"/>
            </w:tabs>
            <w:rPr>
              <w:rFonts w:asciiTheme="minorHAnsi" w:eastAsiaTheme="minorEastAsia" w:hAnsiTheme="minorHAnsi"/>
              <w:noProof/>
              <w:kern w:val="2"/>
              <w:szCs w:val="24"/>
              <w:lang w:val="et-EE" w:eastAsia="et-EE"/>
              <w14:ligatures w14:val="standardContextual"/>
            </w:rPr>
          </w:pPr>
          <w:hyperlink w:anchor="_Toc216952618" w:history="1">
            <w:r w:rsidRPr="00581947">
              <w:rPr>
                <w:rStyle w:val="Hperlink"/>
                <w:rFonts w:eastAsia="Times New Roman"/>
                <w:noProof/>
                <w:lang w:val="et-EE"/>
              </w:rPr>
              <w:t>8. Rakendusaktid</w:t>
            </w:r>
            <w:r>
              <w:rPr>
                <w:noProof/>
                <w:webHidden/>
              </w:rPr>
              <w:tab/>
            </w:r>
            <w:r>
              <w:rPr>
                <w:noProof/>
                <w:webHidden/>
              </w:rPr>
              <w:fldChar w:fldCharType="begin"/>
            </w:r>
            <w:r>
              <w:rPr>
                <w:noProof/>
                <w:webHidden/>
              </w:rPr>
              <w:instrText xml:space="preserve"> PAGEREF _Toc216952618 \h </w:instrText>
            </w:r>
            <w:r>
              <w:rPr>
                <w:noProof/>
                <w:webHidden/>
              </w:rPr>
            </w:r>
            <w:r>
              <w:rPr>
                <w:noProof/>
                <w:webHidden/>
              </w:rPr>
              <w:fldChar w:fldCharType="separate"/>
            </w:r>
            <w:r>
              <w:rPr>
                <w:noProof/>
                <w:webHidden/>
              </w:rPr>
              <w:t>65</w:t>
            </w:r>
            <w:r>
              <w:rPr>
                <w:noProof/>
                <w:webHidden/>
              </w:rPr>
              <w:fldChar w:fldCharType="end"/>
            </w:r>
          </w:hyperlink>
        </w:p>
        <w:p w14:paraId="4C0D6308" w14:textId="2669C7CD" w:rsidR="000B7EF7" w:rsidRDefault="000B7EF7">
          <w:pPr>
            <w:pStyle w:val="SK1"/>
            <w:tabs>
              <w:tab w:val="right" w:leader="dot" w:pos="9350"/>
            </w:tabs>
            <w:rPr>
              <w:rFonts w:asciiTheme="minorHAnsi" w:eastAsiaTheme="minorEastAsia" w:hAnsiTheme="minorHAnsi"/>
              <w:noProof/>
              <w:kern w:val="2"/>
              <w:szCs w:val="24"/>
              <w:lang w:val="et-EE" w:eastAsia="et-EE"/>
              <w14:ligatures w14:val="standardContextual"/>
            </w:rPr>
          </w:pPr>
          <w:hyperlink w:anchor="_Toc216952619" w:history="1">
            <w:r w:rsidRPr="00581947">
              <w:rPr>
                <w:rStyle w:val="Hperlink"/>
                <w:rFonts w:eastAsia="Times New Roman"/>
                <w:noProof/>
                <w:lang w:val="et-EE"/>
              </w:rPr>
              <w:t>9. Seaduse jõustumine</w:t>
            </w:r>
            <w:r>
              <w:rPr>
                <w:noProof/>
                <w:webHidden/>
              </w:rPr>
              <w:tab/>
            </w:r>
            <w:r>
              <w:rPr>
                <w:noProof/>
                <w:webHidden/>
              </w:rPr>
              <w:fldChar w:fldCharType="begin"/>
            </w:r>
            <w:r>
              <w:rPr>
                <w:noProof/>
                <w:webHidden/>
              </w:rPr>
              <w:instrText xml:space="preserve"> PAGEREF _Toc216952619 \h </w:instrText>
            </w:r>
            <w:r>
              <w:rPr>
                <w:noProof/>
                <w:webHidden/>
              </w:rPr>
            </w:r>
            <w:r>
              <w:rPr>
                <w:noProof/>
                <w:webHidden/>
              </w:rPr>
              <w:fldChar w:fldCharType="separate"/>
            </w:r>
            <w:r>
              <w:rPr>
                <w:noProof/>
                <w:webHidden/>
              </w:rPr>
              <w:t>65</w:t>
            </w:r>
            <w:r>
              <w:rPr>
                <w:noProof/>
                <w:webHidden/>
              </w:rPr>
              <w:fldChar w:fldCharType="end"/>
            </w:r>
          </w:hyperlink>
        </w:p>
        <w:p w14:paraId="389D0099" w14:textId="2B185D2B" w:rsidR="000B7EF7" w:rsidRDefault="000B7EF7">
          <w:pPr>
            <w:pStyle w:val="SK1"/>
            <w:tabs>
              <w:tab w:val="right" w:leader="dot" w:pos="9350"/>
            </w:tabs>
            <w:rPr>
              <w:rFonts w:asciiTheme="minorHAnsi" w:eastAsiaTheme="minorEastAsia" w:hAnsiTheme="minorHAnsi"/>
              <w:noProof/>
              <w:kern w:val="2"/>
              <w:szCs w:val="24"/>
              <w:lang w:val="et-EE" w:eastAsia="et-EE"/>
              <w14:ligatures w14:val="standardContextual"/>
            </w:rPr>
          </w:pPr>
          <w:hyperlink w:anchor="_Toc216952620" w:history="1">
            <w:r w:rsidRPr="00581947">
              <w:rPr>
                <w:rStyle w:val="Hperlink"/>
                <w:rFonts w:eastAsia="Times New Roman"/>
                <w:noProof/>
                <w:lang w:val="et-EE"/>
              </w:rPr>
              <w:t>10. Eelnõu kooskõlastamine, huvirühmade kaasamine ja avalik konsultatsioon</w:t>
            </w:r>
            <w:r>
              <w:rPr>
                <w:noProof/>
                <w:webHidden/>
              </w:rPr>
              <w:tab/>
            </w:r>
            <w:r>
              <w:rPr>
                <w:noProof/>
                <w:webHidden/>
              </w:rPr>
              <w:fldChar w:fldCharType="begin"/>
            </w:r>
            <w:r>
              <w:rPr>
                <w:noProof/>
                <w:webHidden/>
              </w:rPr>
              <w:instrText xml:space="preserve"> PAGEREF _Toc216952620 \h </w:instrText>
            </w:r>
            <w:r>
              <w:rPr>
                <w:noProof/>
                <w:webHidden/>
              </w:rPr>
            </w:r>
            <w:r>
              <w:rPr>
                <w:noProof/>
                <w:webHidden/>
              </w:rPr>
              <w:fldChar w:fldCharType="separate"/>
            </w:r>
            <w:r>
              <w:rPr>
                <w:noProof/>
                <w:webHidden/>
              </w:rPr>
              <w:t>65</w:t>
            </w:r>
            <w:r>
              <w:rPr>
                <w:noProof/>
                <w:webHidden/>
              </w:rPr>
              <w:fldChar w:fldCharType="end"/>
            </w:r>
          </w:hyperlink>
        </w:p>
        <w:p w14:paraId="50BE80AB" w14:textId="7A2CCD7D" w:rsidR="00B660AB" w:rsidRPr="006157C0" w:rsidRDefault="00B660AB">
          <w:pPr>
            <w:rPr>
              <w:lang w:val="et-EE"/>
            </w:rPr>
          </w:pPr>
          <w:r w:rsidRPr="006157C0">
            <w:rPr>
              <w:b/>
              <w:bCs/>
              <w:noProof/>
              <w:lang w:val="et-EE"/>
            </w:rPr>
            <w:fldChar w:fldCharType="end"/>
          </w:r>
        </w:p>
      </w:sdtContent>
    </w:sdt>
    <w:p w14:paraId="55882E05" w14:textId="02D7D389" w:rsidR="00DE4606" w:rsidRDefault="00DE4606">
      <w:pPr>
        <w:spacing w:after="160"/>
        <w:rPr>
          <w:rFonts w:eastAsia="Times New Roman" w:cs="Times New Roman"/>
          <w:b/>
          <w:bCs/>
          <w:sz w:val="28"/>
          <w:szCs w:val="28"/>
          <w:lang w:val="et-EE"/>
        </w:rPr>
      </w:pPr>
      <w:r>
        <w:rPr>
          <w:rFonts w:eastAsia="Times New Roman" w:cs="Times New Roman"/>
          <w:b/>
          <w:bCs/>
          <w:sz w:val="28"/>
          <w:szCs w:val="28"/>
          <w:lang w:val="et-EE"/>
        </w:rPr>
        <w:br w:type="page"/>
      </w:r>
    </w:p>
    <w:p w14:paraId="3BA070BF" w14:textId="0B87F0EE" w:rsidR="138FADF1" w:rsidRPr="006157C0" w:rsidRDefault="005C77FF" w:rsidP="00A83F3F">
      <w:pPr>
        <w:pStyle w:val="Pealkiri1"/>
        <w:rPr>
          <w:rFonts w:eastAsia="Times New Roman"/>
          <w:lang w:val="et-EE"/>
        </w:rPr>
      </w:pPr>
      <w:bookmarkStart w:id="2" w:name="_Toc216952590"/>
      <w:r w:rsidRPr="006157C0">
        <w:rPr>
          <w:rFonts w:eastAsia="Times New Roman"/>
          <w:lang w:val="et-EE"/>
        </w:rPr>
        <w:lastRenderedPageBreak/>
        <w:t xml:space="preserve">1. </w:t>
      </w:r>
      <w:r w:rsidR="138FADF1" w:rsidRPr="006157C0">
        <w:rPr>
          <w:rFonts w:eastAsia="Times New Roman"/>
          <w:lang w:val="et-EE"/>
        </w:rPr>
        <w:t>Sissejuhatus</w:t>
      </w:r>
      <w:bookmarkEnd w:id="2"/>
    </w:p>
    <w:p w14:paraId="5753C737" w14:textId="77777777" w:rsidR="00ED6E88" w:rsidRPr="006157C0" w:rsidRDefault="00ED6E88" w:rsidP="00ED6E88">
      <w:pPr>
        <w:pStyle w:val="Pealkiri2"/>
        <w:rPr>
          <w:rFonts w:eastAsia="Times New Roman"/>
          <w:lang w:val="et-EE"/>
        </w:rPr>
      </w:pPr>
      <w:bookmarkStart w:id="3" w:name="_Toc216952591"/>
      <w:commentRangeStart w:id="4"/>
      <w:r w:rsidRPr="006157C0">
        <w:rPr>
          <w:rFonts w:eastAsia="Times New Roman"/>
          <w:lang w:val="et-EE"/>
        </w:rPr>
        <w:t>1.1. Sisukokkuvõte</w:t>
      </w:r>
      <w:bookmarkEnd w:id="3"/>
      <w:commentRangeEnd w:id="4"/>
      <w:r w:rsidR="00C13B18">
        <w:rPr>
          <w:rStyle w:val="Kommentaariviide"/>
          <w:rFonts w:ascii="Times New Roman" w:eastAsiaTheme="minorHAnsi" w:hAnsi="Times New Roman" w:cstheme="minorBidi"/>
          <w:color w:val="auto"/>
        </w:rPr>
        <w:commentReference w:id="4"/>
      </w:r>
    </w:p>
    <w:p w14:paraId="71B86EED" w14:textId="77777777" w:rsidR="00627E7E" w:rsidRPr="006157C0" w:rsidRDefault="00627E7E" w:rsidP="00A83F3F">
      <w:pPr>
        <w:rPr>
          <w:lang w:val="et-EE"/>
        </w:rPr>
      </w:pPr>
    </w:p>
    <w:p w14:paraId="03EE43D9" w14:textId="581DE430" w:rsidR="007A395A" w:rsidRPr="006157C0" w:rsidRDefault="00A4491F" w:rsidP="00A83F3F">
      <w:pPr>
        <w:rPr>
          <w:lang w:val="et-EE"/>
        </w:rPr>
      </w:pPr>
      <w:r w:rsidRPr="00D17B8A">
        <w:rPr>
          <w:lang w:val="et-EE"/>
        </w:rPr>
        <w:t>Euroopa ja Eesti julgeolekukeskkond on viimastel aastatel oluliselt muutunud.</w:t>
      </w:r>
      <w:r w:rsidR="00B3420D" w:rsidRPr="00D17B8A">
        <w:rPr>
          <w:lang w:val="et-EE"/>
        </w:rPr>
        <w:t xml:space="preserve"> Venemaa jätkuv agressiivne välispoliitika</w:t>
      </w:r>
      <w:r w:rsidRPr="00D17B8A">
        <w:rPr>
          <w:lang w:val="et-EE"/>
        </w:rPr>
        <w:t xml:space="preserve"> ja piirkondlikud ambitsioonid</w:t>
      </w:r>
      <w:r w:rsidR="00B3420D" w:rsidRPr="00D17B8A">
        <w:rPr>
          <w:lang w:val="et-EE"/>
        </w:rPr>
        <w:t xml:space="preserve"> on suurendanud julgeolekuriske ning </w:t>
      </w:r>
      <w:r w:rsidRPr="00D17B8A">
        <w:rPr>
          <w:lang w:val="et-EE"/>
        </w:rPr>
        <w:t>loonud reaalseid ohte Eesti ja tema liitlaste julgeolekule. Sellises keerulises ja ettearvamatus julgeolekuolukorras on vältimatu</w:t>
      </w:r>
      <w:r w:rsidR="00B3420D" w:rsidRPr="00D17B8A">
        <w:rPr>
          <w:lang w:val="et-EE"/>
        </w:rPr>
        <w:t xml:space="preserve"> relva omamise ja käitlemise regulatsiooni</w:t>
      </w:r>
      <w:r w:rsidRPr="00D17B8A">
        <w:rPr>
          <w:lang w:val="et-EE"/>
        </w:rPr>
        <w:t xml:space="preserve"> ajakohastamine, et toetada </w:t>
      </w:r>
      <w:proofErr w:type="spellStart"/>
      <w:r w:rsidRPr="00D17B8A">
        <w:rPr>
          <w:lang w:val="et-EE"/>
        </w:rPr>
        <w:t>riigikaitselisi</w:t>
      </w:r>
      <w:proofErr w:type="spellEnd"/>
      <w:r w:rsidRPr="00D17B8A">
        <w:rPr>
          <w:lang w:val="et-EE"/>
        </w:rPr>
        <w:t xml:space="preserve"> vajadusi, tugevdada ühiskonna kaitsevõimet ning tagada avalik ja siseturvalisus.</w:t>
      </w:r>
    </w:p>
    <w:p w14:paraId="2E199D21" w14:textId="77777777" w:rsidR="00DE6E9B" w:rsidRPr="006157C0" w:rsidRDefault="00DE6E9B" w:rsidP="00A83F3F">
      <w:pPr>
        <w:rPr>
          <w:lang w:val="et-EE"/>
        </w:rPr>
      </w:pPr>
    </w:p>
    <w:p w14:paraId="106D94A5" w14:textId="75ADE051" w:rsidR="00E67A1D" w:rsidRDefault="00B3420D" w:rsidP="00DE6E9B">
      <w:pPr>
        <w:rPr>
          <w:lang w:val="et-EE"/>
        </w:rPr>
      </w:pPr>
      <w:commentRangeStart w:id="5"/>
      <w:r>
        <w:rPr>
          <w:lang w:val="et-EE"/>
        </w:rPr>
        <w:t>E</w:t>
      </w:r>
      <w:r w:rsidR="00DE6E9B" w:rsidRPr="006157C0">
        <w:rPr>
          <w:lang w:val="et-EE"/>
        </w:rPr>
        <w:t xml:space="preserve">elnõu eesmärk on </w:t>
      </w:r>
      <w:commentRangeEnd w:id="5"/>
      <w:r w:rsidR="003B14FC" w:rsidRPr="006157C0">
        <w:rPr>
          <w:rStyle w:val="Kommentaariviide"/>
          <w:sz w:val="24"/>
          <w:szCs w:val="22"/>
          <w:lang w:val="et-EE"/>
        </w:rPr>
        <w:commentReference w:id="5"/>
      </w:r>
      <w:r w:rsidR="00DE6E9B" w:rsidRPr="006157C0">
        <w:rPr>
          <w:lang w:val="et-EE"/>
        </w:rPr>
        <w:t>ajakohastada relvaseadust</w:t>
      </w:r>
      <w:r w:rsidR="00060E6B" w:rsidRPr="006157C0">
        <w:rPr>
          <w:rStyle w:val="Allmrkuseviide"/>
          <w:lang w:val="et-EE"/>
        </w:rPr>
        <w:footnoteReference w:id="1"/>
      </w:r>
      <w:r w:rsidR="00060E6B" w:rsidRPr="006157C0">
        <w:rPr>
          <w:lang w:val="et-EE"/>
        </w:rPr>
        <w:t xml:space="preserve"> (edaspidi </w:t>
      </w:r>
      <w:proofErr w:type="spellStart"/>
      <w:r w:rsidR="00060E6B" w:rsidRPr="006157C0">
        <w:rPr>
          <w:i/>
          <w:iCs/>
          <w:lang w:val="et-EE"/>
        </w:rPr>
        <w:t>RelvS</w:t>
      </w:r>
      <w:proofErr w:type="spellEnd"/>
      <w:r w:rsidR="00060E6B" w:rsidRPr="006157C0">
        <w:rPr>
          <w:lang w:val="et-EE"/>
        </w:rPr>
        <w:t>)</w:t>
      </w:r>
      <w:r w:rsidR="00DE6E9B" w:rsidRPr="006157C0">
        <w:rPr>
          <w:lang w:val="et-EE"/>
        </w:rPr>
        <w:t>, korrastades relvade ja laskemoona käitlemise, hoiustamise</w:t>
      </w:r>
      <w:r w:rsidR="00F94059">
        <w:rPr>
          <w:lang w:val="et-EE"/>
        </w:rPr>
        <w:t xml:space="preserve"> </w:t>
      </w:r>
      <w:r w:rsidR="00D964EA">
        <w:rPr>
          <w:lang w:val="et-EE"/>
        </w:rPr>
        <w:t xml:space="preserve">ja kasutamise </w:t>
      </w:r>
      <w:r w:rsidR="00F94059">
        <w:rPr>
          <w:lang w:val="et-EE"/>
        </w:rPr>
        <w:t>nõudeid</w:t>
      </w:r>
      <w:r w:rsidR="006247C7">
        <w:rPr>
          <w:lang w:val="et-EE"/>
        </w:rPr>
        <w:t xml:space="preserve"> ning</w:t>
      </w:r>
      <w:r w:rsidR="00F94059">
        <w:rPr>
          <w:lang w:val="et-EE"/>
        </w:rPr>
        <w:t xml:space="preserve"> </w:t>
      </w:r>
      <w:r w:rsidR="00DE6E9B" w:rsidRPr="006157C0">
        <w:rPr>
          <w:lang w:val="et-EE"/>
        </w:rPr>
        <w:t xml:space="preserve">järelevalve </w:t>
      </w:r>
      <w:r w:rsidR="00F94059">
        <w:rPr>
          <w:lang w:val="et-EE"/>
        </w:rPr>
        <w:t>korraldust</w:t>
      </w:r>
      <w:r w:rsidR="00DE6E9B" w:rsidRPr="006157C0">
        <w:rPr>
          <w:lang w:val="et-EE"/>
        </w:rPr>
        <w:t xml:space="preserve">. Muudatused suurendavad õigusselgust, vähendavad ebaproportsionaalset halduskoormust </w:t>
      </w:r>
      <w:r w:rsidR="00DE6E9B" w:rsidRPr="00A52045">
        <w:rPr>
          <w:lang w:val="et-EE"/>
        </w:rPr>
        <w:t xml:space="preserve">ning </w:t>
      </w:r>
      <w:r w:rsidR="00E32C62" w:rsidRPr="00D17B8A">
        <w:rPr>
          <w:lang w:val="et-EE"/>
        </w:rPr>
        <w:t>loovad ühtsema ja paremini rakendatava regulatsiooni nii õiguskorras kui ka praktikas</w:t>
      </w:r>
      <w:r w:rsidR="00DE6E9B" w:rsidRPr="006157C0">
        <w:rPr>
          <w:lang w:val="et-EE"/>
        </w:rPr>
        <w:t>.</w:t>
      </w:r>
    </w:p>
    <w:p w14:paraId="07D7ABD7" w14:textId="77777777" w:rsidR="00E67A1D" w:rsidRDefault="00E67A1D" w:rsidP="00DE6E9B">
      <w:pPr>
        <w:rPr>
          <w:lang w:val="et-EE"/>
        </w:rPr>
      </w:pPr>
    </w:p>
    <w:p w14:paraId="402BD0E9" w14:textId="77777777" w:rsidR="00720083" w:rsidRPr="00720083" w:rsidRDefault="00720083" w:rsidP="00720083">
      <w:pPr>
        <w:rPr>
          <w:lang w:val="et-EE"/>
        </w:rPr>
      </w:pPr>
      <w:r w:rsidRPr="00720083">
        <w:rPr>
          <w:lang w:val="et-EE"/>
        </w:rPr>
        <w:t>Eelnõuga täpsustatakse relvade ja lisaseadmete käitlemise tingimusi ning muudetakse relvade hoiustamise nõuded riskipõhisemaks, vähendades väikeste relvakoguste omanike koormust. Samuti ajakohastatakse laskemoona regulatsiooni ning võimaldatakse suuremad varud, et suurendada varustuskindlust ja toetada riigikaitselist valmisolekut.</w:t>
      </w:r>
    </w:p>
    <w:p w14:paraId="36B68EE0" w14:textId="77777777" w:rsidR="00D17B8A" w:rsidRPr="00720083" w:rsidRDefault="00D17B8A" w:rsidP="00720083">
      <w:pPr>
        <w:rPr>
          <w:lang w:val="et-EE"/>
        </w:rPr>
      </w:pPr>
    </w:p>
    <w:p w14:paraId="6BFA60C5" w14:textId="77777777" w:rsidR="00720083" w:rsidRPr="00720083" w:rsidRDefault="00720083" w:rsidP="00720083">
      <w:pPr>
        <w:rPr>
          <w:lang w:val="et-EE"/>
        </w:rPr>
      </w:pPr>
      <w:r w:rsidRPr="00720083">
        <w:rPr>
          <w:lang w:val="et-EE"/>
        </w:rPr>
        <w:t>Oluliselt täpsustatakse relvakasutuse ja laskeõppe reegleid, sealhulgas sätestatakse hoiatuslasu tegemise alused, mida senine RelvS ei reguleerinud.</w:t>
      </w:r>
      <w:r w:rsidR="00DE6E9B" w:rsidRPr="006157C0">
        <w:rPr>
          <w:lang w:val="et-EE"/>
        </w:rPr>
        <w:t xml:space="preserve"> </w:t>
      </w:r>
      <w:r w:rsidR="005E646A" w:rsidRPr="00720083">
        <w:rPr>
          <w:lang w:val="et-EE"/>
        </w:rPr>
        <w:t xml:space="preserve">Noorsportlaste arengu toetamiseks võimaldatakse 15–17-aastasel noorel </w:t>
      </w:r>
      <w:r w:rsidRPr="00720083">
        <w:rPr>
          <w:lang w:val="et-EE"/>
        </w:rPr>
        <w:t xml:space="preserve">lapsevanema nõusolekul </w:t>
      </w:r>
      <w:r w:rsidR="005E646A" w:rsidRPr="00720083">
        <w:rPr>
          <w:lang w:val="et-EE"/>
        </w:rPr>
        <w:t>vallata sporditulirelva paralleelrelvaloa alusel</w:t>
      </w:r>
      <w:r w:rsidRPr="00720083">
        <w:rPr>
          <w:lang w:val="et-EE"/>
        </w:rPr>
        <w:t>.</w:t>
      </w:r>
      <w:r w:rsidR="005E646A" w:rsidRPr="00720083">
        <w:rPr>
          <w:lang w:val="et-EE"/>
        </w:rPr>
        <w:t xml:space="preserve"> Selgemaks ja kasutajasõbralikumaks muudetakse relvade ja lisaseadmete vedu.</w:t>
      </w:r>
    </w:p>
    <w:p w14:paraId="7F5F5581" w14:textId="77777777" w:rsidR="00720083" w:rsidRDefault="00720083" w:rsidP="00720083">
      <w:pPr>
        <w:rPr>
          <w:lang w:val="et-EE"/>
        </w:rPr>
      </w:pPr>
      <w:r w:rsidRPr="00720083">
        <w:rPr>
          <w:lang w:val="et-EE"/>
        </w:rPr>
        <w:t>Eelnõuga kehtestatakse esmakordselt relvade ja laskemoonaga seotud majandustegevusest teavitamise kord. See loob selge ja läbipaistva raamistiku relvaalase majandustegevuse jälgimiseks ning võimaldab järelevalveasutustel paremini hinnata ja maandada võimalikke riske.</w:t>
      </w:r>
    </w:p>
    <w:p w14:paraId="0DD43A77" w14:textId="77777777" w:rsidR="006B50E0" w:rsidRPr="00720083" w:rsidRDefault="006B50E0" w:rsidP="00720083">
      <w:pPr>
        <w:rPr>
          <w:lang w:val="et-EE"/>
        </w:rPr>
      </w:pPr>
    </w:p>
    <w:p w14:paraId="07604475" w14:textId="10A617B5" w:rsidR="00720083" w:rsidRPr="00720083" w:rsidRDefault="00720083" w:rsidP="00720083">
      <w:pPr>
        <w:rPr>
          <w:lang w:val="et-EE"/>
        </w:rPr>
      </w:pPr>
      <w:r w:rsidRPr="00720083">
        <w:rPr>
          <w:lang w:val="et-EE"/>
        </w:rPr>
        <w:t>Samuti kaasajastatakse teenistus- ja tsiviilrelvade regist</w:t>
      </w:r>
      <w:r w:rsidR="006B50E0">
        <w:rPr>
          <w:lang w:val="et-EE"/>
        </w:rPr>
        <w:t>ri</w:t>
      </w:r>
      <w:r w:rsidRPr="00720083">
        <w:rPr>
          <w:lang w:val="et-EE"/>
        </w:rPr>
        <w:t xml:space="preserve"> (edaspidi </w:t>
      </w:r>
      <w:r w:rsidRPr="00D17B8A">
        <w:rPr>
          <w:i/>
          <w:lang w:val="et-EE"/>
        </w:rPr>
        <w:t>relvaregister</w:t>
      </w:r>
      <w:r w:rsidRPr="00720083">
        <w:rPr>
          <w:lang w:val="et-EE"/>
        </w:rPr>
        <w:t>)</w:t>
      </w:r>
      <w:r w:rsidR="006B50E0">
        <w:rPr>
          <w:lang w:val="et-EE"/>
        </w:rPr>
        <w:t xml:space="preserve"> regulatsiooni</w:t>
      </w:r>
      <w:r w:rsidRPr="00720083">
        <w:rPr>
          <w:lang w:val="et-EE"/>
        </w:rPr>
        <w:t xml:space="preserve">, täpsustatakse </w:t>
      </w:r>
      <w:r w:rsidR="006B50E0">
        <w:rPr>
          <w:lang w:val="et-EE"/>
        </w:rPr>
        <w:t>registri</w:t>
      </w:r>
      <w:r w:rsidRPr="00720083">
        <w:rPr>
          <w:lang w:val="et-EE"/>
        </w:rPr>
        <w:t xml:space="preserve"> ülesehitust ja volitusnorme ning luuakse kriminaalpolitsei alamregister tundlike andmete turvaliseks töötlemiseks. See parandab andmete töökindlust, järelevalve tõhusust ja andmekaitset.</w:t>
      </w:r>
    </w:p>
    <w:p w14:paraId="449EBEBC" w14:textId="77777777" w:rsidR="00D17B8A" w:rsidRPr="00720083" w:rsidRDefault="00D17B8A" w:rsidP="00720083">
      <w:pPr>
        <w:rPr>
          <w:lang w:val="et-EE"/>
        </w:rPr>
      </w:pPr>
    </w:p>
    <w:p w14:paraId="39F39DF1" w14:textId="77777777" w:rsidR="00720083" w:rsidRPr="00720083" w:rsidRDefault="00720083" w:rsidP="00720083">
      <w:pPr>
        <w:rPr>
          <w:lang w:val="et-EE"/>
        </w:rPr>
      </w:pPr>
      <w:r w:rsidRPr="00720083">
        <w:rPr>
          <w:lang w:val="et-EE"/>
        </w:rPr>
        <w:t xml:space="preserve">Lisaks pikendatakse päritud relvade omandamise või võõrandamise tähtaega ning lihtsustatakse kollektsioneerimisega seotud relvade hoiustamise nõudeid, </w:t>
      </w:r>
      <w:commentRangeStart w:id="6"/>
      <w:r w:rsidRPr="00720083">
        <w:rPr>
          <w:lang w:val="et-EE"/>
        </w:rPr>
        <w:t xml:space="preserve">vähendades pärijate </w:t>
      </w:r>
      <w:commentRangeEnd w:id="6"/>
      <w:r w:rsidR="00C537AA">
        <w:rPr>
          <w:rStyle w:val="Kommentaariviide"/>
        </w:rPr>
        <w:commentReference w:id="6"/>
      </w:r>
      <w:r w:rsidRPr="00720083">
        <w:rPr>
          <w:lang w:val="et-EE"/>
        </w:rPr>
        <w:t xml:space="preserve">ja relvaomanike halduskoormust. Korrastatakse ka soetamisloa ja relvaloa väljastamist välistavate asjaolude loetelu ning antakse Politsei- ja Piirivalveametile </w:t>
      </w:r>
      <w:r>
        <w:rPr>
          <w:lang w:val="et-EE"/>
        </w:rPr>
        <w:t xml:space="preserve">(edaspidi </w:t>
      </w:r>
      <w:r w:rsidRPr="00D17B8A">
        <w:rPr>
          <w:i/>
          <w:lang w:val="et-EE"/>
        </w:rPr>
        <w:t>PPA</w:t>
      </w:r>
      <w:r>
        <w:rPr>
          <w:lang w:val="et-EE"/>
        </w:rPr>
        <w:t xml:space="preserve">) </w:t>
      </w:r>
      <w:r w:rsidRPr="00720083">
        <w:rPr>
          <w:lang w:val="et-EE"/>
        </w:rPr>
        <w:t>kaalutlusõigus soetamisloa või relvaloa kehtetuks tunnistamiseks, kui loa omajat on väärteomenetluse korras karistatud relva, tulirelva olulise osa või laskemoona soetamist, hoidmist, kandmist, vedu või kasutamist reguleerivas õigusaktis sätestatud nõude rikkumise eest.</w:t>
      </w:r>
    </w:p>
    <w:p w14:paraId="5D16573E" w14:textId="77777777" w:rsidR="00720083" w:rsidRPr="00720083" w:rsidRDefault="00720083" w:rsidP="00720083">
      <w:pPr>
        <w:rPr>
          <w:lang w:val="et-EE"/>
        </w:rPr>
      </w:pPr>
    </w:p>
    <w:p w14:paraId="68D122C0" w14:textId="1D9A3C70" w:rsidR="00720083" w:rsidRPr="00720083" w:rsidRDefault="00720083" w:rsidP="00720083">
      <w:pPr>
        <w:rPr>
          <w:lang w:val="et-EE"/>
        </w:rPr>
      </w:pPr>
      <w:r w:rsidRPr="00720083">
        <w:rPr>
          <w:lang w:val="et-EE"/>
        </w:rPr>
        <w:t>Eelnõu terviklik rakendamine parandab relvade käitlemise kontrollitavust ja riskijuhtimist, tõhustab järelevalvet, tugevdab relvakultuuri ja ohutust ning toetab riigikaitselist valmisolekut. Muudatused aitavad kaasa turvalisema elukeskkonna</w:t>
      </w:r>
      <w:r w:rsidR="00411CA6">
        <w:rPr>
          <w:lang w:val="et-EE"/>
        </w:rPr>
        <w:t xml:space="preserve"> tagamisele</w:t>
      </w:r>
      <w:r w:rsidRPr="00720083">
        <w:rPr>
          <w:lang w:val="et-EE"/>
        </w:rPr>
        <w:t xml:space="preserve"> ning vähendavad nii riigi, relvaomanike, pärijate kui ka ettevõtjate haldus</w:t>
      </w:r>
      <w:r w:rsidR="008F5CC4">
        <w:rPr>
          <w:lang w:val="et-EE"/>
        </w:rPr>
        <w:t>-</w:t>
      </w:r>
      <w:r w:rsidRPr="00720083">
        <w:rPr>
          <w:lang w:val="et-EE"/>
        </w:rPr>
        <w:t xml:space="preserve"> ja rahalist koormust.</w:t>
      </w:r>
    </w:p>
    <w:p w14:paraId="4B8765F6" w14:textId="52849AB6" w:rsidR="00627E7E" w:rsidRPr="006157C0" w:rsidRDefault="009D03C8" w:rsidP="00A83F3F">
      <w:pPr>
        <w:rPr>
          <w:lang w:val="et-EE"/>
        </w:rPr>
      </w:pPr>
      <w:r w:rsidRPr="006157C0" w:rsidDel="00720083">
        <w:rPr>
          <w:lang w:val="et-EE"/>
        </w:rPr>
        <w:t xml:space="preserve"> </w:t>
      </w:r>
    </w:p>
    <w:p w14:paraId="65050056" w14:textId="2D7062B4" w:rsidR="138FADF1" w:rsidRPr="006157C0" w:rsidRDefault="138FADF1" w:rsidP="00A83F3F">
      <w:pPr>
        <w:pStyle w:val="Pealkiri2"/>
        <w:rPr>
          <w:rFonts w:eastAsia="Times New Roman"/>
          <w:lang w:val="et-EE"/>
        </w:rPr>
      </w:pPr>
      <w:bookmarkStart w:id="7" w:name="_Toc216952592"/>
      <w:r w:rsidRPr="006157C0">
        <w:rPr>
          <w:rFonts w:eastAsia="Times New Roman"/>
          <w:lang w:val="et-EE"/>
        </w:rPr>
        <w:t>1.2. Eelnõu ettevalmistaja</w:t>
      </w:r>
      <w:bookmarkEnd w:id="7"/>
    </w:p>
    <w:p w14:paraId="71E339FF" w14:textId="77777777" w:rsidR="0022199F" w:rsidRPr="006157C0" w:rsidRDefault="0022199F" w:rsidP="00DA5BBB">
      <w:pPr>
        <w:keepNext/>
        <w:rPr>
          <w:lang w:val="et-EE"/>
        </w:rPr>
      </w:pPr>
    </w:p>
    <w:p w14:paraId="183E1192" w14:textId="6AACC06F" w:rsidR="00E01C43" w:rsidRPr="00DA5BBB" w:rsidRDefault="138FADF1" w:rsidP="00E01C43">
      <w:pPr>
        <w:keepNext/>
        <w:rPr>
          <w:lang w:val="et-EE" w:eastAsia="et-EE"/>
        </w:rPr>
      </w:pPr>
      <w:r w:rsidRPr="006157C0">
        <w:rPr>
          <w:lang w:val="et-EE"/>
        </w:rPr>
        <w:t>Eelnõu ja seletuskirja on koostanud Siseministeeriumi õigusnõunik Marju Aibast (</w:t>
      </w:r>
      <w:hyperlink r:id="rId15">
        <w:r w:rsidRPr="006157C0">
          <w:rPr>
            <w:rStyle w:val="Hperlink"/>
            <w:rFonts w:eastAsia="Times New Roman" w:cs="Times New Roman"/>
            <w:szCs w:val="24"/>
            <w:lang w:val="et-EE"/>
          </w:rPr>
          <w:t>marju.aibast@siseministeerium.ee</w:t>
        </w:r>
      </w:hyperlink>
      <w:r w:rsidRPr="006157C0">
        <w:rPr>
          <w:lang w:val="et-EE"/>
        </w:rPr>
        <w:t>) ja nõunik Riita Proosa (</w:t>
      </w:r>
      <w:hyperlink r:id="rId16">
        <w:r w:rsidRPr="006157C0">
          <w:rPr>
            <w:rStyle w:val="Hperlink"/>
            <w:rFonts w:eastAsia="Times New Roman" w:cs="Times New Roman"/>
            <w:szCs w:val="24"/>
            <w:lang w:val="et-EE"/>
          </w:rPr>
          <w:t>riita.proosa@siseministeerium.ee</w:t>
        </w:r>
      </w:hyperlink>
      <w:r w:rsidRPr="006157C0">
        <w:rPr>
          <w:lang w:val="et-EE"/>
        </w:rPr>
        <w:t>).</w:t>
      </w:r>
      <w:r w:rsidR="00E01C43" w:rsidRPr="008E56BB">
        <w:rPr>
          <w:lang w:val="et-EE"/>
        </w:rPr>
        <w:t xml:space="preserve"> </w:t>
      </w:r>
      <w:r w:rsidR="00E01C43" w:rsidRPr="00DA5BBB">
        <w:rPr>
          <w:lang w:val="et-EE" w:eastAsia="et-EE"/>
        </w:rPr>
        <w:t>Eelnõu ja seletuskirja juriidilist kvaliteeti on kontrollinud Marju Aibast.</w:t>
      </w:r>
    </w:p>
    <w:p w14:paraId="2034BE85" w14:textId="77777777" w:rsidR="00E01C43" w:rsidRPr="00DA5BBB" w:rsidRDefault="00E01C43" w:rsidP="00E01C43">
      <w:pPr>
        <w:keepNext/>
        <w:rPr>
          <w:lang w:val="et-EE" w:eastAsia="et-EE"/>
        </w:rPr>
      </w:pPr>
    </w:p>
    <w:p w14:paraId="22E5361F" w14:textId="4D317724" w:rsidR="138FADF1" w:rsidRDefault="00E01C43" w:rsidP="00A83F3F">
      <w:pPr>
        <w:rPr>
          <w:lang w:val="et-EE" w:eastAsia="et-EE"/>
        </w:rPr>
      </w:pPr>
      <w:r w:rsidRPr="00DA5BBB">
        <w:rPr>
          <w:lang w:val="et-EE" w:eastAsia="et-EE"/>
        </w:rPr>
        <w:t>Eelnõu ja seletuskiri on keeleliselt toimetamata.</w:t>
      </w:r>
    </w:p>
    <w:p w14:paraId="4E6DF907" w14:textId="77777777" w:rsidR="00DA5BBB" w:rsidRPr="006157C0" w:rsidRDefault="00DA5BBB" w:rsidP="00A83F3F">
      <w:pPr>
        <w:rPr>
          <w:lang w:val="et-EE"/>
        </w:rPr>
      </w:pPr>
    </w:p>
    <w:p w14:paraId="6FB6E628" w14:textId="6BA2DE8A" w:rsidR="138FADF1" w:rsidRPr="006157C0" w:rsidRDefault="138FADF1" w:rsidP="00A83F3F">
      <w:pPr>
        <w:pStyle w:val="Pealkiri2"/>
        <w:rPr>
          <w:rFonts w:eastAsia="Times New Roman"/>
          <w:lang w:val="et-EE"/>
        </w:rPr>
      </w:pPr>
      <w:bookmarkStart w:id="8" w:name="_Toc216952593"/>
      <w:commentRangeStart w:id="9"/>
      <w:r w:rsidRPr="6F9303A7">
        <w:rPr>
          <w:rFonts w:eastAsia="Times New Roman"/>
          <w:lang w:val="et-EE"/>
        </w:rPr>
        <w:t>1.3. Märkused</w:t>
      </w:r>
      <w:bookmarkEnd w:id="8"/>
      <w:commentRangeEnd w:id="9"/>
      <w:r w:rsidRPr="006157C0">
        <w:rPr>
          <w:rStyle w:val="Kommentaariviide"/>
          <w:rFonts w:eastAsia="Times New Roman"/>
          <w:sz w:val="26"/>
          <w:szCs w:val="26"/>
          <w:lang w:val="et-EE"/>
        </w:rPr>
        <w:commentReference w:id="9"/>
      </w:r>
    </w:p>
    <w:p w14:paraId="15506B13" w14:textId="77777777" w:rsidR="0022199F" w:rsidRPr="006157C0" w:rsidRDefault="0022199F" w:rsidP="00736EAD">
      <w:pPr>
        <w:keepNext/>
        <w:rPr>
          <w:lang w:val="et-EE"/>
        </w:rPr>
      </w:pPr>
    </w:p>
    <w:p w14:paraId="43187080" w14:textId="49EF65A1" w:rsidR="003413D6" w:rsidRPr="006157C0" w:rsidRDefault="003413D6" w:rsidP="00736EAD">
      <w:pPr>
        <w:keepNext/>
        <w:rPr>
          <w:lang w:val="et-EE"/>
        </w:rPr>
      </w:pPr>
      <w:r w:rsidRPr="006157C0">
        <w:rPr>
          <w:lang w:val="et-EE"/>
        </w:rPr>
        <w:t xml:space="preserve">Eelnõu on seotud </w:t>
      </w:r>
      <w:r w:rsidRPr="006157C0">
        <w:rPr>
          <w:b/>
          <w:lang w:val="et-EE"/>
        </w:rPr>
        <w:t>Vabariigi Valitsuse tegevusprogrammi 2023–2027</w:t>
      </w:r>
      <w:r w:rsidRPr="006157C0">
        <w:rPr>
          <w:rStyle w:val="Allmrkuseviide"/>
          <w:szCs w:val="24"/>
          <w:lang w:val="et-EE"/>
        </w:rPr>
        <w:footnoteReference w:id="2"/>
      </w:r>
      <w:r w:rsidRPr="006157C0">
        <w:rPr>
          <w:lang w:val="et-EE"/>
        </w:rPr>
        <w:t xml:space="preserve"> </w:t>
      </w:r>
      <w:r w:rsidR="00C835F1">
        <w:rPr>
          <w:lang w:val="et-EE"/>
        </w:rPr>
        <w:t xml:space="preserve">(edaspidi </w:t>
      </w:r>
      <w:r w:rsidR="00C835F1" w:rsidRPr="001D323E">
        <w:rPr>
          <w:i/>
          <w:iCs/>
          <w:lang w:val="et-EE"/>
        </w:rPr>
        <w:t>VVTP</w:t>
      </w:r>
      <w:r w:rsidR="00C835F1">
        <w:rPr>
          <w:lang w:val="et-EE"/>
        </w:rPr>
        <w:t xml:space="preserve">) </w:t>
      </w:r>
      <w:r w:rsidRPr="006157C0">
        <w:rPr>
          <w:lang w:val="et-EE"/>
        </w:rPr>
        <w:t>eesmärgiga tagada relvaloa saamise ja pikendamise reeglite lihtsus ja kaotada loa taotlemisel liigne bürokraatia</w:t>
      </w:r>
      <w:r w:rsidRPr="006157C0">
        <w:rPr>
          <w:rStyle w:val="Allmrkuseviide"/>
          <w:szCs w:val="24"/>
          <w:lang w:val="et-EE"/>
        </w:rPr>
        <w:footnoteReference w:id="3"/>
      </w:r>
      <w:r w:rsidRPr="006157C0">
        <w:rPr>
          <w:lang w:val="et-EE"/>
        </w:rPr>
        <w:t>.</w:t>
      </w:r>
    </w:p>
    <w:p w14:paraId="4F8560DE" w14:textId="77777777" w:rsidR="00627E7E" w:rsidRPr="006157C0" w:rsidRDefault="00627E7E" w:rsidP="00FF2632">
      <w:pPr>
        <w:rPr>
          <w:lang w:val="et-EE"/>
        </w:rPr>
      </w:pPr>
    </w:p>
    <w:p w14:paraId="00B2A8EF" w14:textId="734AA352" w:rsidR="003413D6" w:rsidRPr="006157C0" w:rsidRDefault="003413D6" w:rsidP="00FF2632">
      <w:pPr>
        <w:rPr>
          <w:lang w:val="et-EE"/>
        </w:rPr>
      </w:pPr>
      <w:r w:rsidRPr="006157C0">
        <w:rPr>
          <w:lang w:val="et-EE"/>
        </w:rPr>
        <w:t>Eelnõu arvestab Eesti Reformierakonna ja Erakonna Eesti 200 valitsusliidu aluslepingu punktis 4 „Siseturvalisus“ toodud kokkulepet, mis näeb ette, et efektiivsuse suurendamiseks vähendame dubleerimist ja bürokraatiat ning suurendame nüüdisaegsete tehnoloogiliste lahenduste kasutuselevõttu. Ajakohastame</w:t>
      </w:r>
      <w:r w:rsidRPr="00834263" w:rsidDel="008C73B5">
        <w:rPr>
          <w:lang w:val="et-EE"/>
        </w:rPr>
        <w:t xml:space="preserve"> </w:t>
      </w:r>
      <w:r w:rsidR="008C73B5">
        <w:rPr>
          <w:lang w:val="et-EE"/>
        </w:rPr>
        <w:t>RelvS-i</w:t>
      </w:r>
      <w:r w:rsidRPr="006157C0">
        <w:rPr>
          <w:lang w:val="et-EE"/>
        </w:rPr>
        <w:t xml:space="preserve"> ning lähtume inimeste elu ja tervise kaitsmisel teaduspõhisusest</w:t>
      </w:r>
      <w:r w:rsidRPr="006157C0">
        <w:rPr>
          <w:rStyle w:val="Allmrkuseviide"/>
          <w:szCs w:val="24"/>
          <w:lang w:val="et-EE"/>
        </w:rPr>
        <w:footnoteReference w:id="4"/>
      </w:r>
      <w:r w:rsidRPr="006157C0">
        <w:rPr>
          <w:lang w:val="et-EE"/>
        </w:rPr>
        <w:t>.</w:t>
      </w:r>
    </w:p>
    <w:p w14:paraId="7DE7935D" w14:textId="77777777" w:rsidR="00627E7E" w:rsidRPr="006157C0" w:rsidRDefault="00627E7E" w:rsidP="00FF2632">
      <w:pPr>
        <w:rPr>
          <w:lang w:val="et-EE"/>
        </w:rPr>
      </w:pPr>
    </w:p>
    <w:p w14:paraId="7BE2DD85" w14:textId="60A000F1" w:rsidR="003413D6" w:rsidRPr="006157C0" w:rsidRDefault="003413D6" w:rsidP="00FF2632">
      <w:pPr>
        <w:rPr>
          <w:lang w:val="et-EE"/>
        </w:rPr>
      </w:pPr>
      <w:r w:rsidRPr="006157C0">
        <w:rPr>
          <w:lang w:val="et-EE"/>
        </w:rPr>
        <w:t xml:space="preserve">Samuti on eelnõu seotud </w:t>
      </w:r>
      <w:r w:rsidRPr="006157C0">
        <w:rPr>
          <w:b/>
          <w:lang w:val="et-EE"/>
        </w:rPr>
        <w:t>„Siseturvalisuse arengukava 2020–2030“</w:t>
      </w:r>
      <w:r w:rsidRPr="006157C0">
        <w:rPr>
          <w:rStyle w:val="Allmrkuseviide"/>
          <w:szCs w:val="24"/>
          <w:lang w:val="et-EE"/>
        </w:rPr>
        <w:footnoteReference w:id="5"/>
      </w:r>
      <w:r w:rsidRPr="006157C0">
        <w:rPr>
          <w:lang w:val="et-EE"/>
        </w:rPr>
        <w:t xml:space="preserve"> programmi „Siseturvalisus 2024–2027“ meetmega „Ennetava ja turvalise elukeskkonna kujundamine“, mille peaeesmärk on muu hulgas, et „Eesti on ohutu elukeskkonna ja turvaliste kogukondadega ühiskond, kus elanikud oskavad turvalisusriske märgata, neid vältida ja vajadusel neile adekvaatselt reageerida. Tehakse mitmekesist ennetustööd, mida iseloomustab valdkondadeülesus, kogukonnakesksus ja eri partnerite koostöö. Igaühe kaasatus ja panus iseenda ning kogukonna turvalisusesse vähendab ohtu elule, tervisele, keskkonnale ja varale.“. Samuti on </w:t>
      </w:r>
      <w:r w:rsidR="00D51FFE" w:rsidRPr="006157C0">
        <w:rPr>
          <w:lang w:val="et-EE"/>
        </w:rPr>
        <w:t>eelnõu</w:t>
      </w:r>
      <w:r w:rsidRPr="006157C0">
        <w:rPr>
          <w:lang w:val="et-EE"/>
        </w:rPr>
        <w:t xml:space="preserve"> seotud programmi meetmega „Kiire ja asjatundlik abi“, milles tähtsustatakse, et „Inimesed tunnevad ennast kaitstuna ja avalikus kohas turvaliselt.“ ning „Järelevalvet avaliku ruumi üle ja sündmuste lahendamist toetavad vähem bürokraatlik õiguskeskkond ning jätkusuutlikud infotehnoloogia- ja sidelahendused.“.</w:t>
      </w:r>
    </w:p>
    <w:p w14:paraId="11D91A88" w14:textId="77777777" w:rsidR="00627E7E" w:rsidRPr="006157C0" w:rsidRDefault="00627E7E" w:rsidP="00FF2632">
      <w:pPr>
        <w:rPr>
          <w:lang w:val="et-EE"/>
        </w:rPr>
      </w:pPr>
    </w:p>
    <w:p w14:paraId="7C553646" w14:textId="77777777" w:rsidR="003413D6" w:rsidRPr="006157C0" w:rsidRDefault="003413D6" w:rsidP="00FF2632">
      <w:pPr>
        <w:rPr>
          <w:lang w:val="et-EE"/>
        </w:rPr>
      </w:pPr>
      <w:r w:rsidRPr="006157C0">
        <w:rPr>
          <w:lang w:val="et-EE"/>
        </w:rPr>
        <w:lastRenderedPageBreak/>
        <w:t xml:space="preserve">Nende eesmärkide saavutamiseks nähakse </w:t>
      </w:r>
      <w:commentRangeStart w:id="11"/>
      <w:r w:rsidRPr="006157C0">
        <w:rPr>
          <w:lang w:val="et-EE"/>
        </w:rPr>
        <w:t xml:space="preserve">programmis „Ennetava ja turvalisuse elukeskkonna kujundamine“ programmi tegevuses „Turvalisuse keskkonna kujundamine“ </w:t>
      </w:r>
      <w:commentRangeEnd w:id="11"/>
      <w:r w:rsidR="004D4041">
        <w:rPr>
          <w:rStyle w:val="Kommentaariviide"/>
        </w:rPr>
        <w:commentReference w:id="11"/>
      </w:r>
      <w:r w:rsidRPr="006157C0">
        <w:rPr>
          <w:lang w:val="et-EE"/>
        </w:rPr>
        <w:t>ette ühe tegevusena vajadus uuendada relvaomanikuks saamise korda ja relvade käitlemise järelevalvet, lähtudes eraomandi puutumatusest ja relvaomaniku vastutusel põhinevast relvakultuurist.</w:t>
      </w:r>
    </w:p>
    <w:p w14:paraId="74A0A379" w14:textId="77777777" w:rsidR="00627E7E" w:rsidRPr="006157C0" w:rsidRDefault="00627E7E" w:rsidP="00FF2632">
      <w:pPr>
        <w:rPr>
          <w:lang w:val="et-EE"/>
        </w:rPr>
      </w:pPr>
    </w:p>
    <w:p w14:paraId="36E8FCE6" w14:textId="2D563EE1" w:rsidR="00A508A3" w:rsidRPr="006157C0" w:rsidRDefault="00A508A3" w:rsidP="00FF2632">
      <w:pPr>
        <w:rPr>
          <w:rFonts w:eastAsia="Times New Roman"/>
          <w:lang w:val="et-EE"/>
        </w:rPr>
      </w:pPr>
      <w:r w:rsidRPr="006157C0">
        <w:rPr>
          <w:rFonts w:eastAsia="Times New Roman"/>
          <w:lang w:val="et-EE"/>
        </w:rPr>
        <w:t xml:space="preserve">Eelnõu on osaliselt seotud Euroopa </w:t>
      </w:r>
      <w:r w:rsidR="00017490" w:rsidRPr="006157C0">
        <w:rPr>
          <w:rFonts w:eastAsia="Times New Roman"/>
          <w:lang w:val="et-EE"/>
        </w:rPr>
        <w:t xml:space="preserve">Parlamendi ja nõukogu </w:t>
      </w:r>
      <w:r w:rsidRPr="006157C0">
        <w:rPr>
          <w:rFonts w:eastAsia="Times New Roman"/>
          <w:lang w:val="et-EE"/>
        </w:rPr>
        <w:t>direktiivi (EL) 2021/555</w:t>
      </w:r>
      <w:r w:rsidR="00017490" w:rsidRPr="006157C0">
        <w:rPr>
          <w:rStyle w:val="Allmrkuseviide"/>
          <w:rFonts w:eastAsia="Times New Roman"/>
          <w:szCs w:val="24"/>
          <w:lang w:val="et-EE"/>
        </w:rPr>
        <w:footnoteReference w:id="6"/>
      </w:r>
      <w:r w:rsidR="009A3C8D" w:rsidRPr="006157C0">
        <w:rPr>
          <w:rFonts w:eastAsia="Times New Roman"/>
          <w:lang w:val="et-EE"/>
        </w:rPr>
        <w:t>,</w:t>
      </w:r>
      <w:r w:rsidRPr="006157C0">
        <w:rPr>
          <w:rFonts w:eastAsia="Times New Roman"/>
          <w:lang w:val="et-EE"/>
        </w:rPr>
        <w:t xml:space="preserve"> </w:t>
      </w:r>
      <w:r w:rsidR="009A3C8D" w:rsidRPr="006157C0">
        <w:rPr>
          <w:rFonts w:eastAsia="Times New Roman"/>
          <w:lang w:val="et-EE"/>
        </w:rPr>
        <w:t>mis reguleerib relvade omandamist ja valdamist</w:t>
      </w:r>
      <w:r w:rsidR="00FC0773" w:rsidRPr="006157C0">
        <w:rPr>
          <w:rFonts w:eastAsia="Times New Roman"/>
          <w:lang w:val="et-EE"/>
        </w:rPr>
        <w:t xml:space="preserve"> (edaspidi </w:t>
      </w:r>
      <w:r w:rsidR="00FC0773" w:rsidRPr="006157C0">
        <w:rPr>
          <w:rFonts w:eastAsia="Times New Roman"/>
          <w:i/>
          <w:iCs/>
          <w:lang w:val="et-EE"/>
        </w:rPr>
        <w:t>tulirelvadirektiiv</w:t>
      </w:r>
      <w:r w:rsidR="00FC0773" w:rsidRPr="006157C0">
        <w:rPr>
          <w:rFonts w:eastAsia="Times New Roman"/>
          <w:lang w:val="et-EE"/>
        </w:rPr>
        <w:t>)</w:t>
      </w:r>
      <w:r w:rsidR="009A3C8D" w:rsidRPr="006157C0">
        <w:rPr>
          <w:rFonts w:eastAsia="Times New Roman"/>
          <w:lang w:val="et-EE"/>
        </w:rPr>
        <w:t xml:space="preserve">, </w:t>
      </w:r>
      <w:r w:rsidRPr="006157C0">
        <w:rPr>
          <w:rFonts w:eastAsia="Times New Roman"/>
          <w:lang w:val="et-EE"/>
        </w:rPr>
        <w:t>ülevõtmise</w:t>
      </w:r>
      <w:r w:rsidR="00FC0773" w:rsidRPr="006157C0">
        <w:rPr>
          <w:rFonts w:eastAsia="Times New Roman"/>
          <w:lang w:val="et-EE"/>
        </w:rPr>
        <w:t>ga</w:t>
      </w:r>
      <w:r w:rsidRPr="006157C0">
        <w:rPr>
          <w:rFonts w:eastAsia="Times New Roman"/>
          <w:lang w:val="et-EE"/>
        </w:rPr>
        <w:t xml:space="preserve">. Muudatused on kooskõlas </w:t>
      </w:r>
      <w:r w:rsidR="00FC0773" w:rsidRPr="006157C0">
        <w:rPr>
          <w:rFonts w:eastAsia="Times New Roman"/>
          <w:lang w:val="et-EE"/>
        </w:rPr>
        <w:t>tulirelva</w:t>
      </w:r>
      <w:r w:rsidRPr="006157C0">
        <w:rPr>
          <w:rFonts w:eastAsia="Times New Roman"/>
          <w:lang w:val="et-EE"/>
        </w:rPr>
        <w:t>direktiivis sätestatud põhimõtetega.</w:t>
      </w:r>
    </w:p>
    <w:p w14:paraId="3BEEE0C5" w14:textId="77777777" w:rsidR="00415FE2" w:rsidRPr="006157C0" w:rsidRDefault="00415FE2" w:rsidP="00FF2632">
      <w:pPr>
        <w:rPr>
          <w:rFonts w:eastAsia="Times New Roman"/>
          <w:lang w:val="et-EE"/>
        </w:rPr>
      </w:pPr>
    </w:p>
    <w:p w14:paraId="20269862" w14:textId="277B8BBB" w:rsidR="00415FE2" w:rsidRPr="006157C0" w:rsidRDefault="00415FE2" w:rsidP="00415FE2">
      <w:pPr>
        <w:rPr>
          <w:rFonts w:eastAsia="Times New Roman"/>
          <w:lang w:val="et-EE"/>
        </w:rPr>
      </w:pPr>
      <w:commentRangeStart w:id="12"/>
      <w:r w:rsidRPr="006157C0">
        <w:rPr>
          <w:rFonts w:eastAsia="Times New Roman"/>
          <w:lang w:val="et-EE"/>
        </w:rPr>
        <w:t>Eelnõu koostamisel on arvestatud Justiits</w:t>
      </w:r>
      <w:r w:rsidR="008A259D" w:rsidRPr="006157C0">
        <w:rPr>
          <w:rFonts w:eastAsia="Times New Roman"/>
          <w:lang w:val="et-EE"/>
        </w:rPr>
        <w:t>- ja Digi</w:t>
      </w:r>
      <w:r w:rsidRPr="006157C0">
        <w:rPr>
          <w:rFonts w:eastAsia="Times New Roman"/>
          <w:lang w:val="et-EE"/>
        </w:rPr>
        <w:t>ministeeriumi</w:t>
      </w:r>
      <w:r w:rsidR="008A259D" w:rsidRPr="006157C0">
        <w:rPr>
          <w:rFonts w:eastAsia="Times New Roman"/>
          <w:lang w:val="et-EE"/>
        </w:rPr>
        <w:t xml:space="preserve"> (edaspidi </w:t>
      </w:r>
      <w:r w:rsidR="008A259D" w:rsidRPr="006157C0">
        <w:rPr>
          <w:rFonts w:eastAsia="Times New Roman"/>
          <w:i/>
          <w:iCs/>
          <w:lang w:val="et-EE"/>
        </w:rPr>
        <w:t>JDM</w:t>
      </w:r>
      <w:r w:rsidR="008A259D" w:rsidRPr="006157C0">
        <w:rPr>
          <w:rFonts w:eastAsia="Times New Roman"/>
          <w:lang w:val="et-EE"/>
        </w:rPr>
        <w:t>)</w:t>
      </w:r>
      <w:r w:rsidRPr="006157C0">
        <w:rPr>
          <w:rFonts w:eastAsia="Times New Roman"/>
          <w:lang w:val="et-EE"/>
        </w:rPr>
        <w:t xml:space="preserve"> regulatiivse koormuse juhtimise põhimõttega</w:t>
      </w:r>
      <w:r w:rsidR="001D323E">
        <w:rPr>
          <w:rStyle w:val="Allmrkuseviide"/>
          <w:rFonts w:eastAsia="Times New Roman"/>
          <w:lang w:val="et-EE"/>
        </w:rPr>
        <w:footnoteReference w:id="7"/>
      </w:r>
      <w:r w:rsidRPr="006157C0">
        <w:rPr>
          <w:rFonts w:eastAsia="Times New Roman"/>
          <w:lang w:val="et-EE"/>
        </w:rPr>
        <w:t xml:space="preserve"> </w:t>
      </w:r>
      <w:commentRangeStart w:id="13"/>
      <w:r w:rsidRPr="006157C0">
        <w:rPr>
          <w:rFonts w:eastAsia="Times New Roman"/>
          <w:lang w:val="et-EE"/>
        </w:rPr>
        <w:t>(„üks sisse – üks välja“</w:t>
      </w:r>
      <w:commentRangeEnd w:id="13"/>
      <w:r w:rsidR="00FF6E1D" w:rsidRPr="006157C0">
        <w:rPr>
          <w:rStyle w:val="Kommentaariviide"/>
          <w:rFonts w:eastAsia="Times New Roman"/>
          <w:sz w:val="24"/>
          <w:szCs w:val="22"/>
          <w:lang w:val="et-EE"/>
        </w:rPr>
        <w:commentReference w:id="13"/>
      </w:r>
      <w:r w:rsidRPr="006157C0">
        <w:rPr>
          <w:rFonts w:eastAsia="Times New Roman"/>
          <w:lang w:val="et-EE"/>
        </w:rPr>
        <w:t>), mille kohaselt peab uute või rangemate kohustuste kehtestamine olema tasakaalus kehtivate kohustuste leevendamisega. Käesoleva eelnõu puhul on põhimõtet järgitud, kuna eelnõu toob kaasa küll mõned täpsustatud või uued nõuded, kuid nendega paralleelselt vähendatakse mitmeid seniseid kohustusi, mis on osutunud praktikas ebaproportsionaalseks või ebaselgeks.</w:t>
      </w:r>
    </w:p>
    <w:p w14:paraId="03B0B3CF" w14:textId="77777777" w:rsidR="00415FE2" w:rsidRPr="006157C0" w:rsidRDefault="00415FE2" w:rsidP="00415FE2">
      <w:pPr>
        <w:rPr>
          <w:rFonts w:eastAsia="Times New Roman"/>
          <w:lang w:val="et-EE"/>
        </w:rPr>
      </w:pPr>
    </w:p>
    <w:p w14:paraId="2CEEB543" w14:textId="57334069" w:rsidR="00415FE2" w:rsidRPr="006157C0" w:rsidRDefault="00415FE2" w:rsidP="00415FE2">
      <w:pPr>
        <w:rPr>
          <w:rFonts w:eastAsia="Times New Roman"/>
          <w:lang w:val="et-EE"/>
        </w:rPr>
      </w:pPr>
      <w:r w:rsidRPr="006157C0">
        <w:rPr>
          <w:rFonts w:eastAsia="Times New Roman"/>
          <w:lang w:val="et-EE"/>
        </w:rPr>
        <w:t>Uutest kohustustest on suurim mõju  lasketiiru</w:t>
      </w:r>
      <w:r w:rsidR="004D1C27">
        <w:rPr>
          <w:rFonts w:eastAsia="Times New Roman"/>
          <w:lang w:val="et-EE"/>
        </w:rPr>
        <w:t xml:space="preserve"> pidamise</w:t>
      </w:r>
      <w:r w:rsidRPr="006157C0">
        <w:rPr>
          <w:rFonts w:eastAsia="Times New Roman"/>
          <w:lang w:val="et-EE"/>
        </w:rPr>
        <w:t xml:space="preserve"> ja piiramata tsiviilkäibega relva</w:t>
      </w:r>
      <w:r w:rsidR="00501461" w:rsidRPr="006157C0">
        <w:rPr>
          <w:rFonts w:eastAsia="Times New Roman"/>
          <w:lang w:val="et-EE"/>
        </w:rPr>
        <w:t>de</w:t>
      </w:r>
      <w:r w:rsidR="004D1C27">
        <w:rPr>
          <w:rFonts w:eastAsia="Times New Roman"/>
          <w:lang w:val="et-EE"/>
        </w:rPr>
        <w:t>ga</w:t>
      </w:r>
      <w:r w:rsidR="00501461" w:rsidRPr="006157C0">
        <w:rPr>
          <w:rFonts w:eastAsia="Times New Roman"/>
          <w:lang w:val="et-EE"/>
        </w:rPr>
        <w:t xml:space="preserve"> </w:t>
      </w:r>
      <w:r w:rsidRPr="006157C0">
        <w:rPr>
          <w:rFonts w:eastAsia="Times New Roman"/>
          <w:lang w:val="et-EE"/>
        </w:rPr>
        <w:t xml:space="preserve">kauplejate majandustegevusteate </w:t>
      </w:r>
      <w:r w:rsidR="00501461" w:rsidRPr="006157C0">
        <w:rPr>
          <w:rFonts w:eastAsia="Times New Roman"/>
          <w:lang w:val="et-EE"/>
        </w:rPr>
        <w:t xml:space="preserve">esitamise kohustuse </w:t>
      </w:r>
      <w:r w:rsidRPr="006157C0">
        <w:rPr>
          <w:rFonts w:eastAsia="Times New Roman"/>
          <w:lang w:val="et-EE"/>
        </w:rPr>
        <w:t xml:space="preserve">nõuetel. </w:t>
      </w:r>
      <w:r w:rsidR="007B2A2F">
        <w:rPr>
          <w:rFonts w:eastAsia="Times New Roman"/>
          <w:lang w:val="et-EE"/>
        </w:rPr>
        <w:t>Lisaks seatakse</w:t>
      </w:r>
      <w:r w:rsidR="004F3BB6">
        <w:rPr>
          <w:rFonts w:eastAsia="Times New Roman"/>
          <w:lang w:val="et-EE"/>
        </w:rPr>
        <w:t xml:space="preserve"> </w:t>
      </w:r>
      <w:r w:rsidR="00C7518C">
        <w:rPr>
          <w:rFonts w:eastAsia="Times New Roman"/>
          <w:lang w:val="et-EE"/>
        </w:rPr>
        <w:t xml:space="preserve">füüsilisest isikust relvaomanikule </w:t>
      </w:r>
      <w:r w:rsidR="007B2A2F">
        <w:rPr>
          <w:rFonts w:eastAsia="Times New Roman"/>
          <w:lang w:val="et-EE"/>
        </w:rPr>
        <w:t>kohustus omada RelvS-i nõuete</w:t>
      </w:r>
      <w:r w:rsidR="00C7518C">
        <w:rPr>
          <w:rFonts w:eastAsia="Times New Roman"/>
          <w:lang w:val="et-EE"/>
        </w:rPr>
        <w:t>le vastavat</w:t>
      </w:r>
      <w:r w:rsidR="007B2A2F">
        <w:rPr>
          <w:rFonts w:eastAsia="Times New Roman"/>
          <w:lang w:val="et-EE"/>
        </w:rPr>
        <w:t xml:space="preserve"> relvakappi </w:t>
      </w:r>
      <w:r w:rsidR="00C7518C">
        <w:rPr>
          <w:rFonts w:eastAsia="Times New Roman"/>
          <w:lang w:val="et-EE"/>
        </w:rPr>
        <w:t>ka ühe tulirelva hoidmisel</w:t>
      </w:r>
      <w:r w:rsidR="007B2A2F">
        <w:rPr>
          <w:rFonts w:eastAsia="Times New Roman"/>
          <w:lang w:val="et-EE"/>
        </w:rPr>
        <w:t>.</w:t>
      </w:r>
    </w:p>
    <w:p w14:paraId="5CAC937F" w14:textId="77777777" w:rsidR="00415FE2" w:rsidRPr="006157C0" w:rsidRDefault="00415FE2" w:rsidP="00415FE2">
      <w:pPr>
        <w:rPr>
          <w:rFonts w:eastAsia="Times New Roman"/>
          <w:lang w:val="et-EE"/>
        </w:rPr>
      </w:pPr>
    </w:p>
    <w:p w14:paraId="63A345E7" w14:textId="2DFBCA2B" w:rsidR="00415FE2" w:rsidRPr="006157C0" w:rsidRDefault="00415FE2" w:rsidP="00415FE2">
      <w:pPr>
        <w:rPr>
          <w:rFonts w:eastAsia="Times New Roman"/>
          <w:lang w:val="et-EE"/>
        </w:rPr>
      </w:pPr>
      <w:r w:rsidRPr="006157C0">
        <w:rPr>
          <w:rFonts w:eastAsia="Times New Roman"/>
          <w:lang w:val="et-EE"/>
        </w:rPr>
        <w:t>Neile vastukaaluks vähenda</w:t>
      </w:r>
      <w:r w:rsidR="004D1C27">
        <w:rPr>
          <w:rFonts w:eastAsia="Times New Roman"/>
          <w:lang w:val="et-EE"/>
        </w:rPr>
        <w:t>takse</w:t>
      </w:r>
      <w:r w:rsidRPr="006157C0">
        <w:rPr>
          <w:rFonts w:eastAsia="Times New Roman"/>
          <w:lang w:val="et-EE"/>
        </w:rPr>
        <w:t xml:space="preserve"> eelnõu </w:t>
      </w:r>
      <w:r w:rsidR="004D1C27">
        <w:rPr>
          <w:rFonts w:eastAsia="Times New Roman"/>
          <w:lang w:val="et-EE"/>
        </w:rPr>
        <w:t>järgi</w:t>
      </w:r>
      <w:r w:rsidRPr="006157C0">
        <w:rPr>
          <w:rFonts w:eastAsia="Times New Roman"/>
          <w:lang w:val="et-EE"/>
        </w:rPr>
        <w:t xml:space="preserve"> mitmeid seniseid koormusi. </w:t>
      </w:r>
      <w:r w:rsidR="00E9178A" w:rsidRPr="006157C0">
        <w:rPr>
          <w:rFonts w:eastAsia="Times New Roman"/>
          <w:lang w:val="et-EE"/>
        </w:rPr>
        <w:t>Relvakollektsiooni</w:t>
      </w:r>
      <w:r w:rsidR="004D1C27">
        <w:rPr>
          <w:rFonts w:eastAsia="Times New Roman"/>
          <w:lang w:val="et-EE"/>
        </w:rPr>
        <w:t xml:space="preserve"> </w:t>
      </w:r>
      <w:r w:rsidR="00646F8C">
        <w:rPr>
          <w:rFonts w:eastAsia="Times New Roman"/>
          <w:lang w:val="et-EE"/>
        </w:rPr>
        <w:t xml:space="preserve">hoidmise </w:t>
      </w:r>
      <w:r w:rsidR="004D1C27">
        <w:rPr>
          <w:rFonts w:eastAsia="Times New Roman"/>
          <w:lang w:val="et-EE"/>
        </w:rPr>
        <w:t>nõudeid leevendatakse</w:t>
      </w:r>
      <w:r w:rsidR="00646F8C">
        <w:rPr>
          <w:rFonts w:eastAsia="Times New Roman"/>
          <w:lang w:val="et-EE"/>
        </w:rPr>
        <w:t xml:space="preserve"> </w:t>
      </w:r>
      <w:r w:rsidR="00646F8C" w:rsidRPr="006157C0">
        <w:rPr>
          <w:rFonts w:eastAsia="Times New Roman"/>
          <w:lang w:val="et-EE"/>
        </w:rPr>
        <w:t>–</w:t>
      </w:r>
      <w:r w:rsidR="006F08CB">
        <w:rPr>
          <w:rFonts w:eastAsia="Times New Roman"/>
          <w:lang w:val="et-EE"/>
        </w:rPr>
        <w:t xml:space="preserve"> </w:t>
      </w:r>
      <w:r w:rsidR="00E9178A" w:rsidRPr="006157C0">
        <w:rPr>
          <w:rFonts w:eastAsia="Times New Roman"/>
          <w:lang w:val="et-EE"/>
        </w:rPr>
        <w:t>r</w:t>
      </w:r>
      <w:r w:rsidRPr="006157C0">
        <w:rPr>
          <w:rFonts w:eastAsia="Times New Roman"/>
          <w:lang w:val="et-EE"/>
        </w:rPr>
        <w:t xml:space="preserve">elvakapi ja relvahoidla nõuded </w:t>
      </w:r>
      <w:r w:rsidR="006F08CB" w:rsidRPr="006157C0">
        <w:rPr>
          <w:rFonts w:eastAsia="Times New Roman"/>
          <w:lang w:val="et-EE"/>
        </w:rPr>
        <w:t xml:space="preserve">muudetakse </w:t>
      </w:r>
      <w:r w:rsidRPr="006157C0">
        <w:rPr>
          <w:rFonts w:eastAsia="Times New Roman"/>
          <w:lang w:val="et-EE"/>
        </w:rPr>
        <w:t xml:space="preserve">riskipõhiseks, mille tulemusena väheneb </w:t>
      </w:r>
      <w:r w:rsidR="00E9178A" w:rsidRPr="006157C0">
        <w:rPr>
          <w:rFonts w:eastAsia="Times New Roman"/>
          <w:lang w:val="et-EE"/>
        </w:rPr>
        <w:t xml:space="preserve">väiksemate relvakogude </w:t>
      </w:r>
      <w:r w:rsidRPr="006157C0">
        <w:rPr>
          <w:rFonts w:eastAsia="Times New Roman"/>
          <w:lang w:val="et-EE"/>
        </w:rPr>
        <w:t>omanike rahaline</w:t>
      </w:r>
      <w:r w:rsidR="006F08CB">
        <w:rPr>
          <w:rFonts w:eastAsia="Times New Roman"/>
          <w:lang w:val="et-EE"/>
        </w:rPr>
        <w:t>-</w:t>
      </w:r>
      <w:r w:rsidRPr="006157C0">
        <w:rPr>
          <w:rFonts w:eastAsia="Times New Roman"/>
          <w:lang w:val="et-EE"/>
        </w:rPr>
        <w:t xml:space="preserve"> ja halduskoormus. Pärimismenetluse</w:t>
      </w:r>
      <w:r w:rsidR="004D1C27">
        <w:rPr>
          <w:rFonts w:eastAsia="Times New Roman"/>
          <w:lang w:val="et-EE"/>
        </w:rPr>
        <w:t>ga seonduvalt relva omandamise</w:t>
      </w:r>
      <w:r w:rsidRPr="006157C0">
        <w:rPr>
          <w:rFonts w:eastAsia="Times New Roman"/>
          <w:lang w:val="et-EE"/>
        </w:rPr>
        <w:t xml:space="preserve"> </w:t>
      </w:r>
      <w:commentRangeStart w:id="14"/>
      <w:r w:rsidRPr="006157C0">
        <w:rPr>
          <w:rFonts w:eastAsia="Times New Roman"/>
          <w:lang w:val="et-EE"/>
        </w:rPr>
        <w:t xml:space="preserve">tähtaegade pikendamine vähendab nii pärijate </w:t>
      </w:r>
      <w:commentRangeEnd w:id="14"/>
      <w:r w:rsidR="00165219">
        <w:rPr>
          <w:rStyle w:val="Kommentaariviide"/>
        </w:rPr>
        <w:commentReference w:id="14"/>
      </w:r>
      <w:r w:rsidRPr="006157C0">
        <w:rPr>
          <w:rFonts w:eastAsia="Times New Roman"/>
          <w:lang w:val="et-EE"/>
        </w:rPr>
        <w:t xml:space="preserve">kui </w:t>
      </w:r>
      <w:commentRangeStart w:id="15"/>
      <w:r w:rsidRPr="00DD6470">
        <w:rPr>
          <w:rFonts w:eastAsia="Times New Roman"/>
          <w:lang w:val="et-EE"/>
        </w:rPr>
        <w:t>PPA</w:t>
      </w:r>
      <w:r w:rsidRPr="006157C0">
        <w:rPr>
          <w:rFonts w:eastAsia="Times New Roman"/>
          <w:lang w:val="et-EE"/>
        </w:rPr>
        <w:t xml:space="preserve"> halduskoormust</w:t>
      </w:r>
      <w:commentRangeEnd w:id="15"/>
      <w:r w:rsidR="00165219">
        <w:rPr>
          <w:rStyle w:val="Kommentaariviide"/>
        </w:rPr>
        <w:commentReference w:id="15"/>
      </w:r>
      <w:r w:rsidRPr="006157C0">
        <w:rPr>
          <w:rFonts w:eastAsia="Times New Roman"/>
          <w:lang w:val="et-EE"/>
        </w:rPr>
        <w:t>.</w:t>
      </w:r>
    </w:p>
    <w:p w14:paraId="09BD95CC" w14:textId="77777777" w:rsidR="00415FE2" w:rsidRPr="006157C0" w:rsidRDefault="00415FE2" w:rsidP="00415FE2">
      <w:pPr>
        <w:rPr>
          <w:rFonts w:eastAsia="Times New Roman"/>
          <w:lang w:val="et-EE"/>
        </w:rPr>
      </w:pPr>
    </w:p>
    <w:p w14:paraId="39EBA53D" w14:textId="7B609E98" w:rsidR="00415FE2" w:rsidRPr="006157C0" w:rsidRDefault="00415FE2" w:rsidP="00415FE2">
      <w:pPr>
        <w:rPr>
          <w:rFonts w:eastAsia="Times New Roman"/>
          <w:lang w:val="et-EE"/>
        </w:rPr>
      </w:pPr>
      <w:r w:rsidRPr="006157C0">
        <w:rPr>
          <w:rFonts w:eastAsia="Times New Roman"/>
          <w:lang w:val="et-EE"/>
        </w:rPr>
        <w:t xml:space="preserve">Kokkuvõttes on eelnõu mõju regulatiivsele koormusele </w:t>
      </w:r>
      <w:commentRangeStart w:id="16"/>
      <w:r w:rsidRPr="006157C0">
        <w:rPr>
          <w:rFonts w:eastAsia="Times New Roman"/>
          <w:lang w:val="et-EE"/>
        </w:rPr>
        <w:t>neutraalne või vähenev</w:t>
      </w:r>
      <w:commentRangeEnd w:id="16"/>
      <w:r w:rsidR="00165219">
        <w:rPr>
          <w:rStyle w:val="Kommentaariviide"/>
        </w:rPr>
        <w:commentReference w:id="16"/>
      </w:r>
      <w:r w:rsidRPr="006157C0">
        <w:rPr>
          <w:rFonts w:eastAsia="Times New Roman"/>
          <w:lang w:val="et-EE"/>
        </w:rPr>
        <w:t xml:space="preserve">. </w:t>
      </w:r>
      <w:r w:rsidR="004D1C27">
        <w:rPr>
          <w:rFonts w:eastAsia="Times New Roman"/>
          <w:lang w:val="et-EE"/>
        </w:rPr>
        <w:t xml:space="preserve">Kavandatavad muudatused </w:t>
      </w:r>
      <w:r w:rsidRPr="006157C0">
        <w:rPr>
          <w:rFonts w:eastAsia="Times New Roman"/>
          <w:lang w:val="et-EE"/>
        </w:rPr>
        <w:t>aitavad vältida tõlgendus</w:t>
      </w:r>
      <w:r w:rsidR="004D1C27">
        <w:rPr>
          <w:rFonts w:eastAsia="Times New Roman"/>
          <w:lang w:val="et-EE"/>
        </w:rPr>
        <w:t>probleeme</w:t>
      </w:r>
      <w:r w:rsidRPr="006157C0">
        <w:rPr>
          <w:rFonts w:eastAsia="Times New Roman"/>
          <w:lang w:val="et-EE"/>
        </w:rPr>
        <w:t xml:space="preserve"> ja haldusvaidlusi ning loovad õigusselgema keskkonna nii relvaomanike, ettevõtjate kui järelevalveasutuste jaoks. Seetõttu võib järeldada, et J</w:t>
      </w:r>
      <w:r w:rsidR="008A259D" w:rsidRPr="006157C0">
        <w:rPr>
          <w:rFonts w:eastAsia="Times New Roman"/>
          <w:lang w:val="et-EE"/>
        </w:rPr>
        <w:t>D</w:t>
      </w:r>
      <w:r w:rsidRPr="006157C0">
        <w:rPr>
          <w:rFonts w:eastAsia="Times New Roman"/>
          <w:lang w:val="et-EE"/>
        </w:rPr>
        <w:t xml:space="preserve">M-i seatud </w:t>
      </w:r>
      <w:commentRangeStart w:id="17"/>
      <w:r w:rsidRPr="006157C0">
        <w:rPr>
          <w:rFonts w:eastAsia="Times New Roman"/>
          <w:lang w:val="et-EE"/>
        </w:rPr>
        <w:t>„üks sisse – üks välja</w:t>
      </w:r>
      <w:commentRangeEnd w:id="17"/>
      <w:r w:rsidR="00A00690">
        <w:rPr>
          <w:rStyle w:val="Kommentaariviide"/>
        </w:rPr>
        <w:commentReference w:id="17"/>
      </w:r>
      <w:r w:rsidRPr="006157C0">
        <w:rPr>
          <w:rFonts w:eastAsia="Times New Roman"/>
          <w:lang w:val="et-EE"/>
        </w:rPr>
        <w:t>“ põhimõte on eelnõu koostamisel nõuetekohaselt arvestatud ning tasakaalustatud moel täidetud.</w:t>
      </w:r>
      <w:commentRangeEnd w:id="12"/>
      <w:r w:rsidR="00CD32DD" w:rsidRPr="006157C0">
        <w:rPr>
          <w:rStyle w:val="Kommentaariviide"/>
          <w:rFonts w:eastAsia="Times New Roman"/>
          <w:sz w:val="24"/>
          <w:szCs w:val="22"/>
          <w:lang w:val="et-EE"/>
        </w:rPr>
        <w:commentReference w:id="12"/>
      </w:r>
    </w:p>
    <w:p w14:paraId="0BE9F4A3" w14:textId="77777777" w:rsidR="00627E7E" w:rsidRPr="006157C0" w:rsidRDefault="00627E7E" w:rsidP="00FF2632">
      <w:pPr>
        <w:rPr>
          <w:rFonts w:eastAsia="Times New Roman"/>
          <w:lang w:val="et-EE"/>
        </w:rPr>
      </w:pPr>
    </w:p>
    <w:p w14:paraId="6D6F0A5A" w14:textId="0C167C53" w:rsidR="007948B1" w:rsidRDefault="138FADF1" w:rsidP="00BA3105">
      <w:pPr>
        <w:rPr>
          <w:rFonts w:eastAsia="Times New Roman"/>
          <w:lang w:val="et-EE"/>
        </w:rPr>
      </w:pPr>
      <w:r w:rsidRPr="006157C0">
        <w:rPr>
          <w:lang w:val="et-EE"/>
        </w:rPr>
        <w:t xml:space="preserve">Eelnõuga muudetakse </w:t>
      </w:r>
      <w:r w:rsidR="0053088A">
        <w:rPr>
          <w:lang w:val="et-EE"/>
        </w:rPr>
        <w:t>RelvS-i</w:t>
      </w:r>
      <w:r w:rsidR="007948B1">
        <w:rPr>
          <w:lang w:val="et-EE"/>
        </w:rPr>
        <w:t xml:space="preserve"> redaktsioon</w:t>
      </w:r>
      <w:r w:rsidR="0053088A">
        <w:rPr>
          <w:lang w:val="et-EE"/>
        </w:rPr>
        <w:t xml:space="preserve">i avaldamismärkega </w:t>
      </w:r>
      <w:r w:rsidR="0053088A" w:rsidRPr="00736EAD">
        <w:rPr>
          <w:rFonts w:eastAsia="Times New Roman"/>
          <w:lang w:val="et-EE"/>
        </w:rPr>
        <w:t>RT I, 12.12.2024, 4</w:t>
      </w:r>
      <w:r w:rsidR="0053088A">
        <w:rPr>
          <w:rFonts w:eastAsia="Times New Roman"/>
          <w:lang w:val="et-EE"/>
        </w:rPr>
        <w:t>.</w:t>
      </w:r>
    </w:p>
    <w:p w14:paraId="48338905" w14:textId="77777777" w:rsidR="0053088A" w:rsidRDefault="0053088A" w:rsidP="00BA3105">
      <w:pPr>
        <w:rPr>
          <w:lang w:val="et-EE"/>
        </w:rPr>
      </w:pPr>
    </w:p>
    <w:p w14:paraId="7E7AF690" w14:textId="20924DDD" w:rsidR="00820E94" w:rsidRPr="00820E94" w:rsidRDefault="00C835F1" w:rsidP="00BA3105">
      <w:pPr>
        <w:rPr>
          <w:lang w:val="et-EE"/>
        </w:rPr>
      </w:pPr>
      <w:bookmarkStart w:id="18" w:name="_Hlk213236359"/>
      <w:r w:rsidRPr="6E29AC50">
        <w:rPr>
          <w:lang w:val="et-EE"/>
        </w:rPr>
        <w:t xml:space="preserve">Enne </w:t>
      </w:r>
      <w:r w:rsidR="00820E94" w:rsidRPr="6E29AC50">
        <w:rPr>
          <w:lang w:val="et-EE"/>
        </w:rPr>
        <w:t>käesoleva</w:t>
      </w:r>
      <w:r w:rsidR="008A259D" w:rsidRPr="6E29AC50">
        <w:rPr>
          <w:lang w:val="et-EE"/>
        </w:rPr>
        <w:t xml:space="preserve"> eelnõu </w:t>
      </w:r>
      <w:r w:rsidR="00820E94" w:rsidRPr="6E29AC50">
        <w:rPr>
          <w:lang w:val="et-EE"/>
        </w:rPr>
        <w:t>koostamist</w:t>
      </w:r>
      <w:r w:rsidR="008A259D" w:rsidRPr="6E29AC50">
        <w:rPr>
          <w:lang w:val="et-EE"/>
        </w:rPr>
        <w:t xml:space="preserve"> ei peetud vajalikuks</w:t>
      </w:r>
      <w:r w:rsidR="00820E94" w:rsidRPr="6E29AC50">
        <w:rPr>
          <w:lang w:val="et-EE"/>
        </w:rPr>
        <w:t xml:space="preserve"> koostada</w:t>
      </w:r>
      <w:r w:rsidR="008A259D" w:rsidRPr="6E29AC50">
        <w:rPr>
          <w:lang w:val="et-EE"/>
        </w:rPr>
        <w:t xml:space="preserve"> eraldi </w:t>
      </w:r>
      <w:commentRangeStart w:id="19"/>
      <w:r w:rsidR="00820E94" w:rsidRPr="6E29AC50">
        <w:rPr>
          <w:lang w:val="et-EE"/>
        </w:rPr>
        <w:t>väljatöötamiskavatsust</w:t>
      </w:r>
      <w:commentRangeEnd w:id="19"/>
      <w:r w:rsidRPr="6E29AC50">
        <w:rPr>
          <w:rStyle w:val="Kommentaariviide"/>
          <w:sz w:val="24"/>
          <w:szCs w:val="22"/>
          <w:lang w:val="et-EE"/>
        </w:rPr>
        <w:commentReference w:id="19"/>
      </w:r>
      <w:r w:rsidR="008A259D" w:rsidRPr="6E29AC50">
        <w:rPr>
          <w:lang w:val="et-EE"/>
        </w:rPr>
        <w:t xml:space="preserve"> (edaspidi </w:t>
      </w:r>
      <w:r w:rsidR="008A259D" w:rsidRPr="6E29AC50">
        <w:rPr>
          <w:i/>
          <w:iCs/>
          <w:lang w:val="et-EE"/>
        </w:rPr>
        <w:t>VTK</w:t>
      </w:r>
      <w:r w:rsidR="008A259D" w:rsidRPr="6E29AC50">
        <w:rPr>
          <w:lang w:val="et-EE"/>
        </w:rPr>
        <w:t>)</w:t>
      </w:r>
      <w:r w:rsidRPr="6E29AC50">
        <w:rPr>
          <w:lang w:val="et-EE"/>
        </w:rPr>
        <w:t xml:space="preserve">, kuna eelnõu </w:t>
      </w:r>
      <w:r w:rsidR="00820E94" w:rsidRPr="6E29AC50">
        <w:rPr>
          <w:lang w:val="et-EE"/>
        </w:rPr>
        <w:t>oli</w:t>
      </w:r>
      <w:r w:rsidRPr="6E29AC50">
        <w:rPr>
          <w:lang w:val="et-EE"/>
        </w:rPr>
        <w:t xml:space="preserve"> VVTP-st tulenevalt kiireloomuline</w:t>
      </w:r>
      <w:r w:rsidR="00820E94" w:rsidRPr="6E29AC50">
        <w:rPr>
          <w:lang w:val="et-EE"/>
        </w:rPr>
        <w:t xml:space="preserve"> ning </w:t>
      </w:r>
      <w:r w:rsidRPr="6E29AC50">
        <w:rPr>
          <w:lang w:val="et-EE"/>
        </w:rPr>
        <w:t xml:space="preserve">Eesti suhtes algatatud </w:t>
      </w:r>
      <w:commentRangeStart w:id="20"/>
      <w:r w:rsidR="00820E94" w:rsidRPr="6E29AC50">
        <w:rPr>
          <w:lang w:val="et-EE"/>
        </w:rPr>
        <w:t>rikkumismenetluse tõttu tul</w:t>
      </w:r>
      <w:r w:rsidR="00476326" w:rsidRPr="6E29AC50">
        <w:rPr>
          <w:lang w:val="et-EE"/>
        </w:rPr>
        <w:t>eb</w:t>
      </w:r>
      <w:r w:rsidRPr="6E29AC50">
        <w:rPr>
          <w:lang w:val="et-EE"/>
        </w:rPr>
        <w:t xml:space="preserve"> RelvS-s </w:t>
      </w:r>
      <w:r w:rsidR="00820E94" w:rsidRPr="6E29AC50">
        <w:rPr>
          <w:lang w:val="et-EE"/>
        </w:rPr>
        <w:t xml:space="preserve">kiiresti </w:t>
      </w:r>
      <w:r w:rsidRPr="6E29AC50">
        <w:rPr>
          <w:lang w:val="et-EE"/>
        </w:rPr>
        <w:t>kõrvaldada ebakõlad</w:t>
      </w:r>
      <w:r w:rsidR="00820E94" w:rsidRPr="6E29AC50">
        <w:rPr>
          <w:lang w:val="et-EE"/>
        </w:rPr>
        <w:t>, et tagada</w:t>
      </w:r>
      <w:r w:rsidRPr="6E29AC50">
        <w:rPr>
          <w:lang w:val="et-EE"/>
        </w:rPr>
        <w:t xml:space="preserve"> tulirelvadirektiivi </w:t>
      </w:r>
      <w:r w:rsidR="00820E94" w:rsidRPr="6E29AC50">
        <w:rPr>
          <w:lang w:val="et-EE"/>
        </w:rPr>
        <w:t>korrektne ülevõtmine</w:t>
      </w:r>
      <w:commentRangeEnd w:id="20"/>
      <w:r w:rsidR="00A20930">
        <w:rPr>
          <w:rStyle w:val="Kommentaariviide"/>
        </w:rPr>
        <w:commentReference w:id="20"/>
      </w:r>
      <w:r w:rsidR="00820E94" w:rsidRPr="6E29AC50">
        <w:rPr>
          <w:lang w:val="et-EE"/>
        </w:rPr>
        <w:t xml:space="preserve">. </w:t>
      </w:r>
      <w:commentRangeStart w:id="21"/>
      <w:r w:rsidR="00820E94" w:rsidRPr="6E29AC50">
        <w:rPr>
          <w:lang w:val="et-EE"/>
        </w:rPr>
        <w:t xml:space="preserve">Eelnõu eesmärk, ulatus ja võimalikud mõjud olid varakult piisavalt selged </w:t>
      </w:r>
      <w:commentRangeEnd w:id="21"/>
      <w:r w:rsidR="00C12331">
        <w:rPr>
          <w:rStyle w:val="Kommentaariviide"/>
        </w:rPr>
        <w:lastRenderedPageBreak/>
        <w:commentReference w:id="21"/>
      </w:r>
      <w:r w:rsidR="00820E94" w:rsidRPr="6E29AC50">
        <w:rPr>
          <w:lang w:val="et-EE"/>
        </w:rPr>
        <w:t xml:space="preserve">ning eelnõu sisu tugines peamiselt </w:t>
      </w:r>
      <w:commentRangeStart w:id="22"/>
      <w:r w:rsidR="00820E94" w:rsidRPr="6E29AC50">
        <w:rPr>
          <w:lang w:val="et-EE"/>
        </w:rPr>
        <w:t>praktikas esile kerkinud probleemidele</w:t>
      </w:r>
      <w:commentRangeEnd w:id="22"/>
      <w:r w:rsidR="00D80641">
        <w:rPr>
          <w:rStyle w:val="Kommentaariviide"/>
        </w:rPr>
        <w:commentReference w:id="22"/>
      </w:r>
      <w:r w:rsidR="00820E94" w:rsidRPr="6E29AC50">
        <w:rPr>
          <w:lang w:val="et-EE"/>
        </w:rPr>
        <w:t xml:space="preserve">, </w:t>
      </w:r>
      <w:commentRangeStart w:id="23"/>
      <w:r w:rsidR="00820E94" w:rsidRPr="6E29AC50">
        <w:rPr>
          <w:lang w:val="et-EE"/>
        </w:rPr>
        <w:t>mis olid juba põhjalikult analüüsitud</w:t>
      </w:r>
      <w:commentRangeEnd w:id="23"/>
      <w:r w:rsidR="00C12331">
        <w:rPr>
          <w:rStyle w:val="Kommentaariviide"/>
        </w:rPr>
        <w:commentReference w:id="23"/>
      </w:r>
      <w:r w:rsidR="00820E94" w:rsidRPr="6E29AC50">
        <w:rPr>
          <w:lang w:val="et-EE"/>
        </w:rPr>
        <w:t xml:space="preserve"> ja mille </w:t>
      </w:r>
      <w:commentRangeStart w:id="24"/>
      <w:r w:rsidR="00820E94" w:rsidRPr="6E29AC50">
        <w:rPr>
          <w:lang w:val="et-EE"/>
        </w:rPr>
        <w:t>lahendused põhinesid olemasolevatel andmetel ja õiguspraktikal</w:t>
      </w:r>
      <w:commentRangeEnd w:id="24"/>
      <w:r w:rsidR="00C12331">
        <w:rPr>
          <w:rStyle w:val="Kommentaariviide"/>
        </w:rPr>
        <w:commentReference w:id="24"/>
      </w:r>
      <w:r w:rsidR="00820E94" w:rsidRPr="6E29AC50">
        <w:rPr>
          <w:lang w:val="et-EE"/>
        </w:rPr>
        <w:t>.</w:t>
      </w:r>
      <w:r w:rsidR="004D1C27" w:rsidRPr="6E29AC50">
        <w:rPr>
          <w:lang w:val="et-EE"/>
        </w:rPr>
        <w:t xml:space="preserve"> </w:t>
      </w:r>
      <w:commentRangeStart w:id="25"/>
      <w:r w:rsidR="00820E94" w:rsidRPr="6E29AC50">
        <w:rPr>
          <w:lang w:val="et-EE"/>
        </w:rPr>
        <w:t>Seetõttu vastas eelnõu ettevalmistamine hea õigusloome ja normitehnika eeskirja (</w:t>
      </w:r>
      <w:r w:rsidR="003F06DA" w:rsidRPr="6E29AC50">
        <w:rPr>
          <w:lang w:val="et-EE"/>
        </w:rPr>
        <w:t xml:space="preserve">edaspidi </w:t>
      </w:r>
      <w:r w:rsidR="00820E94" w:rsidRPr="6E29AC50">
        <w:rPr>
          <w:i/>
          <w:iCs/>
          <w:lang w:val="et-EE"/>
        </w:rPr>
        <w:t>HÕNTE</w:t>
      </w:r>
      <w:r w:rsidR="00820E94" w:rsidRPr="6E29AC50">
        <w:rPr>
          <w:lang w:val="et-EE"/>
        </w:rPr>
        <w:t>) § 1 lõikest 2 tulenevatele põhimõtetele, mille kohaselt koostatakse VTK üksnes juhul, kui see on sisuliselt vajalik, aitab selgitada eelnõu eesmärke või toetab teadlikku otsustamist. Antud juhul olnuks VTK koostamine formaalne ega oleks andnud täiendavat sisulist väärtust, mistõttu piirduti otse eelnõu koostamisega.</w:t>
      </w:r>
      <w:commentRangeEnd w:id="25"/>
      <w:r w:rsidR="00B6097B" w:rsidRPr="00820E94">
        <w:rPr>
          <w:rStyle w:val="Kommentaariviide"/>
          <w:sz w:val="24"/>
          <w:szCs w:val="22"/>
          <w:lang w:val="et-EE"/>
        </w:rPr>
        <w:commentReference w:id="25"/>
      </w:r>
    </w:p>
    <w:p w14:paraId="5AA46B22" w14:textId="77777777" w:rsidR="008A259D" w:rsidRPr="006157C0" w:rsidRDefault="008A259D" w:rsidP="00FF2632">
      <w:pPr>
        <w:rPr>
          <w:lang w:val="et-EE"/>
        </w:rPr>
      </w:pPr>
    </w:p>
    <w:p w14:paraId="07CCEDDB" w14:textId="4279FB17" w:rsidR="008A259D" w:rsidRPr="006157C0" w:rsidRDefault="008A259D" w:rsidP="008A259D">
      <w:pPr>
        <w:rPr>
          <w:lang w:val="et-EE"/>
        </w:rPr>
      </w:pPr>
      <w:r w:rsidRPr="006157C0">
        <w:rPr>
          <w:lang w:val="et-EE"/>
        </w:rPr>
        <w:t>Eelnõu mõju riigieelarvele ja adressaatidele on väike või vähenev, kuna mitmed kohustused (nt hoiustamisnõuded kollektsioneeritavate relvade väikestele kogustele, pärimismenetluse tähtajad) lihtsustuvad.</w:t>
      </w:r>
    </w:p>
    <w:p w14:paraId="5BCDB08A" w14:textId="77777777" w:rsidR="008A259D" w:rsidRPr="006157C0" w:rsidRDefault="008A259D" w:rsidP="008A259D">
      <w:pPr>
        <w:rPr>
          <w:lang w:val="et-EE"/>
        </w:rPr>
      </w:pPr>
    </w:p>
    <w:p w14:paraId="24B195F0" w14:textId="77777777" w:rsidR="007A1B49" w:rsidRDefault="008A259D" w:rsidP="008A259D">
      <w:pPr>
        <w:rPr>
          <w:lang w:val="et-EE"/>
        </w:rPr>
      </w:pPr>
      <w:r w:rsidRPr="006157C0">
        <w:rPr>
          <w:lang w:val="et-EE"/>
        </w:rPr>
        <w:t xml:space="preserve">Sidusrühmadega viidi läbi </w:t>
      </w:r>
      <w:r w:rsidR="00C07010">
        <w:rPr>
          <w:lang w:val="et-EE"/>
        </w:rPr>
        <w:t xml:space="preserve">käesoleva eelnõu eesmärkide täitmiseks </w:t>
      </w:r>
      <w:r w:rsidRPr="006157C0">
        <w:rPr>
          <w:lang w:val="et-EE"/>
        </w:rPr>
        <w:t xml:space="preserve">sisulised konsultatsioonid PPA, kaitsevaldkonna ja relvasektori esindajatega, mis täitis </w:t>
      </w:r>
      <w:r w:rsidR="00C07010">
        <w:rPr>
          <w:lang w:val="et-EE"/>
        </w:rPr>
        <w:t xml:space="preserve">ka </w:t>
      </w:r>
      <w:r w:rsidRPr="006157C0">
        <w:rPr>
          <w:lang w:val="et-EE"/>
        </w:rPr>
        <w:t xml:space="preserve">VTK sisulise eesmärgi ilma eraldi dokumendi koostamiseta. VTK koostamine ei oleks andnud olulist lisainfot ja oleks pikendanud menetlust ebavajalikult. Eelnõus sisalduvad muudatused ei loo uut poliitikasuunda ega muuda seaduse üldist kontseptuaalset raamistikku. </w:t>
      </w:r>
    </w:p>
    <w:p w14:paraId="290E3631" w14:textId="77777777" w:rsidR="007A1B49" w:rsidRDefault="007A1B49" w:rsidP="008A259D">
      <w:pPr>
        <w:rPr>
          <w:lang w:val="et-EE"/>
        </w:rPr>
      </w:pPr>
    </w:p>
    <w:p w14:paraId="651274AE" w14:textId="22825F32" w:rsidR="008A259D" w:rsidRPr="006157C0" w:rsidRDefault="008A259D" w:rsidP="008A259D">
      <w:pPr>
        <w:rPr>
          <w:lang w:val="et-EE"/>
        </w:rPr>
      </w:pPr>
      <w:r w:rsidRPr="006157C0">
        <w:rPr>
          <w:lang w:val="et-EE"/>
        </w:rPr>
        <w:t>Muudatus</w:t>
      </w:r>
      <w:r w:rsidR="00DB7051">
        <w:rPr>
          <w:lang w:val="et-EE"/>
        </w:rPr>
        <w:t>tega</w:t>
      </w:r>
      <w:r w:rsidRPr="006157C0">
        <w:rPr>
          <w:lang w:val="et-EE"/>
        </w:rPr>
        <w:t>:</w:t>
      </w:r>
    </w:p>
    <w:p w14:paraId="4A6A4464" w14:textId="106FEE94" w:rsidR="008A259D" w:rsidRPr="006157C0" w:rsidRDefault="007A1B49" w:rsidP="00173DF1">
      <w:pPr>
        <w:pStyle w:val="Loendilik"/>
        <w:numPr>
          <w:ilvl w:val="0"/>
          <w:numId w:val="61"/>
        </w:numPr>
        <w:rPr>
          <w:lang w:val="et-EE"/>
        </w:rPr>
      </w:pPr>
      <w:r>
        <w:rPr>
          <w:lang w:val="et-EE"/>
        </w:rPr>
        <w:t>täpsustatakse</w:t>
      </w:r>
      <w:r w:rsidRPr="006157C0">
        <w:rPr>
          <w:lang w:val="et-EE"/>
        </w:rPr>
        <w:t xml:space="preserve"> </w:t>
      </w:r>
      <w:r w:rsidR="008A259D" w:rsidRPr="006157C0">
        <w:rPr>
          <w:lang w:val="et-EE"/>
        </w:rPr>
        <w:t>mõisteid;</w:t>
      </w:r>
    </w:p>
    <w:p w14:paraId="3152BF6B" w14:textId="4A9EEE54" w:rsidR="008A259D" w:rsidRPr="006157C0" w:rsidRDefault="008A259D" w:rsidP="00173DF1">
      <w:pPr>
        <w:pStyle w:val="Loendilik"/>
        <w:numPr>
          <w:ilvl w:val="0"/>
          <w:numId w:val="61"/>
        </w:numPr>
        <w:rPr>
          <w:lang w:val="et-EE"/>
        </w:rPr>
      </w:pPr>
      <w:r w:rsidRPr="006157C0">
        <w:rPr>
          <w:lang w:val="et-EE"/>
        </w:rPr>
        <w:t>korrasta</w:t>
      </w:r>
      <w:r w:rsidR="007A1B49">
        <w:rPr>
          <w:lang w:val="et-EE"/>
        </w:rPr>
        <w:t>takse</w:t>
      </w:r>
      <w:r w:rsidRPr="006157C0">
        <w:rPr>
          <w:lang w:val="et-EE"/>
        </w:rPr>
        <w:t xml:space="preserve"> olemasolevaid nõudeid (hoiustamine, laskeõpe, majandustegevusteated);</w:t>
      </w:r>
    </w:p>
    <w:p w14:paraId="0E613D7C" w14:textId="5ED45E7A" w:rsidR="008A259D" w:rsidRPr="006157C0" w:rsidRDefault="008A259D" w:rsidP="00173DF1">
      <w:pPr>
        <w:pStyle w:val="Loendilik"/>
        <w:numPr>
          <w:ilvl w:val="0"/>
          <w:numId w:val="61"/>
        </w:numPr>
        <w:rPr>
          <w:lang w:val="et-EE"/>
        </w:rPr>
      </w:pPr>
      <w:r w:rsidRPr="006157C0">
        <w:rPr>
          <w:lang w:val="et-EE"/>
        </w:rPr>
        <w:t>ajakohasta</w:t>
      </w:r>
      <w:r w:rsidR="007A1B49">
        <w:rPr>
          <w:lang w:val="et-EE"/>
        </w:rPr>
        <w:t>takse</w:t>
      </w:r>
      <w:r w:rsidRPr="006157C0">
        <w:rPr>
          <w:lang w:val="et-EE"/>
        </w:rPr>
        <w:t xml:space="preserve"> relvaregistri </w:t>
      </w:r>
      <w:r w:rsidR="004E3297">
        <w:rPr>
          <w:lang w:val="et-EE"/>
        </w:rPr>
        <w:t>regulatsiooni</w:t>
      </w:r>
      <w:r w:rsidRPr="006157C0">
        <w:rPr>
          <w:lang w:val="et-EE"/>
        </w:rPr>
        <w:t>;</w:t>
      </w:r>
    </w:p>
    <w:p w14:paraId="3292A7B7" w14:textId="632B070A" w:rsidR="008A259D" w:rsidRPr="006157C0" w:rsidRDefault="008A259D" w:rsidP="00173DF1">
      <w:pPr>
        <w:pStyle w:val="Loendilik"/>
        <w:numPr>
          <w:ilvl w:val="0"/>
          <w:numId w:val="61"/>
        </w:numPr>
        <w:rPr>
          <w:lang w:val="et-EE"/>
        </w:rPr>
      </w:pPr>
      <w:r w:rsidRPr="006157C0">
        <w:rPr>
          <w:lang w:val="et-EE"/>
        </w:rPr>
        <w:t>kõrvalda</w:t>
      </w:r>
      <w:r w:rsidR="007A1B49">
        <w:rPr>
          <w:lang w:val="et-EE"/>
        </w:rPr>
        <w:t>takse</w:t>
      </w:r>
      <w:r w:rsidRPr="006157C0">
        <w:rPr>
          <w:lang w:val="et-EE"/>
        </w:rPr>
        <w:t xml:space="preserve"> praktikas ilmnenud tõlgendamis- ja koordineerimisraskus</w:t>
      </w:r>
      <w:r w:rsidR="007A1B49">
        <w:rPr>
          <w:lang w:val="et-EE"/>
        </w:rPr>
        <w:t>i</w:t>
      </w:r>
      <w:r w:rsidRPr="006157C0">
        <w:rPr>
          <w:lang w:val="et-EE"/>
        </w:rPr>
        <w:t>.</w:t>
      </w:r>
    </w:p>
    <w:p w14:paraId="3F38D73F" w14:textId="77777777" w:rsidR="008A259D" w:rsidRPr="006157C0" w:rsidRDefault="008A259D" w:rsidP="008A259D">
      <w:pPr>
        <w:rPr>
          <w:lang w:val="et-EE"/>
        </w:rPr>
      </w:pPr>
    </w:p>
    <w:p w14:paraId="4D060731" w14:textId="7814538D" w:rsidR="138FADF1" w:rsidRPr="006157C0" w:rsidRDefault="00FC0773" w:rsidP="00FF2632">
      <w:pPr>
        <w:rPr>
          <w:rFonts w:eastAsia="Times New Roman"/>
          <w:lang w:val="et-EE"/>
        </w:rPr>
      </w:pPr>
      <w:r w:rsidRPr="006157C0">
        <w:rPr>
          <w:lang w:val="et-EE"/>
        </w:rPr>
        <w:t>Eelnõu vastuvõtmiseks on vajalik Eesti Vabariigi põhiseaduse</w:t>
      </w:r>
      <w:r w:rsidRPr="006157C0">
        <w:rPr>
          <w:rStyle w:val="Allmrkuseviide"/>
          <w:szCs w:val="24"/>
          <w:lang w:val="et-EE"/>
        </w:rPr>
        <w:footnoteReference w:id="8"/>
      </w:r>
      <w:r w:rsidRPr="006157C0">
        <w:rPr>
          <w:lang w:val="et-EE"/>
        </w:rPr>
        <w:t xml:space="preserve"> (edaspidi </w:t>
      </w:r>
      <w:r w:rsidRPr="006157C0">
        <w:rPr>
          <w:i/>
          <w:iCs/>
          <w:lang w:val="et-EE"/>
        </w:rPr>
        <w:t>PS</w:t>
      </w:r>
      <w:r w:rsidRPr="006157C0">
        <w:rPr>
          <w:lang w:val="et-EE"/>
        </w:rPr>
        <w:t xml:space="preserve">) § 73 kohaselt </w:t>
      </w:r>
      <w:r w:rsidRPr="006157C0">
        <w:rPr>
          <w:b/>
          <w:bCs/>
          <w:lang w:val="et-EE"/>
        </w:rPr>
        <w:t>Riigikogu poolthäälte enamus</w:t>
      </w:r>
      <w:r w:rsidR="00452548">
        <w:rPr>
          <w:b/>
          <w:bCs/>
          <w:lang w:val="et-EE"/>
        </w:rPr>
        <w:t>, sest ei muudeta ühtegi PS §-s 104 loetletud seadust</w:t>
      </w:r>
      <w:r w:rsidRPr="006157C0">
        <w:rPr>
          <w:lang w:val="et-EE"/>
        </w:rPr>
        <w:t>.</w:t>
      </w:r>
      <w:bookmarkEnd w:id="18"/>
    </w:p>
    <w:p w14:paraId="2A4F0A3F" w14:textId="22001511" w:rsidR="138FADF1" w:rsidRPr="006157C0" w:rsidRDefault="005C77FF" w:rsidP="00A83F3F">
      <w:pPr>
        <w:pStyle w:val="Pealkiri1"/>
        <w:rPr>
          <w:rFonts w:eastAsia="Times New Roman"/>
          <w:lang w:val="et-EE"/>
        </w:rPr>
      </w:pPr>
      <w:bookmarkStart w:id="26" w:name="_Toc216952594"/>
      <w:r w:rsidRPr="006157C0">
        <w:rPr>
          <w:rFonts w:eastAsia="Times New Roman"/>
          <w:lang w:val="et-EE"/>
        </w:rPr>
        <w:t xml:space="preserve">2. </w:t>
      </w:r>
      <w:commentRangeStart w:id="27"/>
      <w:r w:rsidR="138FADF1" w:rsidRPr="006157C0">
        <w:rPr>
          <w:rFonts w:eastAsia="Times New Roman"/>
          <w:lang w:val="et-EE"/>
        </w:rPr>
        <w:t>Eelnõu</w:t>
      </w:r>
      <w:commentRangeEnd w:id="27"/>
      <w:r w:rsidR="009406B2" w:rsidRPr="006157C0">
        <w:rPr>
          <w:rStyle w:val="Kommentaariviide"/>
          <w:rFonts w:eastAsia="Times New Roman"/>
          <w:sz w:val="32"/>
          <w:szCs w:val="32"/>
          <w:lang w:val="et-EE"/>
        </w:rPr>
        <w:commentReference w:id="27"/>
      </w:r>
      <w:r w:rsidR="138FADF1" w:rsidRPr="006157C0">
        <w:rPr>
          <w:rFonts w:eastAsia="Times New Roman"/>
          <w:lang w:val="et-EE"/>
        </w:rPr>
        <w:t xml:space="preserve"> eesmärk</w:t>
      </w:r>
      <w:bookmarkEnd w:id="26"/>
    </w:p>
    <w:p w14:paraId="20E51985" w14:textId="269F4068" w:rsidR="0011025A" w:rsidRPr="006157C0" w:rsidRDefault="0011025A" w:rsidP="00A83F3F">
      <w:pPr>
        <w:pStyle w:val="Pealkiri2"/>
        <w:rPr>
          <w:lang w:val="et-EE"/>
        </w:rPr>
      </w:pPr>
      <w:bookmarkStart w:id="28" w:name="_Toc216952595"/>
      <w:r w:rsidRPr="006157C0">
        <w:rPr>
          <w:lang w:val="et-EE"/>
        </w:rPr>
        <w:t>2.1. Hetkeolukord ja kehtiv õigus</w:t>
      </w:r>
      <w:bookmarkEnd w:id="28"/>
    </w:p>
    <w:p w14:paraId="4513A40B" w14:textId="77777777" w:rsidR="0011025A" w:rsidRPr="006157C0" w:rsidRDefault="0011025A" w:rsidP="00AD17A3">
      <w:pPr>
        <w:keepNext/>
        <w:rPr>
          <w:lang w:val="et-EE"/>
        </w:rPr>
      </w:pPr>
    </w:p>
    <w:p w14:paraId="2E607FC7" w14:textId="04FC7E5E" w:rsidR="00D02F41" w:rsidRPr="006157C0" w:rsidRDefault="00D02F41" w:rsidP="00AD17A3">
      <w:pPr>
        <w:keepNext/>
        <w:rPr>
          <w:lang w:val="et-EE"/>
        </w:rPr>
      </w:pPr>
      <w:r w:rsidRPr="00D02F41">
        <w:rPr>
          <w:lang w:val="et-EE"/>
        </w:rPr>
        <w:t>Relv</w:t>
      </w:r>
      <w:r>
        <w:rPr>
          <w:lang w:val="et-EE"/>
        </w:rPr>
        <w:t>S</w:t>
      </w:r>
      <w:r w:rsidR="008C73B5">
        <w:rPr>
          <w:lang w:val="et-EE"/>
        </w:rPr>
        <w:t xml:space="preserve">-i </w:t>
      </w:r>
      <w:r w:rsidRPr="006157C0">
        <w:rPr>
          <w:lang w:val="et-EE"/>
        </w:rPr>
        <w:t>kehtiv regulatsioon tugineb mitmele ajastule kujunenud normikihistusele ning ei vasta enam täiel määral praktika, tehnoloogia ja julgeolekukeskkonna vajadustele. Eelkõige ilmnevad probleemid mõistete ebaselguses, järelevalve piiratuses ja tehniliste nõuete vananemises.</w:t>
      </w:r>
    </w:p>
    <w:p w14:paraId="4712B5CE" w14:textId="77777777" w:rsidR="00D02F41" w:rsidRPr="006157C0" w:rsidRDefault="00D02F41" w:rsidP="00AD17A3">
      <w:pPr>
        <w:keepNext/>
        <w:rPr>
          <w:lang w:val="et-EE"/>
        </w:rPr>
      </w:pPr>
    </w:p>
    <w:p w14:paraId="33D588BD" w14:textId="1BE731B1" w:rsidR="00D02F41" w:rsidRPr="006157C0" w:rsidRDefault="006C598C" w:rsidP="00AD17A3">
      <w:pPr>
        <w:keepNext/>
        <w:rPr>
          <w:lang w:val="et-EE"/>
        </w:rPr>
      </w:pPr>
      <w:r>
        <w:rPr>
          <w:lang w:val="et-EE"/>
        </w:rPr>
        <w:t>RelvS-s</w:t>
      </w:r>
      <w:r w:rsidR="00D02F41" w:rsidRPr="006157C0">
        <w:rPr>
          <w:lang w:val="et-EE"/>
        </w:rPr>
        <w:t xml:space="preserve"> puudub selge regulatsioon </w:t>
      </w:r>
      <w:r w:rsidR="00AD17A3">
        <w:rPr>
          <w:lang w:val="et-EE"/>
        </w:rPr>
        <w:t>tulirelva</w:t>
      </w:r>
      <w:r w:rsidR="00AD17A3" w:rsidRPr="006157C0">
        <w:rPr>
          <w:lang w:val="et-EE"/>
        </w:rPr>
        <w:t xml:space="preserve"> </w:t>
      </w:r>
      <w:r w:rsidR="00D02F41" w:rsidRPr="006157C0">
        <w:rPr>
          <w:lang w:val="et-EE"/>
        </w:rPr>
        <w:t xml:space="preserve">lisaseadmete – näiteks </w:t>
      </w:r>
      <w:r w:rsidR="00764D5C" w:rsidRPr="006157C0">
        <w:rPr>
          <w:lang w:val="et-EE"/>
        </w:rPr>
        <w:t>heli</w:t>
      </w:r>
      <w:r w:rsidR="00D02F41" w:rsidRPr="006157C0">
        <w:rPr>
          <w:lang w:val="et-EE"/>
        </w:rPr>
        <w:t xml:space="preserve">summutite, lasersihikute ja </w:t>
      </w:r>
      <w:proofErr w:type="spellStart"/>
      <w:r w:rsidR="00D02F41" w:rsidRPr="006157C0">
        <w:rPr>
          <w:lang w:val="et-EE"/>
        </w:rPr>
        <w:t>öö</w:t>
      </w:r>
      <w:r w:rsidR="00764D5C" w:rsidRPr="006157C0">
        <w:rPr>
          <w:lang w:val="et-EE"/>
        </w:rPr>
        <w:t>sihikute</w:t>
      </w:r>
      <w:proofErr w:type="spellEnd"/>
      <w:r w:rsidR="00D02F41" w:rsidRPr="006157C0">
        <w:rPr>
          <w:lang w:val="et-EE"/>
        </w:rPr>
        <w:t xml:space="preserve"> – arvestuse ning tüübikinnituse kohta, kuigi need </w:t>
      </w:r>
      <w:r w:rsidR="00716E1A">
        <w:rPr>
          <w:lang w:val="et-EE"/>
        </w:rPr>
        <w:t xml:space="preserve">seadmed </w:t>
      </w:r>
      <w:r w:rsidR="00D02F41" w:rsidRPr="006157C0">
        <w:rPr>
          <w:lang w:val="et-EE"/>
        </w:rPr>
        <w:t>mõjutavad relvade tehnilisi omadusi ja kasutusotstarvet.</w:t>
      </w:r>
    </w:p>
    <w:p w14:paraId="21EB7987" w14:textId="77777777" w:rsidR="00D02F41" w:rsidRPr="006157C0" w:rsidRDefault="00D02F41" w:rsidP="00D02F41">
      <w:pPr>
        <w:rPr>
          <w:lang w:val="et-EE"/>
        </w:rPr>
      </w:pPr>
    </w:p>
    <w:p w14:paraId="61A1F2BA" w14:textId="65CA6084" w:rsidR="00D02F41" w:rsidRPr="006157C0" w:rsidRDefault="00D006AE" w:rsidP="00D02F41">
      <w:pPr>
        <w:rPr>
          <w:lang w:val="et-EE"/>
        </w:rPr>
      </w:pPr>
      <w:r>
        <w:rPr>
          <w:lang w:val="et-EE"/>
        </w:rPr>
        <w:t xml:space="preserve">Kõigi teenistus- ja tsiviilrelvade üle peetakse RelvS-i § 24 kohaselt arvestust relvaregistris. </w:t>
      </w:r>
      <w:r w:rsidR="00D02F41" w:rsidRPr="006157C0">
        <w:rPr>
          <w:lang w:val="et-EE"/>
        </w:rPr>
        <w:t>Relvaregister toimib ühtse andmekoguna, mis ei erista tavakasutuse ja kriminaalpolitsei kõrgendatud turvanõue</w:t>
      </w:r>
      <w:r w:rsidR="007719D1">
        <w:rPr>
          <w:lang w:val="et-EE"/>
        </w:rPr>
        <w:t>te</w:t>
      </w:r>
      <w:r w:rsidR="00D02F41" w:rsidRPr="006157C0">
        <w:rPr>
          <w:lang w:val="et-EE"/>
        </w:rPr>
        <w:t xml:space="preserve">ga andmeid. Selline ülesehitus ei toeta piisavalt </w:t>
      </w:r>
      <w:r w:rsidR="007719D1">
        <w:rPr>
          <w:lang w:val="et-EE"/>
        </w:rPr>
        <w:t xml:space="preserve">isikuandmete ja </w:t>
      </w:r>
      <w:r w:rsidR="000D3512">
        <w:rPr>
          <w:lang w:val="et-EE"/>
        </w:rPr>
        <w:t>teiste</w:t>
      </w:r>
      <w:r w:rsidR="007719D1" w:rsidRPr="006157C0">
        <w:rPr>
          <w:lang w:val="et-EE"/>
        </w:rPr>
        <w:t xml:space="preserve"> </w:t>
      </w:r>
      <w:r w:rsidR="00D02F41" w:rsidRPr="006157C0">
        <w:rPr>
          <w:lang w:val="et-EE"/>
        </w:rPr>
        <w:lastRenderedPageBreak/>
        <w:t xml:space="preserve">andmete turvalist </w:t>
      </w:r>
      <w:r w:rsidR="007719D1">
        <w:rPr>
          <w:lang w:val="et-EE"/>
        </w:rPr>
        <w:t>käitlemist, terviklikkust ning konfidentsiaalsust</w:t>
      </w:r>
      <w:r w:rsidR="00D02F41" w:rsidRPr="006157C0">
        <w:rPr>
          <w:lang w:val="et-EE"/>
        </w:rPr>
        <w:t xml:space="preserve"> ega kõigi järelevalvefunktsioonide tõhusat teostamist.</w:t>
      </w:r>
    </w:p>
    <w:p w14:paraId="1CE9BCBD" w14:textId="77777777" w:rsidR="00D02F41" w:rsidRPr="006157C0" w:rsidRDefault="00D02F41" w:rsidP="00D02F41">
      <w:pPr>
        <w:rPr>
          <w:lang w:val="et-EE"/>
        </w:rPr>
      </w:pPr>
    </w:p>
    <w:p w14:paraId="4DFA591B" w14:textId="27DC6BD9" w:rsidR="00D02F41" w:rsidRPr="006157C0" w:rsidRDefault="00D02F41" w:rsidP="00D02F41">
      <w:pPr>
        <w:rPr>
          <w:lang w:val="et-EE"/>
        </w:rPr>
      </w:pPr>
      <w:r w:rsidRPr="006157C0">
        <w:rPr>
          <w:lang w:val="et-EE"/>
        </w:rPr>
        <w:t xml:space="preserve">Relvade hoiustamise nõuded on ajale jalgu jäänud: </w:t>
      </w:r>
      <w:r w:rsidR="00BD16B5">
        <w:rPr>
          <w:lang w:val="et-EE"/>
        </w:rPr>
        <w:t xml:space="preserve">RelvS-i järgi peavad </w:t>
      </w:r>
      <w:r w:rsidRPr="006157C0">
        <w:rPr>
          <w:lang w:val="et-EE"/>
        </w:rPr>
        <w:t>kõik kollektsiooni</w:t>
      </w:r>
      <w:r w:rsidR="008527C5" w:rsidRPr="006157C0">
        <w:rPr>
          <w:lang w:val="et-EE"/>
        </w:rPr>
        <w:t xml:space="preserve"> kuuluvad relva</w:t>
      </w:r>
      <w:r w:rsidRPr="006157C0">
        <w:rPr>
          <w:lang w:val="et-EE"/>
        </w:rPr>
        <w:t xml:space="preserve">d asuma </w:t>
      </w:r>
      <w:r w:rsidR="008527C5" w:rsidRPr="006157C0">
        <w:rPr>
          <w:lang w:val="et-EE"/>
        </w:rPr>
        <w:t xml:space="preserve">relvakapis või </w:t>
      </w:r>
      <w:r w:rsidRPr="006157C0">
        <w:rPr>
          <w:lang w:val="et-EE"/>
        </w:rPr>
        <w:t>relvahoidlas, sõltumata nende suurusest, ja laskemoona hoidmine relvakapi eraldi lukustatud osas ei ole paljudel juhtudel tehniliselt võimalik. Samuti on relvade transporti reguleerivad sätted liigselt piiravad ega arvesta tegelikke riske, mis tekitab põhjendamatut halduskoormust isikutele, kelle tegevus eeldab regulaarset relvade liigutamist.</w:t>
      </w:r>
    </w:p>
    <w:p w14:paraId="18392E5D" w14:textId="77777777" w:rsidR="00D02F41" w:rsidRPr="006157C0" w:rsidRDefault="00D02F41" w:rsidP="00D02F41">
      <w:pPr>
        <w:rPr>
          <w:lang w:val="et-EE"/>
        </w:rPr>
      </w:pPr>
    </w:p>
    <w:p w14:paraId="64B4592F" w14:textId="2F431F51" w:rsidR="00D02F41" w:rsidRPr="006157C0" w:rsidRDefault="00D02F41" w:rsidP="00D02F41">
      <w:pPr>
        <w:rPr>
          <w:lang w:val="et-EE"/>
        </w:rPr>
      </w:pPr>
      <w:r w:rsidRPr="006157C0">
        <w:rPr>
          <w:lang w:val="et-EE"/>
        </w:rPr>
        <w:t>Alaealiste laskurite võimalused treenida ja võistelda on piiratud, kuna nad ei või relva iseseisvalt treeningule või võistlusele viia. See pärsib noorte laskespordi arengut ja rahvusvahelist konkurentsivõimet.</w:t>
      </w:r>
    </w:p>
    <w:p w14:paraId="75CE5123" w14:textId="77777777" w:rsidR="00D02F41" w:rsidRPr="006157C0" w:rsidRDefault="00D02F41" w:rsidP="00D02F41">
      <w:pPr>
        <w:rPr>
          <w:lang w:val="et-EE"/>
        </w:rPr>
      </w:pPr>
    </w:p>
    <w:p w14:paraId="2C1C3721" w14:textId="22229836" w:rsidR="00F72FD0" w:rsidRDefault="00381C08" w:rsidP="00D02F41">
      <w:pPr>
        <w:rPr>
          <w:lang w:val="et-EE"/>
        </w:rPr>
      </w:pPr>
      <w:r>
        <w:rPr>
          <w:lang w:val="et-EE"/>
        </w:rPr>
        <w:t>K</w:t>
      </w:r>
      <w:r w:rsidR="00716E1A" w:rsidRPr="00716E1A">
        <w:rPr>
          <w:lang w:val="et-EE"/>
        </w:rPr>
        <w:t>aitseväeteenistuse seaduse</w:t>
      </w:r>
      <w:r w:rsidR="00716E1A" w:rsidRPr="00716E1A">
        <w:rPr>
          <w:vertAlign w:val="superscript"/>
          <w:lang w:val="et-EE"/>
        </w:rPr>
        <w:footnoteReference w:id="9"/>
      </w:r>
      <w:r w:rsidR="00716E1A" w:rsidRPr="00716E1A">
        <w:rPr>
          <w:lang w:val="et-EE"/>
        </w:rPr>
        <w:t xml:space="preserve"> (edaspidi </w:t>
      </w:r>
      <w:r w:rsidR="00716E1A" w:rsidRPr="00716E1A">
        <w:rPr>
          <w:i/>
          <w:iCs/>
          <w:lang w:val="et-EE"/>
        </w:rPr>
        <w:t>KVTS</w:t>
      </w:r>
      <w:r w:rsidR="00716E1A" w:rsidRPr="00716E1A">
        <w:rPr>
          <w:lang w:val="et-EE"/>
        </w:rPr>
        <w:t xml:space="preserve">) § 7 tähenduses tegevväelane, sõjaaja ametikohale määratud Kaitseliidu tegevliige või sõjaaja ametikohale määratud reservis olev isik, kes on riigieelarvest tegevustoetust saava reservis olevate isikute esindusorganisatsiooni (Eesti Reservohvitseride Kogu, edaspidi </w:t>
      </w:r>
      <w:r w:rsidR="00716E1A" w:rsidRPr="00716E1A">
        <w:rPr>
          <w:i/>
          <w:iCs/>
          <w:lang w:val="et-EE"/>
        </w:rPr>
        <w:t>EROK</w:t>
      </w:r>
      <w:r w:rsidR="00716E1A" w:rsidRPr="00716E1A">
        <w:rPr>
          <w:lang w:val="et-EE"/>
        </w:rPr>
        <w:t xml:space="preserve">) liige (edaspidi </w:t>
      </w:r>
      <w:r w:rsidR="00716E1A" w:rsidRPr="00167C22">
        <w:rPr>
          <w:i/>
          <w:iCs/>
          <w:lang w:val="et-EE"/>
        </w:rPr>
        <w:t>riigikaitses osalev isik</w:t>
      </w:r>
      <w:r w:rsidR="00716E1A" w:rsidRPr="00716E1A">
        <w:rPr>
          <w:lang w:val="et-EE"/>
        </w:rPr>
        <w:t xml:space="preserve">) </w:t>
      </w:r>
      <w:r>
        <w:rPr>
          <w:lang w:val="et-EE"/>
        </w:rPr>
        <w:t xml:space="preserve">võib RelvS-i kohaselt </w:t>
      </w:r>
      <w:r w:rsidR="00716E1A" w:rsidRPr="00716E1A">
        <w:rPr>
          <w:lang w:val="et-EE"/>
        </w:rPr>
        <w:t>taotleda oma relvaloale kantud ja relvaregistris registreeritud relva andmetele vastavat märget</w:t>
      </w:r>
      <w:r w:rsidR="00716E1A">
        <w:rPr>
          <w:lang w:val="et-EE"/>
        </w:rPr>
        <w:t xml:space="preserve"> (edaspidi </w:t>
      </w:r>
      <w:r w:rsidR="00716E1A" w:rsidRPr="00167C22">
        <w:rPr>
          <w:i/>
          <w:iCs/>
          <w:lang w:val="et-EE"/>
        </w:rPr>
        <w:t>riigikaitse märgend</w:t>
      </w:r>
      <w:r w:rsidR="00716E1A">
        <w:rPr>
          <w:lang w:val="et-EE"/>
        </w:rPr>
        <w:t>)</w:t>
      </w:r>
      <w:r w:rsidR="00FF6AE4">
        <w:rPr>
          <w:lang w:val="et-EE"/>
        </w:rPr>
        <w:t>, et näiteks soetada piiratud käibega padrunisalv</w:t>
      </w:r>
      <w:r w:rsidR="00716E1A" w:rsidRPr="00716E1A">
        <w:rPr>
          <w:lang w:val="et-EE"/>
        </w:rPr>
        <w:t xml:space="preserve">. </w:t>
      </w:r>
      <w:r w:rsidR="00D02F41" w:rsidRPr="006157C0">
        <w:rPr>
          <w:lang w:val="et-EE"/>
        </w:rPr>
        <w:t xml:space="preserve">Riigikaitse märgendi regulatsioon on liialt kitsas ja </w:t>
      </w:r>
      <w:r w:rsidR="00A5606F" w:rsidRPr="006157C0">
        <w:rPr>
          <w:lang w:val="et-EE"/>
        </w:rPr>
        <w:t xml:space="preserve">sõjaaja ametikohale määratud isikute </w:t>
      </w:r>
      <w:r w:rsidR="00D02F41" w:rsidRPr="006157C0">
        <w:rPr>
          <w:lang w:val="et-EE"/>
        </w:rPr>
        <w:t>vanus</w:t>
      </w:r>
      <w:r w:rsidR="009239D7">
        <w:rPr>
          <w:lang w:val="et-EE"/>
        </w:rPr>
        <w:t>e</w:t>
      </w:r>
      <w:r w:rsidR="00D02F41" w:rsidRPr="006157C0">
        <w:rPr>
          <w:lang w:val="et-EE"/>
        </w:rPr>
        <w:t xml:space="preserve">piirangute tõttu kaob võimalus kaasata motiveeritud </w:t>
      </w:r>
      <w:r w:rsidR="008527C5" w:rsidRPr="006157C0">
        <w:rPr>
          <w:lang w:val="et-EE"/>
        </w:rPr>
        <w:t>isikuid</w:t>
      </w:r>
      <w:r w:rsidR="00D02F41" w:rsidRPr="006157C0">
        <w:rPr>
          <w:lang w:val="et-EE"/>
        </w:rPr>
        <w:t>, kes sooviksid panustada paindlikumal viisil.</w:t>
      </w:r>
    </w:p>
    <w:p w14:paraId="6CC72262" w14:textId="77777777" w:rsidR="00F72FD0" w:rsidRDefault="00F72FD0" w:rsidP="00D02F41">
      <w:pPr>
        <w:rPr>
          <w:lang w:val="et-EE"/>
        </w:rPr>
      </w:pPr>
    </w:p>
    <w:p w14:paraId="070BAF98" w14:textId="7CEC273B" w:rsidR="00D02F41" w:rsidRPr="006157C0" w:rsidRDefault="00602B1B" w:rsidP="00D02F41">
      <w:pPr>
        <w:rPr>
          <w:lang w:val="et-EE"/>
        </w:rPr>
      </w:pPr>
      <w:r>
        <w:rPr>
          <w:lang w:val="et-EE"/>
        </w:rPr>
        <w:t xml:space="preserve">Päritud relvale relvaloa või võõrandamisloa </w:t>
      </w:r>
      <w:r w:rsidR="00DD6470">
        <w:rPr>
          <w:lang w:val="et-EE"/>
        </w:rPr>
        <w:t xml:space="preserve">taotlemise </w:t>
      </w:r>
      <w:r>
        <w:rPr>
          <w:lang w:val="et-EE"/>
        </w:rPr>
        <w:t>tähtajad</w:t>
      </w:r>
      <w:r w:rsidR="00D02F41" w:rsidRPr="006157C0">
        <w:rPr>
          <w:lang w:val="et-EE"/>
        </w:rPr>
        <w:t xml:space="preserve"> on ebarealistlikud ega arvesta tänapäevast pärimiskorda, kahjustades pärijate õigusi ja tekitades liigselt halduskoormust.</w:t>
      </w:r>
    </w:p>
    <w:p w14:paraId="665C01B4" w14:textId="77777777" w:rsidR="00D02F41" w:rsidRPr="006157C0" w:rsidRDefault="00D02F41" w:rsidP="00D02F41">
      <w:pPr>
        <w:rPr>
          <w:lang w:val="et-EE"/>
        </w:rPr>
      </w:pPr>
    </w:p>
    <w:p w14:paraId="72BA4C06" w14:textId="292B8E74" w:rsidR="00D02F41" w:rsidRPr="006157C0" w:rsidRDefault="00D02F41" w:rsidP="00D02F41">
      <w:pPr>
        <w:rPr>
          <w:lang w:val="et-EE"/>
        </w:rPr>
      </w:pPr>
      <w:r w:rsidRPr="006157C0">
        <w:rPr>
          <w:lang w:val="et-EE"/>
        </w:rPr>
        <w:t>Laskemoona lubatud koguste piirangud ei vasta laskespordi tegelikele mahtudele ega rahvusvahelisele olukorrale. Ukraina sõja järgsed tarnehäired näitasid, et väikeste varude korral ei ole tagatud elutähtsate tegevuste jätkumine ning harrastuslaskuritel ega vabatahtlikel ei ole võimalik soetada vajalikku kogust treening- või kriisivarusid.</w:t>
      </w:r>
    </w:p>
    <w:p w14:paraId="7003891F" w14:textId="77777777" w:rsidR="00D02F41" w:rsidRPr="006157C0" w:rsidRDefault="00D02F41" w:rsidP="00D02F41">
      <w:pPr>
        <w:rPr>
          <w:lang w:val="et-EE"/>
        </w:rPr>
      </w:pPr>
    </w:p>
    <w:p w14:paraId="04E9B770" w14:textId="14B5653A" w:rsidR="00D02F41" w:rsidRPr="006157C0" w:rsidRDefault="00D02F41" w:rsidP="00D02F41">
      <w:pPr>
        <w:rPr>
          <w:lang w:val="et-EE"/>
        </w:rPr>
      </w:pPr>
      <w:r w:rsidRPr="006157C0">
        <w:rPr>
          <w:lang w:val="et-EE"/>
        </w:rPr>
        <w:t xml:space="preserve">Kokkuvõttes iseloomustab kehtivat õigust õigusselguse puudujääk, ebaühtlane järelevalve ja praktikas ilmnenud ebaproportsionaalsed nõuded, mistõttu on vajalik </w:t>
      </w:r>
      <w:r w:rsidR="008C73B5">
        <w:rPr>
          <w:lang w:val="et-EE"/>
        </w:rPr>
        <w:t>RelvS-i</w:t>
      </w:r>
      <w:r w:rsidR="008C73B5" w:rsidRPr="00D02F41">
        <w:rPr>
          <w:lang w:val="et-EE"/>
        </w:rPr>
        <w:t xml:space="preserve"> </w:t>
      </w:r>
      <w:r w:rsidRPr="006157C0">
        <w:rPr>
          <w:lang w:val="et-EE"/>
        </w:rPr>
        <w:t>ulatuslik kaasajastamine, et tagada regulatsiooni selgus, julgeolekuloogika ühtsus ning kaasaegsele relvakultuurile vastav toimiv raamistik.</w:t>
      </w:r>
    </w:p>
    <w:p w14:paraId="1EF6D29B" w14:textId="77777777" w:rsidR="00D02F41" w:rsidRPr="006157C0" w:rsidRDefault="00D02F41" w:rsidP="00A83F3F">
      <w:pPr>
        <w:rPr>
          <w:lang w:val="et-EE"/>
        </w:rPr>
      </w:pPr>
    </w:p>
    <w:p w14:paraId="033BC7AF" w14:textId="77777777" w:rsidR="00C95C2A" w:rsidRPr="006157C0" w:rsidRDefault="00C95C2A" w:rsidP="00A83F3F">
      <w:pPr>
        <w:pStyle w:val="Pealkiri2"/>
        <w:rPr>
          <w:i/>
          <w:lang w:val="et-EE"/>
        </w:rPr>
      </w:pPr>
      <w:bookmarkStart w:id="29" w:name="_Toc216952596"/>
      <w:r w:rsidRPr="006157C0">
        <w:rPr>
          <w:lang w:val="et-EE"/>
        </w:rPr>
        <w:t>2.2. Eelnõu eesmärk ja kavandatud lahendus</w:t>
      </w:r>
      <w:bookmarkEnd w:id="29"/>
    </w:p>
    <w:p w14:paraId="15836887" w14:textId="77777777" w:rsidR="00764D5C" w:rsidRPr="006157C0" w:rsidRDefault="00764D5C" w:rsidP="00FF2632">
      <w:pPr>
        <w:rPr>
          <w:lang w:val="et-EE"/>
        </w:rPr>
      </w:pPr>
    </w:p>
    <w:p w14:paraId="4A18FEE9" w14:textId="4909BC23" w:rsidR="00627E7E" w:rsidRPr="006157C0" w:rsidRDefault="008B0237" w:rsidP="00FF2632">
      <w:pPr>
        <w:rPr>
          <w:lang w:val="et-EE"/>
        </w:rPr>
      </w:pPr>
      <w:r w:rsidRPr="006157C0">
        <w:rPr>
          <w:lang w:val="et-EE"/>
        </w:rPr>
        <w:t xml:space="preserve">Eelnõu on seotud Vabariigi Valitsuse tegevusprogrammi 2023–2027 eesmärgiga tagada relvaloa saamise ja pikendamise reeglite lihtsus ning kaotada loa taotlemisel liigne bürokraatia. Muudatuste ettevalmistamisel on arvestatud Eesti Reformierakonna ja Erakonna Eesti 200 valitsusliidu aluslepingu punktiga 4 „Siseturvalisus“, mille kohaselt suurendatakse efektiivsust dubleerivate </w:t>
      </w:r>
      <w:r w:rsidRPr="006157C0">
        <w:rPr>
          <w:lang w:val="et-EE"/>
        </w:rPr>
        <w:lastRenderedPageBreak/>
        <w:t>toimingute vähendamise, bürokraatia leevendamise ning kaasaegsete tehnoloogiliste lahenduste kasutuselevõtu kaudu.</w:t>
      </w:r>
    </w:p>
    <w:p w14:paraId="3F9957AA" w14:textId="77777777" w:rsidR="00FF2632" w:rsidRPr="006157C0" w:rsidRDefault="00FF2632" w:rsidP="00FF2632">
      <w:pPr>
        <w:rPr>
          <w:lang w:val="et-EE"/>
        </w:rPr>
      </w:pPr>
    </w:p>
    <w:p w14:paraId="20DC650E" w14:textId="0D326F72" w:rsidR="00627E7E" w:rsidRPr="006157C0" w:rsidRDefault="008B0237" w:rsidP="00FF2632">
      <w:pPr>
        <w:rPr>
          <w:lang w:val="et-EE"/>
        </w:rPr>
      </w:pPr>
      <w:r w:rsidRPr="006157C0">
        <w:rPr>
          <w:lang w:val="et-EE"/>
        </w:rPr>
        <w:t xml:space="preserve">Siseturvalisuse arengukava 2020–2030 tegevuses </w:t>
      </w:r>
      <w:commentRangeStart w:id="30"/>
      <w:r w:rsidRPr="006157C0">
        <w:rPr>
          <w:lang w:val="et-EE"/>
        </w:rPr>
        <w:t xml:space="preserve">„Turvalisuse keskkonna kujundamine“ </w:t>
      </w:r>
      <w:commentRangeEnd w:id="30"/>
      <w:r w:rsidR="000109C2">
        <w:rPr>
          <w:rStyle w:val="Kommentaariviide"/>
        </w:rPr>
        <w:commentReference w:id="30"/>
      </w:r>
      <w:r w:rsidRPr="006157C0">
        <w:rPr>
          <w:lang w:val="et-EE"/>
        </w:rPr>
        <w:t>on üheks prioriteediks toodud vajadus uuendada relvaomanikuks saamise korda ja relvade käitlemise järelevalvet, lähtudes eraomandi puutumatuse põhimõttest ning relvaomaniku vastutusel põhinevast relvakultuurist. Eelnõu väljatöötamine toetab selle prioriteedi täitmist, ajakohastades loa menetlemise</w:t>
      </w:r>
      <w:r w:rsidR="00447651" w:rsidRPr="006157C0">
        <w:rPr>
          <w:lang w:val="et-EE"/>
        </w:rPr>
        <w:t xml:space="preserve">, relvade kasutamise ja hoidmise </w:t>
      </w:r>
      <w:r w:rsidRPr="006157C0">
        <w:rPr>
          <w:lang w:val="et-EE"/>
        </w:rPr>
        <w:t xml:space="preserve">põhimõtteid </w:t>
      </w:r>
      <w:r w:rsidR="00447651" w:rsidRPr="006157C0">
        <w:rPr>
          <w:lang w:val="et-EE"/>
        </w:rPr>
        <w:t>ning</w:t>
      </w:r>
      <w:r w:rsidRPr="006157C0">
        <w:rPr>
          <w:lang w:val="et-EE"/>
        </w:rPr>
        <w:t xml:space="preserve"> tugevdades järelevalve tõhusust.</w:t>
      </w:r>
    </w:p>
    <w:p w14:paraId="6E9CFC58" w14:textId="77777777" w:rsidR="00FF2632" w:rsidRPr="006157C0" w:rsidRDefault="00FF2632" w:rsidP="00FF2632">
      <w:pPr>
        <w:rPr>
          <w:lang w:val="et-EE"/>
        </w:rPr>
      </w:pPr>
    </w:p>
    <w:p w14:paraId="76ED4E97" w14:textId="56B0F8E2" w:rsidR="00AF644B" w:rsidRPr="006157C0" w:rsidRDefault="00C95C2A" w:rsidP="00FF2632">
      <w:pPr>
        <w:rPr>
          <w:lang w:val="et-EE"/>
        </w:rPr>
      </w:pPr>
      <w:r w:rsidRPr="006157C0">
        <w:rPr>
          <w:lang w:val="et-EE"/>
        </w:rPr>
        <w:t>Eelnõuga kavandatud m</w:t>
      </w:r>
      <w:r w:rsidR="00AF644B" w:rsidRPr="006157C0">
        <w:rPr>
          <w:lang w:val="et-EE"/>
        </w:rPr>
        <w:t>uudatused on valdavalt süsteemse ja tehnilise iseloomuga, kuid osaliselt täpsustavad isikute õigusi ja kohustusi relvade valdamisel, kasutamisel ja hoidmisel ning lihtsustavad relvade käitlemisega seotud menetlusi.</w:t>
      </w:r>
    </w:p>
    <w:p w14:paraId="525536A1" w14:textId="77777777" w:rsidR="00FF2632" w:rsidRPr="006157C0" w:rsidRDefault="00FF2632" w:rsidP="00FF2632">
      <w:pPr>
        <w:rPr>
          <w:lang w:val="et-EE"/>
        </w:rPr>
      </w:pPr>
    </w:p>
    <w:p w14:paraId="6CD6EB7B" w14:textId="6D732BD4" w:rsidR="00D278A0" w:rsidRPr="006157C0" w:rsidRDefault="00AF644B" w:rsidP="00FF2632">
      <w:pPr>
        <w:rPr>
          <w:lang w:val="et-EE"/>
        </w:rPr>
      </w:pPr>
      <w:commentRangeStart w:id="31"/>
      <w:r w:rsidRPr="006157C0">
        <w:rPr>
          <w:lang w:val="et-EE"/>
        </w:rPr>
        <w:t>Lisaks on e</w:t>
      </w:r>
      <w:r w:rsidR="00605E27" w:rsidRPr="006157C0">
        <w:rPr>
          <w:lang w:val="et-EE"/>
        </w:rPr>
        <w:t>elnõu eesmärk</w:t>
      </w:r>
      <w:r w:rsidR="00605E27" w:rsidRPr="006157C0" w:rsidDel="00AF644B">
        <w:rPr>
          <w:lang w:val="et-EE"/>
        </w:rPr>
        <w:t xml:space="preserve"> </w:t>
      </w:r>
      <w:r w:rsidR="00605E27" w:rsidRPr="006157C0">
        <w:rPr>
          <w:lang w:val="et-EE"/>
        </w:rPr>
        <w:t xml:space="preserve">ajakohastada ja </w:t>
      </w:r>
      <w:r w:rsidR="00630042" w:rsidRPr="006157C0">
        <w:rPr>
          <w:lang w:val="et-EE"/>
        </w:rPr>
        <w:t>täpsustada</w:t>
      </w:r>
      <w:r w:rsidR="00605E27" w:rsidRPr="006157C0">
        <w:rPr>
          <w:lang w:val="et-EE"/>
        </w:rPr>
        <w:t xml:space="preserve"> </w:t>
      </w:r>
      <w:r w:rsidR="00630042" w:rsidRPr="006157C0">
        <w:rPr>
          <w:lang w:val="et-EE"/>
        </w:rPr>
        <w:t>RelvS</w:t>
      </w:r>
      <w:r w:rsidR="00E76AEE" w:rsidRPr="006157C0">
        <w:rPr>
          <w:lang w:val="et-EE"/>
        </w:rPr>
        <w:t>-i</w:t>
      </w:r>
      <w:r w:rsidR="00605E27" w:rsidRPr="006157C0">
        <w:rPr>
          <w:lang w:val="et-EE"/>
        </w:rPr>
        <w:t xml:space="preserve"> </w:t>
      </w:r>
      <w:r w:rsidR="00630042" w:rsidRPr="006157C0">
        <w:rPr>
          <w:lang w:val="et-EE"/>
        </w:rPr>
        <w:t xml:space="preserve">sätteid, et viia need vastavusse Euroopa Liidu </w:t>
      </w:r>
      <w:r w:rsidR="00C65E6E" w:rsidRPr="006157C0">
        <w:rPr>
          <w:lang w:val="et-EE"/>
        </w:rPr>
        <w:t xml:space="preserve">(edaspidi </w:t>
      </w:r>
      <w:r w:rsidR="00C65E6E" w:rsidRPr="006157C0">
        <w:rPr>
          <w:i/>
          <w:iCs/>
          <w:lang w:val="et-EE"/>
        </w:rPr>
        <w:t>EL</w:t>
      </w:r>
      <w:r w:rsidR="00C65E6E" w:rsidRPr="006157C0">
        <w:rPr>
          <w:lang w:val="et-EE"/>
        </w:rPr>
        <w:t xml:space="preserve">) </w:t>
      </w:r>
      <w:r w:rsidR="00630042" w:rsidRPr="006157C0">
        <w:rPr>
          <w:lang w:val="et-EE"/>
        </w:rPr>
        <w:t>õigusega, ühtlustada praktikas ilmnenud tõlgendusprobleeme ning korrastada relvade ja laskemoona käitlemise õigusraamistikku</w:t>
      </w:r>
      <w:r w:rsidR="005F57D6" w:rsidRPr="006157C0">
        <w:rPr>
          <w:lang w:val="et-EE"/>
        </w:rPr>
        <w:t>.</w:t>
      </w:r>
      <w:commentRangeEnd w:id="31"/>
      <w:r w:rsidR="00B80D24">
        <w:rPr>
          <w:rStyle w:val="Kommentaariviide"/>
        </w:rPr>
        <w:commentReference w:id="31"/>
      </w:r>
    </w:p>
    <w:p w14:paraId="65E0D2EB" w14:textId="77777777" w:rsidR="00FF2632" w:rsidRPr="006157C0" w:rsidRDefault="00FF2632" w:rsidP="00FF2632">
      <w:pPr>
        <w:rPr>
          <w:lang w:val="et-EE"/>
        </w:rPr>
      </w:pPr>
    </w:p>
    <w:p w14:paraId="7F53CBDF" w14:textId="403A3D53" w:rsidR="00D278A0" w:rsidRDefault="005F57D6" w:rsidP="00FF2632">
      <w:pPr>
        <w:rPr>
          <w:lang w:val="et-EE"/>
        </w:rPr>
      </w:pPr>
      <w:r w:rsidRPr="006157C0">
        <w:rPr>
          <w:lang w:val="et-EE"/>
        </w:rPr>
        <w:t xml:space="preserve">Kavandatavate muudatustega soovitakse tagada avalik turvalisus, suurendada õigusselgust ning samal ajal toetada </w:t>
      </w:r>
      <w:r w:rsidR="00605E27" w:rsidRPr="006157C0">
        <w:rPr>
          <w:lang w:val="et-EE"/>
        </w:rPr>
        <w:t xml:space="preserve">relvakultuuri, laskespordi, </w:t>
      </w:r>
      <w:commentRangeStart w:id="32"/>
      <w:r w:rsidR="00605E27" w:rsidRPr="006157C0">
        <w:rPr>
          <w:lang w:val="et-EE"/>
        </w:rPr>
        <w:t>jahinduse</w:t>
      </w:r>
      <w:commentRangeEnd w:id="32"/>
      <w:r w:rsidR="00F00053">
        <w:rPr>
          <w:rStyle w:val="Kommentaariviide"/>
        </w:rPr>
        <w:commentReference w:id="32"/>
      </w:r>
      <w:r w:rsidR="00605E27" w:rsidRPr="006157C0">
        <w:rPr>
          <w:lang w:val="et-EE"/>
        </w:rPr>
        <w:t xml:space="preserve"> ja riigikaitse arengut.</w:t>
      </w:r>
      <w:r w:rsidR="00436807" w:rsidRPr="006157C0">
        <w:rPr>
          <w:lang w:val="et-EE"/>
        </w:rPr>
        <w:t xml:space="preserve"> </w:t>
      </w:r>
      <w:r w:rsidR="005768AA" w:rsidRPr="006157C0">
        <w:rPr>
          <w:lang w:val="et-EE"/>
        </w:rPr>
        <w:t xml:space="preserve">Lisaks </w:t>
      </w:r>
      <w:r w:rsidR="00852EF0" w:rsidRPr="006157C0">
        <w:rPr>
          <w:lang w:val="et-EE"/>
        </w:rPr>
        <w:t xml:space="preserve">aitavad </w:t>
      </w:r>
      <w:r w:rsidR="005768AA" w:rsidRPr="006157C0">
        <w:rPr>
          <w:lang w:val="et-EE"/>
        </w:rPr>
        <w:t xml:space="preserve">muudatused </w:t>
      </w:r>
      <w:r w:rsidR="00852EF0" w:rsidRPr="006157C0">
        <w:rPr>
          <w:lang w:val="et-EE"/>
        </w:rPr>
        <w:t>kaasa õiguskorra tõhusamale toimimisele, halduskoormuse vähendamisele ning õigussuhete selgusele.</w:t>
      </w:r>
    </w:p>
    <w:p w14:paraId="676BC294" w14:textId="77777777" w:rsidR="008C3C6B" w:rsidRPr="006157C0" w:rsidRDefault="008C3C6B" w:rsidP="00FF2632">
      <w:pPr>
        <w:rPr>
          <w:lang w:val="et-EE"/>
        </w:rPr>
      </w:pPr>
    </w:p>
    <w:p w14:paraId="6184ECD0" w14:textId="1E8619F2" w:rsidR="00605E27" w:rsidRPr="006157C0" w:rsidRDefault="00630042" w:rsidP="00FF2632">
      <w:pPr>
        <w:rPr>
          <w:lang w:val="et-EE"/>
        </w:rPr>
      </w:pPr>
      <w:r w:rsidRPr="006157C0">
        <w:rPr>
          <w:lang w:val="et-EE"/>
        </w:rPr>
        <w:t>Eelnõu</w:t>
      </w:r>
      <w:r w:rsidR="00526D56" w:rsidRPr="006157C0">
        <w:rPr>
          <w:lang w:val="et-EE"/>
        </w:rPr>
        <w:t>ga kavandatud</w:t>
      </w:r>
      <w:r w:rsidRPr="006157C0">
        <w:rPr>
          <w:lang w:val="et-EE"/>
        </w:rPr>
        <w:t xml:space="preserve"> o</w:t>
      </w:r>
      <w:r w:rsidR="00605E27" w:rsidRPr="006157C0">
        <w:rPr>
          <w:lang w:val="et-EE"/>
        </w:rPr>
        <w:t xml:space="preserve">lulisemad muudatused </w:t>
      </w:r>
      <w:r w:rsidR="00017490" w:rsidRPr="006157C0">
        <w:rPr>
          <w:lang w:val="et-EE"/>
        </w:rPr>
        <w:t>ja põhjendused</w:t>
      </w:r>
      <w:r w:rsidR="00526D56" w:rsidRPr="006157C0">
        <w:rPr>
          <w:lang w:val="et-EE"/>
        </w:rPr>
        <w:t xml:space="preserve"> on järgmised</w:t>
      </w:r>
      <w:r w:rsidR="00605E27" w:rsidRPr="006157C0">
        <w:rPr>
          <w:lang w:val="et-EE"/>
        </w:rPr>
        <w:t>:</w:t>
      </w:r>
    </w:p>
    <w:p w14:paraId="6311022C" w14:textId="4B0E8F6F" w:rsidR="00605E27" w:rsidRPr="006157C0" w:rsidDel="00AF644B" w:rsidRDefault="00526D56" w:rsidP="005E5696">
      <w:pPr>
        <w:pStyle w:val="Loendilik"/>
        <w:numPr>
          <w:ilvl w:val="0"/>
          <w:numId w:val="3"/>
        </w:numPr>
        <w:rPr>
          <w:lang w:val="et-EE"/>
        </w:rPr>
      </w:pPr>
      <w:r w:rsidRPr="006157C0">
        <w:rPr>
          <w:b/>
          <w:bCs/>
          <w:lang w:val="et-EE"/>
        </w:rPr>
        <w:t>r</w:t>
      </w:r>
      <w:r w:rsidR="00605E27" w:rsidRPr="006157C0">
        <w:rPr>
          <w:b/>
          <w:bCs/>
          <w:lang w:val="et-EE"/>
        </w:rPr>
        <w:t>elva ja laskemoona vedu</w:t>
      </w:r>
      <w:r w:rsidR="00605E27" w:rsidRPr="006157C0">
        <w:rPr>
          <w:lang w:val="et-EE"/>
        </w:rPr>
        <w:t xml:space="preserve">: </w:t>
      </w:r>
      <w:r w:rsidRPr="006157C0">
        <w:rPr>
          <w:lang w:val="et-EE"/>
        </w:rPr>
        <w:t>leevendatakse relva</w:t>
      </w:r>
      <w:ins w:id="33" w:author="Joel Kook - JUSTDIGI" w:date="2026-01-22T16:15:00Z" w16du:dateUtc="2026-01-22T14:15:00Z">
        <w:r w:rsidR="00BD223E">
          <w:rPr>
            <w:lang w:val="et-EE"/>
          </w:rPr>
          <w:tab/>
        </w:r>
      </w:ins>
      <w:r w:rsidRPr="006157C0">
        <w:rPr>
          <w:lang w:val="et-EE"/>
        </w:rPr>
        <w:t>de ja laskemoona veo nõudeid, mis vähendab logistikakulusid ja lihtsustab relvade liikumist õigustatud isikute vahel. Muudatus suurendab muu hulgas õigusselgust relva omaniku õiguste osas isikliku relva kasutamisel veo turvamisel, säilitades samas avaliku turvalisuse.</w:t>
      </w:r>
    </w:p>
    <w:p w14:paraId="58A83C02" w14:textId="66BE3F63" w:rsidR="002C077F" w:rsidRPr="006157C0" w:rsidRDefault="00526D56" w:rsidP="005E5696">
      <w:pPr>
        <w:pStyle w:val="Loendilik"/>
        <w:numPr>
          <w:ilvl w:val="0"/>
          <w:numId w:val="3"/>
        </w:numPr>
        <w:rPr>
          <w:lang w:val="et-EE"/>
        </w:rPr>
      </w:pPr>
      <w:r w:rsidRPr="006157C0">
        <w:rPr>
          <w:b/>
          <w:bCs/>
          <w:lang w:val="et-EE"/>
        </w:rPr>
        <w:t>l</w:t>
      </w:r>
      <w:r w:rsidR="00605E27" w:rsidRPr="006157C0">
        <w:rPr>
          <w:b/>
          <w:bCs/>
          <w:lang w:val="et-EE"/>
        </w:rPr>
        <w:t>asketiir ja laskepaik</w:t>
      </w:r>
      <w:r w:rsidR="00605E27" w:rsidRPr="006157C0">
        <w:rPr>
          <w:lang w:val="et-EE"/>
        </w:rPr>
        <w:t>: ühtlustatakse järelevalve</w:t>
      </w:r>
      <w:r w:rsidRPr="006157C0">
        <w:rPr>
          <w:lang w:val="et-EE"/>
        </w:rPr>
        <w:t>nõudeid</w:t>
      </w:r>
      <w:r w:rsidR="00605E27" w:rsidRPr="006157C0">
        <w:rPr>
          <w:lang w:val="et-EE"/>
        </w:rPr>
        <w:t xml:space="preserve"> tasulist ja mittetasulist</w:t>
      </w:r>
      <w:r w:rsidR="008443D8" w:rsidRPr="006157C0">
        <w:rPr>
          <w:lang w:val="et-EE"/>
        </w:rPr>
        <w:t xml:space="preserve"> teenust osutavat</w:t>
      </w:r>
      <w:r w:rsidR="00605E27" w:rsidRPr="006157C0">
        <w:rPr>
          <w:lang w:val="et-EE"/>
        </w:rPr>
        <w:t xml:space="preserve">e </w:t>
      </w:r>
      <w:r w:rsidR="008443D8" w:rsidRPr="006157C0">
        <w:rPr>
          <w:lang w:val="et-EE"/>
        </w:rPr>
        <w:t>laske</w:t>
      </w:r>
      <w:r w:rsidR="00605E27" w:rsidRPr="006157C0">
        <w:rPr>
          <w:lang w:val="et-EE"/>
        </w:rPr>
        <w:t xml:space="preserve">tiirude üle </w:t>
      </w:r>
      <w:r w:rsidR="00676E13" w:rsidRPr="006157C0">
        <w:rPr>
          <w:lang w:val="et-EE"/>
        </w:rPr>
        <w:t>osas, mis puudutab nõudeid lasketiiru pidajale.</w:t>
      </w:r>
    </w:p>
    <w:p w14:paraId="27EA56F9" w14:textId="26EB972E" w:rsidR="002C077F" w:rsidRPr="006157C0" w:rsidRDefault="00325EFA" w:rsidP="005E5696">
      <w:pPr>
        <w:pStyle w:val="Loendilik"/>
        <w:numPr>
          <w:ilvl w:val="0"/>
          <w:numId w:val="3"/>
        </w:numPr>
        <w:rPr>
          <w:lang w:val="et-EE"/>
        </w:rPr>
      </w:pPr>
      <w:r w:rsidRPr="006157C0">
        <w:rPr>
          <w:b/>
          <w:lang w:val="et-EE"/>
        </w:rPr>
        <w:t>r</w:t>
      </w:r>
      <w:r w:rsidR="00605E27" w:rsidRPr="006157C0">
        <w:rPr>
          <w:b/>
          <w:lang w:val="et-EE"/>
        </w:rPr>
        <w:t>iigikaitse</w:t>
      </w:r>
      <w:r w:rsidR="00605E27" w:rsidRPr="006157C0">
        <w:rPr>
          <w:lang w:val="et-EE"/>
        </w:rPr>
        <w:t xml:space="preserve">: </w:t>
      </w:r>
      <w:r w:rsidRPr="006157C0">
        <w:rPr>
          <w:lang w:val="et-EE"/>
        </w:rPr>
        <w:t xml:space="preserve">laiendatakse riigikaitselist võimekust, </w:t>
      </w:r>
      <w:commentRangeStart w:id="34"/>
      <w:commentRangeStart w:id="35"/>
      <w:r w:rsidRPr="006157C0">
        <w:rPr>
          <w:lang w:val="et-EE"/>
        </w:rPr>
        <w:t>kaasates vabatahtlikke ja toetajaliikmeid.</w:t>
      </w:r>
      <w:commentRangeEnd w:id="34"/>
      <w:r w:rsidR="002810D1">
        <w:rPr>
          <w:rStyle w:val="Kommentaariviide"/>
        </w:rPr>
        <w:commentReference w:id="34"/>
      </w:r>
      <w:r w:rsidRPr="006157C0">
        <w:rPr>
          <w:lang w:val="et-EE"/>
        </w:rPr>
        <w:t xml:space="preserve"> Muudatus </w:t>
      </w:r>
      <w:r w:rsidR="00E0642D" w:rsidRPr="006157C0">
        <w:rPr>
          <w:lang w:val="et-EE"/>
        </w:rPr>
        <w:t>võimaldab</w:t>
      </w:r>
      <w:commentRangeEnd w:id="35"/>
      <w:r w:rsidR="00EB38FD">
        <w:rPr>
          <w:rStyle w:val="Kommentaariviide"/>
        </w:rPr>
        <w:commentReference w:id="35"/>
      </w:r>
      <w:r w:rsidR="00E0642D" w:rsidRPr="006157C0">
        <w:rPr>
          <w:lang w:val="et-EE"/>
        </w:rPr>
        <w:t xml:space="preserve"> kaasata paindlikumalt riigikaitsesse kogenud ja motiveeritud relvaomanikke ning toetab ühiskonna laiapindset valmisolekut kriisiolukorras.</w:t>
      </w:r>
    </w:p>
    <w:p w14:paraId="4E62199E" w14:textId="505D5748" w:rsidR="00AF644B" w:rsidRPr="006157C0" w:rsidRDefault="00325EFA" w:rsidP="005E5696">
      <w:pPr>
        <w:pStyle w:val="Loendilik"/>
        <w:numPr>
          <w:ilvl w:val="0"/>
          <w:numId w:val="3"/>
        </w:numPr>
        <w:rPr>
          <w:lang w:val="et-EE"/>
        </w:rPr>
      </w:pPr>
      <w:r w:rsidRPr="006157C0">
        <w:rPr>
          <w:b/>
          <w:bCs/>
          <w:lang w:val="et-EE"/>
        </w:rPr>
        <w:t>j</w:t>
      </w:r>
      <w:r w:rsidR="00605E27" w:rsidRPr="006157C0">
        <w:rPr>
          <w:b/>
          <w:bCs/>
          <w:lang w:val="et-EE"/>
        </w:rPr>
        <w:t>uriidilise isiku relv jahipidamisel</w:t>
      </w:r>
      <w:r w:rsidR="00605E27" w:rsidRPr="006157C0">
        <w:rPr>
          <w:lang w:val="et-EE"/>
        </w:rPr>
        <w:t xml:space="preserve">: </w:t>
      </w:r>
      <w:r w:rsidRPr="006157C0">
        <w:rPr>
          <w:lang w:val="et-EE"/>
        </w:rPr>
        <w:t xml:space="preserve">lubatakse juriidilisel isikul </w:t>
      </w:r>
      <w:r w:rsidR="00AF644B" w:rsidRPr="006157C0">
        <w:rPr>
          <w:lang w:val="et-EE"/>
        </w:rPr>
        <w:t>anda kasutada</w:t>
      </w:r>
      <w:r w:rsidRPr="006157C0">
        <w:rPr>
          <w:lang w:val="et-EE"/>
        </w:rPr>
        <w:t xml:space="preserve"> relvi külalisjahis osalejatele. See muudatus toetab jahiturismi, lihtsustab jahikorraldust ja tagab relvade kasutamise kontrollitavuse seaduslikus raamistikus.</w:t>
      </w:r>
    </w:p>
    <w:p w14:paraId="679B1D82" w14:textId="7FF0A6E7" w:rsidR="002842BC" w:rsidRPr="006157C0" w:rsidRDefault="00325EFA" w:rsidP="005E5696">
      <w:pPr>
        <w:pStyle w:val="Loendilik"/>
        <w:numPr>
          <w:ilvl w:val="0"/>
          <w:numId w:val="3"/>
        </w:numPr>
        <w:rPr>
          <w:lang w:val="et-EE"/>
        </w:rPr>
      </w:pPr>
      <w:r w:rsidRPr="006157C0">
        <w:rPr>
          <w:b/>
          <w:bCs/>
          <w:lang w:val="et-EE"/>
        </w:rPr>
        <w:t>a</w:t>
      </w:r>
      <w:r w:rsidR="00605E27" w:rsidRPr="006157C0">
        <w:rPr>
          <w:b/>
          <w:bCs/>
          <w:lang w:val="et-EE"/>
        </w:rPr>
        <w:t>laealised</w:t>
      </w:r>
      <w:r w:rsidR="00605E27" w:rsidRPr="006157C0">
        <w:rPr>
          <w:lang w:val="et-EE"/>
        </w:rPr>
        <w:t xml:space="preserve">: </w:t>
      </w:r>
      <w:r w:rsidRPr="006157C0">
        <w:rPr>
          <w:lang w:val="et-EE"/>
        </w:rPr>
        <w:t>l</w:t>
      </w:r>
      <w:r w:rsidRPr="006157C0">
        <w:rPr>
          <w:lang w:val="et-EE" w:eastAsia="et-EE"/>
        </w:rPr>
        <w:t>uu</w:t>
      </w:r>
      <w:r w:rsidR="00AF644B" w:rsidRPr="006157C0">
        <w:rPr>
          <w:lang w:val="et-EE" w:eastAsia="et-EE"/>
        </w:rPr>
        <w:t>akse</w:t>
      </w:r>
      <w:r w:rsidRPr="006157C0">
        <w:rPr>
          <w:lang w:val="et-EE" w:eastAsia="et-EE"/>
        </w:rPr>
        <w:t xml:space="preserve"> võimalus </w:t>
      </w:r>
      <w:r w:rsidR="00AF644B" w:rsidRPr="006157C0">
        <w:rPr>
          <w:lang w:val="et-EE" w:eastAsia="et-EE"/>
        </w:rPr>
        <w:t>alaealis</w:t>
      </w:r>
      <w:r w:rsidR="00E360FF" w:rsidRPr="006157C0">
        <w:rPr>
          <w:lang w:val="et-EE" w:eastAsia="et-EE"/>
        </w:rPr>
        <w:t>e</w:t>
      </w:r>
      <w:r w:rsidR="00AF644B" w:rsidRPr="006157C0">
        <w:rPr>
          <w:lang w:val="et-EE" w:eastAsia="et-EE"/>
        </w:rPr>
        <w:t xml:space="preserve">le </w:t>
      </w:r>
      <w:r w:rsidRPr="006157C0">
        <w:rPr>
          <w:lang w:val="et-EE" w:eastAsia="et-EE"/>
        </w:rPr>
        <w:t>relva</w:t>
      </w:r>
      <w:r w:rsidR="002842BC" w:rsidRPr="006157C0">
        <w:rPr>
          <w:lang w:val="et-EE" w:eastAsia="et-EE"/>
        </w:rPr>
        <w:t xml:space="preserve"> </w:t>
      </w:r>
      <w:r w:rsidR="00D769B3" w:rsidRPr="006157C0">
        <w:rPr>
          <w:lang w:val="et-EE" w:eastAsia="et-EE"/>
        </w:rPr>
        <w:t>käit</w:t>
      </w:r>
      <w:r w:rsidR="00436807" w:rsidRPr="006157C0">
        <w:rPr>
          <w:lang w:val="et-EE" w:eastAsia="et-EE"/>
        </w:rPr>
        <w:t>l</w:t>
      </w:r>
      <w:r w:rsidR="00D769B3" w:rsidRPr="006157C0">
        <w:rPr>
          <w:lang w:val="et-EE" w:eastAsia="et-EE"/>
        </w:rPr>
        <w:t>emiseks</w:t>
      </w:r>
      <w:r w:rsidRPr="006157C0">
        <w:rPr>
          <w:lang w:val="et-EE" w:eastAsia="et-EE"/>
        </w:rPr>
        <w:t xml:space="preserve"> paralleel</w:t>
      </w:r>
      <w:r w:rsidR="002842BC" w:rsidRPr="006157C0">
        <w:rPr>
          <w:lang w:val="et-EE" w:eastAsia="et-EE"/>
        </w:rPr>
        <w:t>relva</w:t>
      </w:r>
      <w:r w:rsidRPr="006157C0">
        <w:rPr>
          <w:lang w:val="et-EE" w:eastAsia="et-EE"/>
        </w:rPr>
        <w:t xml:space="preserve">loa </w:t>
      </w:r>
      <w:r w:rsidR="002842BC" w:rsidRPr="006157C0">
        <w:rPr>
          <w:lang w:val="et-EE" w:eastAsia="et-EE"/>
        </w:rPr>
        <w:t>alusel</w:t>
      </w:r>
      <w:r w:rsidR="00AF644B" w:rsidRPr="006157C0">
        <w:rPr>
          <w:lang w:val="et-EE" w:eastAsia="et-EE"/>
        </w:rPr>
        <w:t xml:space="preserve"> ning</w:t>
      </w:r>
      <w:r w:rsidR="00605E27" w:rsidRPr="006157C0">
        <w:rPr>
          <w:lang w:val="et-EE" w:eastAsia="et-EE"/>
        </w:rPr>
        <w:t xml:space="preserve"> soodustatakse </w:t>
      </w:r>
      <w:r w:rsidRPr="006157C0">
        <w:rPr>
          <w:lang w:val="et-EE" w:eastAsia="et-EE"/>
        </w:rPr>
        <w:t>noorte varajast osalemist laskespordis ja treeningtegevuses. Muudatus toetab noorte</w:t>
      </w:r>
      <w:r w:rsidR="002842BC" w:rsidRPr="006157C0">
        <w:rPr>
          <w:lang w:val="et-EE" w:eastAsia="et-EE"/>
        </w:rPr>
        <w:t xml:space="preserve"> laske</w:t>
      </w:r>
      <w:r w:rsidRPr="006157C0">
        <w:rPr>
          <w:lang w:val="et-EE" w:eastAsia="et-EE"/>
        </w:rPr>
        <w:t>spordi arengut ning aitab kujundada vastutustundlikku relvakultuuri.</w:t>
      </w:r>
      <w:r w:rsidR="002842BC" w:rsidRPr="006157C0">
        <w:rPr>
          <w:lang w:val="et-EE" w:eastAsia="et-EE"/>
        </w:rPr>
        <w:t xml:space="preserve"> </w:t>
      </w:r>
    </w:p>
    <w:p w14:paraId="12A5A2B9" w14:textId="057890AE" w:rsidR="00605E27" w:rsidRPr="006157C0" w:rsidRDefault="00325EFA" w:rsidP="005E5696">
      <w:pPr>
        <w:pStyle w:val="Loendilik"/>
        <w:numPr>
          <w:ilvl w:val="0"/>
          <w:numId w:val="3"/>
        </w:numPr>
        <w:rPr>
          <w:lang w:val="et-EE"/>
        </w:rPr>
      </w:pPr>
      <w:r w:rsidRPr="006157C0">
        <w:rPr>
          <w:b/>
          <w:bCs/>
          <w:lang w:val="et-EE"/>
        </w:rPr>
        <w:t>k</w:t>
      </w:r>
      <w:r w:rsidR="00605E27" w:rsidRPr="006157C0">
        <w:rPr>
          <w:b/>
          <w:bCs/>
          <w:lang w:val="et-EE"/>
        </w:rPr>
        <w:t>ollektsioonirelvad</w:t>
      </w:r>
      <w:r w:rsidRPr="006157C0">
        <w:rPr>
          <w:b/>
          <w:bCs/>
          <w:lang w:val="et-EE"/>
        </w:rPr>
        <w:t>e hoiustamine</w:t>
      </w:r>
      <w:r w:rsidR="00605E27" w:rsidRPr="006157C0">
        <w:rPr>
          <w:lang w:val="et-EE"/>
        </w:rPr>
        <w:t xml:space="preserve">: kaotatakse </w:t>
      </w:r>
      <w:r w:rsidRPr="006157C0">
        <w:rPr>
          <w:lang w:val="et-EE"/>
        </w:rPr>
        <w:t xml:space="preserve">ebaproportsionaalne </w:t>
      </w:r>
      <w:r w:rsidR="00605E27" w:rsidRPr="006157C0">
        <w:rPr>
          <w:lang w:val="et-EE"/>
        </w:rPr>
        <w:t xml:space="preserve">hoiustamiskohustus </w:t>
      </w:r>
      <w:r w:rsidR="00246D8F">
        <w:rPr>
          <w:lang w:val="et-EE"/>
        </w:rPr>
        <w:t>külm</w:t>
      </w:r>
      <w:r w:rsidR="00246D8F" w:rsidRPr="006157C0">
        <w:rPr>
          <w:lang w:val="et-EE"/>
        </w:rPr>
        <w:t xml:space="preserve">relvade </w:t>
      </w:r>
      <w:r w:rsidR="002842BC" w:rsidRPr="006157C0">
        <w:rPr>
          <w:lang w:val="et-EE"/>
        </w:rPr>
        <w:t xml:space="preserve">ja kuni </w:t>
      </w:r>
      <w:r w:rsidR="0093779E">
        <w:rPr>
          <w:lang w:val="et-EE"/>
        </w:rPr>
        <w:t>kaheksa</w:t>
      </w:r>
      <w:r w:rsidR="002842BC" w:rsidRPr="006157C0">
        <w:rPr>
          <w:lang w:val="et-EE"/>
        </w:rPr>
        <w:t xml:space="preserve"> tsiviilkäibes lubatud tulirelvade </w:t>
      </w:r>
      <w:r w:rsidR="00605E27" w:rsidRPr="006157C0">
        <w:rPr>
          <w:lang w:val="et-EE"/>
        </w:rPr>
        <w:t>osas</w:t>
      </w:r>
      <w:r w:rsidRPr="006157C0">
        <w:rPr>
          <w:lang w:val="et-EE"/>
        </w:rPr>
        <w:t xml:space="preserve">, vähendades </w:t>
      </w:r>
      <w:r w:rsidRPr="006157C0">
        <w:rPr>
          <w:lang w:val="et-EE"/>
        </w:rPr>
        <w:lastRenderedPageBreak/>
        <w:t>kollektsionääride halduskoormust ja kulusid, säilitades samas relvade turvalise hoiustamise põhimõtted</w:t>
      </w:r>
      <w:r w:rsidR="00605E27" w:rsidRPr="006157C0">
        <w:rPr>
          <w:lang w:val="et-EE"/>
        </w:rPr>
        <w:t>.</w:t>
      </w:r>
    </w:p>
    <w:p w14:paraId="77604029" w14:textId="6AAA1145" w:rsidR="00605E27" w:rsidRPr="006157C0" w:rsidRDefault="00325EFA" w:rsidP="005E5696">
      <w:pPr>
        <w:pStyle w:val="Loendilik"/>
        <w:numPr>
          <w:ilvl w:val="0"/>
          <w:numId w:val="3"/>
        </w:numPr>
        <w:rPr>
          <w:lang w:val="et-EE"/>
        </w:rPr>
      </w:pPr>
      <w:r w:rsidRPr="006157C0">
        <w:rPr>
          <w:b/>
          <w:bCs/>
          <w:lang w:val="et-EE"/>
        </w:rPr>
        <w:t>l</w:t>
      </w:r>
      <w:r w:rsidR="00605E27" w:rsidRPr="006157C0">
        <w:rPr>
          <w:b/>
          <w:bCs/>
          <w:lang w:val="et-EE"/>
        </w:rPr>
        <w:t>askemoon</w:t>
      </w:r>
      <w:r w:rsidR="00605E27" w:rsidRPr="006157C0">
        <w:rPr>
          <w:lang w:val="et-EE"/>
        </w:rPr>
        <w:t xml:space="preserve">: </w:t>
      </w:r>
      <w:r w:rsidR="003621A5" w:rsidRPr="006157C0">
        <w:rPr>
          <w:lang w:val="et-EE"/>
        </w:rPr>
        <w:t>mõiste</w:t>
      </w:r>
      <w:r w:rsidR="00605E27" w:rsidRPr="006157C0">
        <w:rPr>
          <w:lang w:val="et-EE"/>
        </w:rPr>
        <w:t xml:space="preserve"> viiakse kooskõlla </w:t>
      </w:r>
      <w:r w:rsidRPr="006157C0">
        <w:rPr>
          <w:lang w:val="et-EE"/>
        </w:rPr>
        <w:t>tulirelva</w:t>
      </w:r>
      <w:r w:rsidR="00605E27" w:rsidRPr="006157C0">
        <w:rPr>
          <w:lang w:val="et-EE"/>
        </w:rPr>
        <w:t>direktiivi</w:t>
      </w:r>
      <w:r w:rsidRPr="006157C0">
        <w:rPr>
          <w:lang w:val="et-EE"/>
        </w:rPr>
        <w:t>g</w:t>
      </w:r>
      <w:r w:rsidR="00605E27" w:rsidRPr="006157C0">
        <w:rPr>
          <w:lang w:val="et-EE"/>
        </w:rPr>
        <w:t xml:space="preserve">a ja suurendatakse </w:t>
      </w:r>
      <w:r w:rsidRPr="006157C0">
        <w:rPr>
          <w:lang w:val="et-EE"/>
        </w:rPr>
        <w:t xml:space="preserve">hoida </w:t>
      </w:r>
      <w:r w:rsidR="00605E27" w:rsidRPr="006157C0">
        <w:rPr>
          <w:lang w:val="et-EE"/>
        </w:rPr>
        <w:t xml:space="preserve">lubatud </w:t>
      </w:r>
      <w:r w:rsidR="0073560B">
        <w:rPr>
          <w:lang w:val="et-EE"/>
        </w:rPr>
        <w:t xml:space="preserve">laskemoona </w:t>
      </w:r>
      <w:r w:rsidR="00605E27" w:rsidRPr="006157C0">
        <w:rPr>
          <w:lang w:val="et-EE"/>
        </w:rPr>
        <w:t>koguseid.</w:t>
      </w:r>
      <w:r w:rsidRPr="006157C0">
        <w:rPr>
          <w:lang w:val="et-EE"/>
        </w:rPr>
        <w:t xml:space="preserve"> See tagab õigusselguse ja ühtse praktika EL-i siseselt, arvestades samas Eesti relvakultuuri ning laskespordi vajadusi.</w:t>
      </w:r>
    </w:p>
    <w:p w14:paraId="428A647F" w14:textId="78EA5A6B" w:rsidR="00605E27" w:rsidRPr="006157C0" w:rsidRDefault="00325EFA" w:rsidP="005E5696">
      <w:pPr>
        <w:pStyle w:val="Loendilik"/>
        <w:numPr>
          <w:ilvl w:val="0"/>
          <w:numId w:val="3"/>
        </w:numPr>
        <w:rPr>
          <w:lang w:val="et-EE"/>
        </w:rPr>
      </w:pPr>
      <w:r w:rsidRPr="006157C0">
        <w:rPr>
          <w:b/>
          <w:bCs/>
          <w:lang w:val="et-EE"/>
        </w:rPr>
        <w:t>t</w:t>
      </w:r>
      <w:r w:rsidR="00605E27" w:rsidRPr="006157C0">
        <w:rPr>
          <w:b/>
          <w:bCs/>
          <w:lang w:val="et-EE"/>
        </w:rPr>
        <w:t>üübikinnitus</w:t>
      </w:r>
      <w:r w:rsidR="00605E27" w:rsidRPr="006157C0">
        <w:rPr>
          <w:lang w:val="et-EE"/>
        </w:rPr>
        <w:t xml:space="preserve">: </w:t>
      </w:r>
      <w:r w:rsidRPr="006157C0">
        <w:rPr>
          <w:lang w:val="et-EE"/>
        </w:rPr>
        <w:t xml:space="preserve">täpsustatakse relvade ja nende lisaseadmete tüübikinnituse nõudeid, et tagada seadmete ohutus ja vastavus tehnilistele </w:t>
      </w:r>
      <w:r w:rsidR="00C81062" w:rsidRPr="006157C0">
        <w:rPr>
          <w:lang w:val="et-EE"/>
        </w:rPr>
        <w:t>nõuetele</w:t>
      </w:r>
      <w:r w:rsidRPr="006157C0">
        <w:rPr>
          <w:lang w:val="et-EE"/>
        </w:rPr>
        <w:t>.</w:t>
      </w:r>
    </w:p>
    <w:p w14:paraId="04B3D438" w14:textId="77777777" w:rsidR="00E360FF" w:rsidRPr="006157C0" w:rsidRDefault="00C81062" w:rsidP="005E5696">
      <w:pPr>
        <w:pStyle w:val="Loendilik"/>
        <w:numPr>
          <w:ilvl w:val="0"/>
          <w:numId w:val="3"/>
        </w:numPr>
        <w:rPr>
          <w:lang w:val="et-EE"/>
        </w:rPr>
      </w:pPr>
      <w:r w:rsidRPr="006157C0">
        <w:rPr>
          <w:b/>
          <w:bCs/>
          <w:lang w:val="et-EE"/>
        </w:rPr>
        <w:t>v</w:t>
      </w:r>
      <w:r w:rsidR="00605E27" w:rsidRPr="006157C0">
        <w:rPr>
          <w:b/>
          <w:bCs/>
          <w:lang w:val="et-EE"/>
        </w:rPr>
        <w:t>älisriikide kodanike relvaload</w:t>
      </w:r>
      <w:r w:rsidR="00605E27" w:rsidRPr="006157C0">
        <w:rPr>
          <w:lang w:val="et-EE"/>
        </w:rPr>
        <w:t xml:space="preserve">: </w:t>
      </w:r>
      <w:r w:rsidRPr="006157C0">
        <w:rPr>
          <w:lang w:val="et-EE"/>
        </w:rPr>
        <w:t>täiendatakse sätteid, mis välistavad relvalubade väljastamise isikutele, kes võivad kujutada ohtu Eesti julgeolekule või avalikule korrale. Muudatus tugevdab riigi sisejulgeolekut ja kontrollimehhanisme.</w:t>
      </w:r>
    </w:p>
    <w:p w14:paraId="3997F340" w14:textId="0EBFC1AF" w:rsidR="00605E27" w:rsidRPr="006157C0" w:rsidRDefault="00C81062" w:rsidP="005E5696">
      <w:pPr>
        <w:pStyle w:val="Loendilik"/>
        <w:numPr>
          <w:ilvl w:val="0"/>
          <w:numId w:val="3"/>
        </w:numPr>
        <w:rPr>
          <w:lang w:val="et-EE"/>
        </w:rPr>
      </w:pPr>
      <w:r w:rsidRPr="006157C0">
        <w:rPr>
          <w:b/>
          <w:bCs/>
          <w:lang w:val="et-EE"/>
        </w:rPr>
        <w:t>a</w:t>
      </w:r>
      <w:r w:rsidR="00605E27" w:rsidRPr="006157C0">
        <w:rPr>
          <w:b/>
          <w:bCs/>
          <w:lang w:val="et-EE"/>
        </w:rPr>
        <w:t>ntiik- ja laskekõlbmatud relvad</w:t>
      </w:r>
      <w:r w:rsidR="00605E27" w:rsidRPr="006157C0">
        <w:rPr>
          <w:lang w:val="et-EE"/>
        </w:rPr>
        <w:t>: reguleeritakse üheselt nende käitlemi</w:t>
      </w:r>
      <w:r w:rsidRPr="006157C0">
        <w:rPr>
          <w:lang w:val="et-EE"/>
        </w:rPr>
        <w:t>se nõuded, mis vähendab õiguslikku ebaselgust ja tagab nende ohutu kasutamise ning säilitamise</w:t>
      </w:r>
      <w:r w:rsidR="00605E27" w:rsidRPr="006157C0">
        <w:rPr>
          <w:lang w:val="et-EE"/>
        </w:rPr>
        <w:t>.</w:t>
      </w:r>
    </w:p>
    <w:p w14:paraId="155BA55C" w14:textId="04F1C807" w:rsidR="00605E27" w:rsidRPr="006157C0" w:rsidRDefault="00C81062" w:rsidP="005E5696">
      <w:pPr>
        <w:pStyle w:val="Loendilik"/>
        <w:numPr>
          <w:ilvl w:val="0"/>
          <w:numId w:val="3"/>
        </w:numPr>
        <w:rPr>
          <w:lang w:val="et-EE"/>
        </w:rPr>
      </w:pPr>
      <w:r w:rsidRPr="006157C0">
        <w:rPr>
          <w:b/>
          <w:bCs/>
          <w:lang w:val="et-EE"/>
        </w:rPr>
        <w:t>t</w:t>
      </w:r>
      <w:r w:rsidR="00605E27" w:rsidRPr="006157C0">
        <w:rPr>
          <w:b/>
          <w:bCs/>
          <w:lang w:val="et-EE"/>
        </w:rPr>
        <w:t>ähtaegade muudatused</w:t>
      </w:r>
      <w:r w:rsidR="00605E27" w:rsidRPr="006157C0">
        <w:rPr>
          <w:lang w:val="et-EE"/>
        </w:rPr>
        <w:t>: pikendatakse pärandrelva</w:t>
      </w:r>
      <w:r w:rsidR="001A5DBA">
        <w:rPr>
          <w:lang w:val="et-EE"/>
        </w:rPr>
        <w:t>le relva- või võõrandamisloa taotlemise</w:t>
      </w:r>
      <w:r w:rsidR="00605E27" w:rsidRPr="006157C0">
        <w:rPr>
          <w:lang w:val="et-EE"/>
        </w:rPr>
        <w:t xml:space="preserve">, </w:t>
      </w:r>
      <w:r w:rsidR="001A5DBA" w:rsidRPr="006157C0">
        <w:rPr>
          <w:lang w:val="et-EE"/>
        </w:rPr>
        <w:t>relvasoetamis</w:t>
      </w:r>
      <w:r w:rsidR="001A5DBA">
        <w:rPr>
          <w:lang w:val="et-EE"/>
        </w:rPr>
        <w:t>loa kehtivuse</w:t>
      </w:r>
      <w:r w:rsidR="001A5DBA" w:rsidRPr="006157C0">
        <w:rPr>
          <w:lang w:val="et-EE"/>
        </w:rPr>
        <w:t xml:space="preserve"> </w:t>
      </w:r>
      <w:r w:rsidR="00605E27" w:rsidRPr="006157C0">
        <w:rPr>
          <w:lang w:val="et-EE"/>
        </w:rPr>
        <w:t xml:space="preserve">ja </w:t>
      </w:r>
      <w:r w:rsidR="001A5DBA">
        <w:rPr>
          <w:lang w:val="et-EE"/>
        </w:rPr>
        <w:t xml:space="preserve">teisest riigist soetatud tulirelva </w:t>
      </w:r>
      <w:r w:rsidR="00605E27" w:rsidRPr="006157C0">
        <w:rPr>
          <w:lang w:val="et-EE"/>
        </w:rPr>
        <w:t>registreerimise</w:t>
      </w:r>
      <w:r w:rsidR="00DE3F75">
        <w:rPr>
          <w:lang w:val="et-EE"/>
        </w:rPr>
        <w:t xml:space="preserve"> </w:t>
      </w:r>
      <w:r w:rsidR="00DE3F75" w:rsidRPr="006157C0">
        <w:rPr>
          <w:lang w:val="et-EE"/>
        </w:rPr>
        <w:t>tähtaegu</w:t>
      </w:r>
      <w:r w:rsidR="00605E27" w:rsidRPr="006157C0">
        <w:rPr>
          <w:lang w:val="et-EE"/>
        </w:rPr>
        <w:t>, tagades õiguskindluse ja proportsionaalsuse</w:t>
      </w:r>
      <w:r w:rsidRPr="006157C0">
        <w:rPr>
          <w:lang w:val="et-EE"/>
        </w:rPr>
        <w:t xml:space="preserve"> ning vähendades halduskoormust nii relvaomanikele kui ka ametiasutustele</w:t>
      </w:r>
      <w:r w:rsidR="00605E27" w:rsidRPr="006157C0">
        <w:rPr>
          <w:lang w:val="et-EE"/>
        </w:rPr>
        <w:t>.</w:t>
      </w:r>
    </w:p>
    <w:p w14:paraId="4B8A38D8" w14:textId="77777777" w:rsidR="002C0924" w:rsidRPr="006157C0" w:rsidRDefault="002C0924" w:rsidP="00A83F3F">
      <w:pPr>
        <w:rPr>
          <w:lang w:val="et-EE"/>
        </w:rPr>
      </w:pPr>
    </w:p>
    <w:p w14:paraId="4780F825" w14:textId="55557C31" w:rsidR="138FADF1" w:rsidRPr="006157C0" w:rsidRDefault="00EA2AA5" w:rsidP="00A83F3F">
      <w:pPr>
        <w:rPr>
          <w:lang w:val="et-EE"/>
        </w:rPr>
      </w:pPr>
      <w:r w:rsidRPr="006157C0">
        <w:rPr>
          <w:lang w:val="et-EE"/>
        </w:rPr>
        <w:t xml:space="preserve">Eelnõu </w:t>
      </w:r>
      <w:r w:rsidR="00E360FF" w:rsidRPr="006157C0">
        <w:rPr>
          <w:lang w:val="et-EE"/>
        </w:rPr>
        <w:t xml:space="preserve">kaasajastab </w:t>
      </w:r>
      <w:r w:rsidR="00132C7F" w:rsidRPr="006157C0">
        <w:rPr>
          <w:lang w:val="et-EE"/>
        </w:rPr>
        <w:t>RelvS-i</w:t>
      </w:r>
      <w:r w:rsidRPr="006157C0">
        <w:rPr>
          <w:lang w:val="et-EE"/>
        </w:rPr>
        <w:t>, muutes selle tasakaalustatumaks ja tõhusamaks, toetades nii turvalisust, õigusselgust kui ka relvakultuuri arengut Eestis.</w:t>
      </w:r>
    </w:p>
    <w:p w14:paraId="677FC7F4" w14:textId="77777777" w:rsidR="00BB0007" w:rsidRPr="006157C0" w:rsidRDefault="00BB0007" w:rsidP="00A83F3F">
      <w:pPr>
        <w:rPr>
          <w:lang w:val="et-EE"/>
        </w:rPr>
      </w:pPr>
    </w:p>
    <w:p w14:paraId="08D6EA8E" w14:textId="6D1AAC23" w:rsidR="00C95C2A" w:rsidRPr="006157C0" w:rsidRDefault="00C95C2A" w:rsidP="00A83F3F">
      <w:pPr>
        <w:pStyle w:val="Pealkiri2"/>
        <w:rPr>
          <w:lang w:val="et-EE"/>
        </w:rPr>
      </w:pPr>
      <w:bookmarkStart w:id="36" w:name="_Toc216952597"/>
      <w:commentRangeStart w:id="37"/>
      <w:commentRangeStart w:id="38"/>
      <w:r w:rsidRPr="3865D698">
        <w:rPr>
          <w:lang w:val="et-EE"/>
        </w:rPr>
        <w:t>2.3. Eelnõu põhiseaduspärasus</w:t>
      </w:r>
      <w:bookmarkEnd w:id="36"/>
      <w:commentRangeEnd w:id="37"/>
      <w:r>
        <w:commentReference w:id="37"/>
      </w:r>
      <w:commentRangeEnd w:id="38"/>
      <w:r>
        <w:commentReference w:id="38"/>
      </w:r>
    </w:p>
    <w:p w14:paraId="330B6B6A" w14:textId="77777777" w:rsidR="002C0924" w:rsidRPr="006157C0" w:rsidRDefault="002C0924" w:rsidP="00A83F3F">
      <w:pPr>
        <w:rPr>
          <w:lang w:val="et-EE"/>
        </w:rPr>
      </w:pPr>
    </w:p>
    <w:p w14:paraId="6AF604E3" w14:textId="50D67814" w:rsidR="002617FB" w:rsidRDefault="00985A4E" w:rsidP="00A83F3F">
      <w:pPr>
        <w:rPr>
          <w:lang w:val="et-EE"/>
        </w:rPr>
      </w:pPr>
      <w:r w:rsidRPr="006157C0">
        <w:rPr>
          <w:lang w:val="et-EE"/>
        </w:rPr>
        <w:t xml:space="preserve">Relvade ja laskemoona käitlemise tingimuste ning järelevalve reguleerimine kuulub riigi pädevusse seoses avaliku korra, riigi julgeoleku ning isikute elu ja tervise kaitsega (PS §-d 13, 14, 16, </w:t>
      </w:r>
      <w:r w:rsidR="002617FB">
        <w:rPr>
          <w:lang w:val="et-EE"/>
        </w:rPr>
        <w:t xml:space="preserve">28, </w:t>
      </w:r>
      <w:r w:rsidRPr="006157C0">
        <w:rPr>
          <w:lang w:val="et-EE"/>
        </w:rPr>
        <w:t xml:space="preserve">65 p 1). </w:t>
      </w:r>
      <w:proofErr w:type="spellStart"/>
      <w:r w:rsidRPr="006157C0">
        <w:rPr>
          <w:lang w:val="et-EE"/>
        </w:rPr>
        <w:t>PS-i</w:t>
      </w:r>
      <w:proofErr w:type="spellEnd"/>
      <w:r w:rsidRPr="006157C0">
        <w:rPr>
          <w:lang w:val="et-EE"/>
        </w:rPr>
        <w:t xml:space="preserve"> § 123 lõike 2 kohaselt </w:t>
      </w:r>
      <w:r w:rsidR="002617FB">
        <w:rPr>
          <w:lang w:val="et-EE"/>
        </w:rPr>
        <w:t>peavad</w:t>
      </w:r>
      <w:r w:rsidRPr="006157C0">
        <w:rPr>
          <w:lang w:val="et-EE"/>
        </w:rPr>
        <w:t xml:space="preserve"> Eesti seadused </w:t>
      </w:r>
      <w:r w:rsidR="002617FB">
        <w:rPr>
          <w:lang w:val="et-EE"/>
        </w:rPr>
        <w:t>olema kooskõlas</w:t>
      </w:r>
      <w:r w:rsidRPr="006157C0">
        <w:rPr>
          <w:lang w:val="et-EE"/>
        </w:rPr>
        <w:t xml:space="preserve"> EL-i õigusest tulenevate kohustustega</w:t>
      </w:r>
      <w:r w:rsidR="002617FB">
        <w:rPr>
          <w:lang w:val="et-EE"/>
        </w:rPr>
        <w:t>, sest Eesti Vabariik on E</w:t>
      </w:r>
      <w:r w:rsidR="00CF15B0">
        <w:rPr>
          <w:lang w:val="et-EE"/>
        </w:rPr>
        <w:t>L-i</w:t>
      </w:r>
      <w:r w:rsidR="002617FB">
        <w:rPr>
          <w:lang w:val="et-EE"/>
        </w:rPr>
        <w:t xml:space="preserve"> liige</w:t>
      </w:r>
      <w:r w:rsidRPr="006157C0">
        <w:rPr>
          <w:lang w:val="et-EE"/>
        </w:rPr>
        <w:t>.</w:t>
      </w:r>
    </w:p>
    <w:p w14:paraId="78B623AB" w14:textId="77777777" w:rsidR="002617FB" w:rsidRDefault="002617FB" w:rsidP="00A83F3F">
      <w:pPr>
        <w:rPr>
          <w:lang w:val="et-EE"/>
        </w:rPr>
      </w:pPr>
    </w:p>
    <w:p w14:paraId="13FF9C8A" w14:textId="59834753" w:rsidR="00985A4E" w:rsidRPr="006157C0" w:rsidRDefault="00985A4E" w:rsidP="00A83F3F">
      <w:pPr>
        <w:rPr>
          <w:lang w:val="et-EE"/>
        </w:rPr>
      </w:pPr>
      <w:r w:rsidRPr="006157C0">
        <w:rPr>
          <w:lang w:val="et-EE"/>
        </w:rPr>
        <w:t xml:space="preserve">Eelnõus sisalduvad lahendused, </w:t>
      </w:r>
      <w:r w:rsidRPr="00436807">
        <w:rPr>
          <w:lang w:val="et-EE"/>
        </w:rPr>
        <w:t>s</w:t>
      </w:r>
      <w:r w:rsidR="0029175E">
        <w:rPr>
          <w:lang w:val="et-EE"/>
        </w:rPr>
        <w:t>ealhulgas</w:t>
      </w:r>
      <w:r w:rsidRPr="006157C0">
        <w:rPr>
          <w:lang w:val="et-EE"/>
        </w:rPr>
        <w:t xml:space="preserve"> laskemoona mõiste täpsustamine ja antiik- ning laskekõlbmatute relvade käsitlemine, on suunatud just EL-i õigusega kooskõla tagamisele ning on seega kooskõlas </w:t>
      </w:r>
      <w:proofErr w:type="spellStart"/>
      <w:r w:rsidRPr="006157C0">
        <w:rPr>
          <w:lang w:val="et-EE"/>
        </w:rPr>
        <w:t>PS-i</w:t>
      </w:r>
      <w:proofErr w:type="spellEnd"/>
      <w:r w:rsidRPr="006157C0">
        <w:rPr>
          <w:lang w:val="et-EE"/>
        </w:rPr>
        <w:t xml:space="preserve"> §-st 123 tuleneva kohustusega.</w:t>
      </w:r>
    </w:p>
    <w:p w14:paraId="65F4EA61" w14:textId="77777777" w:rsidR="00985A4E" w:rsidRPr="006157C0" w:rsidRDefault="00985A4E" w:rsidP="00A83F3F">
      <w:pPr>
        <w:rPr>
          <w:lang w:val="et-EE"/>
        </w:rPr>
      </w:pPr>
    </w:p>
    <w:p w14:paraId="2140F4B2" w14:textId="77777777" w:rsidR="00985A4E" w:rsidRPr="006157C0" w:rsidRDefault="00985A4E" w:rsidP="00A83F3F">
      <w:pPr>
        <w:rPr>
          <w:lang w:val="et-EE"/>
        </w:rPr>
      </w:pPr>
      <w:r w:rsidRPr="006157C0">
        <w:rPr>
          <w:lang w:val="et-EE"/>
        </w:rPr>
        <w:t>Eelnõuga kavandatavad muudatused võivad riivata eelkõige järgmisi PS-s sätestatud põhiõigusi:</w:t>
      </w:r>
    </w:p>
    <w:p w14:paraId="53F81BE4" w14:textId="77777777" w:rsidR="00985A4E" w:rsidRPr="006157C0" w:rsidRDefault="00985A4E" w:rsidP="005E5696">
      <w:pPr>
        <w:pStyle w:val="Loendilik"/>
        <w:numPr>
          <w:ilvl w:val="0"/>
          <w:numId w:val="4"/>
        </w:numPr>
        <w:rPr>
          <w:lang w:val="et-EE"/>
        </w:rPr>
      </w:pPr>
      <w:r w:rsidRPr="006157C0">
        <w:rPr>
          <w:b/>
          <w:lang w:val="et-EE"/>
        </w:rPr>
        <w:t>omandipõhiõigus</w:t>
      </w:r>
      <w:r w:rsidRPr="006157C0">
        <w:rPr>
          <w:lang w:val="et-EE"/>
        </w:rPr>
        <w:t xml:space="preserve"> (PS § 32) – relv ja laskemoon on käsitatavad varana; nende soetamise, valdamise, kasutamise, hoiustamise ja võõrandamise tingimused ning tähtajad mõjutavad isiku õigust oma vara vabalt vallata, kasutada ja käsutada;</w:t>
      </w:r>
    </w:p>
    <w:p w14:paraId="7052E1C0" w14:textId="0CDAA6EE" w:rsidR="00985A4E" w:rsidRPr="006157C0" w:rsidRDefault="00985A4E" w:rsidP="005E5696">
      <w:pPr>
        <w:pStyle w:val="Loendilik"/>
        <w:numPr>
          <w:ilvl w:val="0"/>
          <w:numId w:val="4"/>
        </w:numPr>
        <w:rPr>
          <w:lang w:val="et-EE"/>
        </w:rPr>
      </w:pPr>
      <w:r w:rsidRPr="006157C0">
        <w:rPr>
          <w:b/>
          <w:lang w:val="et-EE"/>
        </w:rPr>
        <w:t>ettevõtlusvabadus</w:t>
      </w:r>
      <w:r w:rsidRPr="006157C0">
        <w:rPr>
          <w:lang w:val="et-EE"/>
        </w:rPr>
        <w:t xml:space="preserve"> (PS § 31) – relvakaupmeeste, lasketiirude ja relvakollektsioonide pidajate tegevus on ettevõtlus, millele </w:t>
      </w:r>
      <w:r w:rsidR="00BB0007" w:rsidRPr="006157C0">
        <w:rPr>
          <w:lang w:val="et-EE"/>
        </w:rPr>
        <w:t>piirangu</w:t>
      </w:r>
      <w:r w:rsidR="00436807" w:rsidRPr="006157C0">
        <w:rPr>
          <w:lang w:val="et-EE"/>
        </w:rPr>
        <w:t>te</w:t>
      </w:r>
      <w:r w:rsidR="00BB0007" w:rsidRPr="006157C0">
        <w:rPr>
          <w:lang w:val="et-EE"/>
        </w:rPr>
        <w:t xml:space="preserve"> </w:t>
      </w:r>
      <w:r w:rsidRPr="006157C0">
        <w:rPr>
          <w:lang w:val="et-EE"/>
        </w:rPr>
        <w:t>seadmisega riivatakse ettevõtlusvabadust;</w:t>
      </w:r>
    </w:p>
    <w:p w14:paraId="36AB807B" w14:textId="1740D127" w:rsidR="00985A4E" w:rsidRPr="006157C0" w:rsidRDefault="00985A4E" w:rsidP="005E5696">
      <w:pPr>
        <w:pStyle w:val="Loendilik"/>
        <w:numPr>
          <w:ilvl w:val="0"/>
          <w:numId w:val="4"/>
        </w:numPr>
        <w:rPr>
          <w:lang w:val="et-EE"/>
        </w:rPr>
      </w:pPr>
      <w:r w:rsidRPr="006157C0">
        <w:rPr>
          <w:b/>
          <w:lang w:val="et-EE"/>
        </w:rPr>
        <w:t>õigus era- ja perekonnaelu puutumatusele ning isikuandmete kaitsele</w:t>
      </w:r>
      <w:r w:rsidRPr="006157C0">
        <w:rPr>
          <w:lang w:val="et-EE"/>
        </w:rPr>
        <w:t xml:space="preserve"> (PS § 26 ja § 43) – relvaregistri pidamine, uue kriminaalpolitsei alamregistri loomine ning relvaomanike ja relvade kohta andmete kogumine ja töötlemine mõjutab isiku õigust eraelu ja </w:t>
      </w:r>
      <w:r w:rsidR="0020490C">
        <w:rPr>
          <w:lang w:val="et-EE"/>
        </w:rPr>
        <w:t>isiku</w:t>
      </w:r>
      <w:r w:rsidRPr="006157C0">
        <w:rPr>
          <w:lang w:val="et-EE"/>
        </w:rPr>
        <w:t>andme</w:t>
      </w:r>
      <w:r w:rsidR="0020490C">
        <w:rPr>
          <w:lang w:val="et-EE"/>
        </w:rPr>
        <w:t xml:space="preserve">te </w:t>
      </w:r>
      <w:r w:rsidRPr="006157C0">
        <w:rPr>
          <w:lang w:val="et-EE"/>
        </w:rPr>
        <w:t>kaitsele;</w:t>
      </w:r>
    </w:p>
    <w:p w14:paraId="6C6CC0BA" w14:textId="77777777" w:rsidR="00985A4E" w:rsidRPr="006157C0" w:rsidRDefault="00985A4E" w:rsidP="005E5696">
      <w:pPr>
        <w:pStyle w:val="Loendilik"/>
        <w:numPr>
          <w:ilvl w:val="0"/>
          <w:numId w:val="4"/>
        </w:numPr>
        <w:rPr>
          <w:lang w:val="et-EE"/>
        </w:rPr>
      </w:pPr>
      <w:r w:rsidRPr="006157C0">
        <w:rPr>
          <w:b/>
          <w:lang w:val="et-EE"/>
        </w:rPr>
        <w:lastRenderedPageBreak/>
        <w:t>võrdse kohtlemise põhimõte</w:t>
      </w:r>
      <w:r w:rsidRPr="006157C0">
        <w:rPr>
          <w:lang w:val="et-EE"/>
        </w:rPr>
        <w:t xml:space="preserve"> (PS § 12) – erinev kohtlemine nt Eesti kodanike, EL/NATO liikmesriikide kodanike ja teiste välisriikide kodanike vahel, samuti erinevad nõuded alaealistele ja täisealistele, kollektsionääridele eri mahtudes jne;</w:t>
      </w:r>
    </w:p>
    <w:p w14:paraId="232A9BCE" w14:textId="66D3A6CA" w:rsidR="00985A4E" w:rsidRPr="006157C0" w:rsidRDefault="00985A4E" w:rsidP="005E5696">
      <w:pPr>
        <w:pStyle w:val="Loendilik"/>
        <w:numPr>
          <w:ilvl w:val="0"/>
          <w:numId w:val="4"/>
        </w:numPr>
        <w:rPr>
          <w:lang w:val="et-EE"/>
        </w:rPr>
      </w:pPr>
      <w:r w:rsidRPr="006157C0">
        <w:rPr>
          <w:b/>
          <w:lang w:val="et-EE"/>
        </w:rPr>
        <w:t>vaba eneseteostuse õigus</w:t>
      </w:r>
      <w:r w:rsidRPr="006157C0">
        <w:rPr>
          <w:lang w:val="et-EE"/>
        </w:rPr>
        <w:t xml:space="preserve"> (PS § 19) – relva omamine ja kasutamine jahi, spordi või enese ja vara kaitse eesmärgil on käsitatav isiku eneseteostusena; Riigikohtu ja õiguskantsleri praktikas on relvaloa saamisele seatud piiranguid käsitatud </w:t>
      </w:r>
      <w:proofErr w:type="spellStart"/>
      <w:r w:rsidRPr="006157C0">
        <w:rPr>
          <w:lang w:val="et-EE"/>
        </w:rPr>
        <w:t>PS-i</w:t>
      </w:r>
      <w:proofErr w:type="spellEnd"/>
      <w:r w:rsidRPr="006157C0">
        <w:rPr>
          <w:lang w:val="et-EE"/>
        </w:rPr>
        <w:t xml:space="preserve"> § 19 kaudu kaitstava tegevuse riivena</w:t>
      </w:r>
      <w:r w:rsidRPr="006157C0">
        <w:rPr>
          <w:rStyle w:val="Allmrkuseviide"/>
          <w:bCs/>
          <w:szCs w:val="24"/>
          <w:lang w:val="et-EE"/>
        </w:rPr>
        <w:footnoteReference w:id="10"/>
      </w:r>
      <w:r w:rsidRPr="006157C0">
        <w:rPr>
          <w:lang w:val="et-EE"/>
        </w:rPr>
        <w:t>.</w:t>
      </w:r>
    </w:p>
    <w:p w14:paraId="7C836970" w14:textId="77777777" w:rsidR="00985A4E" w:rsidRPr="006157C0" w:rsidRDefault="00985A4E" w:rsidP="00A83F3F">
      <w:pPr>
        <w:rPr>
          <w:lang w:val="et-EE"/>
        </w:rPr>
      </w:pPr>
    </w:p>
    <w:p w14:paraId="34A7E79B" w14:textId="604CE939" w:rsidR="00985A4E" w:rsidRPr="006157C0" w:rsidRDefault="00985A4E" w:rsidP="00A83F3F">
      <w:pPr>
        <w:rPr>
          <w:lang w:val="et-EE"/>
        </w:rPr>
      </w:pPr>
      <w:r w:rsidRPr="006157C0">
        <w:rPr>
          <w:lang w:val="et-EE"/>
        </w:rPr>
        <w:t xml:space="preserve">Samal ajal on relvade käitlemise ohutuse tagamine tihedalt seotud </w:t>
      </w:r>
      <w:proofErr w:type="spellStart"/>
      <w:r w:rsidRPr="006157C0">
        <w:rPr>
          <w:lang w:val="et-EE"/>
        </w:rPr>
        <w:t>PS-i</w:t>
      </w:r>
      <w:proofErr w:type="spellEnd"/>
      <w:r w:rsidRPr="006157C0">
        <w:rPr>
          <w:lang w:val="et-EE"/>
        </w:rPr>
        <w:t xml:space="preserve"> §-st 16 tuleneva õigusega elule ja </w:t>
      </w:r>
      <w:proofErr w:type="spellStart"/>
      <w:r w:rsidRPr="006157C0">
        <w:rPr>
          <w:lang w:val="et-EE"/>
        </w:rPr>
        <w:t>inimväärikusele</w:t>
      </w:r>
      <w:proofErr w:type="spellEnd"/>
      <w:r w:rsidRPr="006157C0">
        <w:rPr>
          <w:lang w:val="et-EE"/>
        </w:rPr>
        <w:t xml:space="preserve"> ning riigi üldise kohustusega kaitsta igaühe õigusi ja vabadusi (PS § 13 ja § 14). Relvade käitlemise regulatsioon kaitseb seega lisaks relvaomanike õigustele ka teiste isikute põhiõigusi.</w:t>
      </w:r>
    </w:p>
    <w:p w14:paraId="6CFDDF46" w14:textId="77777777" w:rsidR="00985A4E" w:rsidRPr="006157C0" w:rsidRDefault="00985A4E" w:rsidP="00A83F3F">
      <w:pPr>
        <w:rPr>
          <w:lang w:val="et-EE"/>
        </w:rPr>
      </w:pPr>
    </w:p>
    <w:p w14:paraId="286D00DF" w14:textId="662979D5" w:rsidR="00985A4E" w:rsidRPr="006157C0" w:rsidRDefault="00985A4E" w:rsidP="00A83F3F">
      <w:pPr>
        <w:rPr>
          <w:lang w:val="et-EE"/>
        </w:rPr>
      </w:pPr>
      <w:proofErr w:type="spellStart"/>
      <w:r w:rsidRPr="006157C0">
        <w:rPr>
          <w:lang w:val="et-EE"/>
        </w:rPr>
        <w:t>PS-i</w:t>
      </w:r>
      <w:proofErr w:type="spellEnd"/>
      <w:r w:rsidRPr="006157C0">
        <w:rPr>
          <w:lang w:val="et-EE"/>
        </w:rPr>
        <w:t xml:space="preserve"> § 11 järgi võib põhiõigusi piirata üksnes kooskõlas põhiseadusega, selline piirang peab olema demokraatlikus ühiskonnas vajalik ning vastama proportsionaalsuse põhimõttele. Järgnevalt hinnatakse olulisemate muudatusrühmade puhul riive eesmärki, sobivust, vajalikkust ja mõõdukust.</w:t>
      </w:r>
    </w:p>
    <w:p w14:paraId="1F67F5B0" w14:textId="77777777" w:rsidR="00985A4E" w:rsidRPr="006157C0" w:rsidRDefault="00985A4E" w:rsidP="00A83F3F">
      <w:pPr>
        <w:rPr>
          <w:lang w:val="et-EE"/>
        </w:rPr>
      </w:pPr>
    </w:p>
    <w:p w14:paraId="536B6A2A" w14:textId="4BD7C459" w:rsidR="00985A4E" w:rsidRPr="006157C0" w:rsidRDefault="00985A4E" w:rsidP="00A83F3F">
      <w:pPr>
        <w:pStyle w:val="Pealkiri3"/>
        <w:rPr>
          <w:rFonts w:ascii="Times New Roman" w:hAnsi="Times New Roman" w:cs="Times New Roman"/>
          <w:lang w:val="et-EE"/>
        </w:rPr>
      </w:pPr>
      <w:bookmarkStart w:id="39" w:name="_Toc216952598"/>
      <w:r w:rsidRPr="006157C0">
        <w:rPr>
          <w:lang w:val="et-EE"/>
        </w:rPr>
        <w:t>2.3.</w:t>
      </w:r>
      <w:r w:rsidRPr="006157C0">
        <w:rPr>
          <w:rFonts w:ascii="Times New Roman" w:hAnsi="Times New Roman" w:cs="Times New Roman"/>
          <w:lang w:val="et-EE"/>
        </w:rPr>
        <w:t>1 Relva mõiste, kasutamise ja hoiatuslasu täpsustamine</w:t>
      </w:r>
      <w:bookmarkEnd w:id="39"/>
    </w:p>
    <w:p w14:paraId="02C36C8B" w14:textId="77777777" w:rsidR="00985A4E" w:rsidRPr="006157C0" w:rsidRDefault="00985A4E" w:rsidP="00A83F3F">
      <w:pPr>
        <w:rPr>
          <w:lang w:val="et-EE"/>
        </w:rPr>
      </w:pPr>
    </w:p>
    <w:p w14:paraId="27E024D4" w14:textId="48D8CB08" w:rsidR="00A30D62" w:rsidRPr="00A30D62" w:rsidRDefault="00A30D62" w:rsidP="00A30D62">
      <w:pPr>
        <w:rPr>
          <w:lang w:val="et-EE"/>
        </w:rPr>
      </w:pPr>
      <w:r w:rsidRPr="00A30D62">
        <w:rPr>
          <w:lang w:val="et-EE"/>
        </w:rPr>
        <w:t>Eelnõuga kavandatavad muudatused ei too relvaomanikele kaasa uusi sisulisi piiranguid, vaid täpsustavad kehtiva õiguse mõisteid ja kasutusviise. Muudatused hõlmavad järgmisi põhipunkte:</w:t>
      </w:r>
    </w:p>
    <w:p w14:paraId="3EF45267" w14:textId="5BFE67FA" w:rsidR="00A30D62" w:rsidRPr="00AA7FAE" w:rsidRDefault="00A30D62" w:rsidP="00173DF1">
      <w:pPr>
        <w:pStyle w:val="Loendilik"/>
        <w:numPr>
          <w:ilvl w:val="0"/>
          <w:numId w:val="66"/>
        </w:numPr>
        <w:rPr>
          <w:lang w:val="et-EE"/>
        </w:rPr>
      </w:pPr>
      <w:r w:rsidRPr="00AA7FAE">
        <w:rPr>
          <w:lang w:val="et-EE"/>
        </w:rPr>
        <w:t>relva mõiste selgem määratlemine – relvade definitsiooni täiendatakse, et see hõlmaks üheselt ka sõjarelvi. Täpsustus välistab võimaliku tõlgendusruumi, kuid ei muuda senist regulatiivset lähenemist.</w:t>
      </w:r>
    </w:p>
    <w:p w14:paraId="3E0A1E32" w14:textId="73C4777D" w:rsidR="00A30D62" w:rsidRPr="00AA7FAE" w:rsidRDefault="00A30D62" w:rsidP="00173DF1">
      <w:pPr>
        <w:pStyle w:val="Loendilik"/>
        <w:numPr>
          <w:ilvl w:val="0"/>
          <w:numId w:val="65"/>
        </w:numPr>
        <w:rPr>
          <w:lang w:val="et-EE"/>
        </w:rPr>
      </w:pPr>
      <w:r w:rsidRPr="00AA7FAE">
        <w:rPr>
          <w:lang w:val="et-EE"/>
        </w:rPr>
        <w:t>relva kasutamise sidumine käitlemise mõistega – „relva kasutamine“ tuuakse selgelt relva käitlemise alla, tagades kooskõla seaduse üldise ülesehitusega ning vältides erinevate mõistete paralleelset tõlgendamist.</w:t>
      </w:r>
    </w:p>
    <w:p w14:paraId="253549C5" w14:textId="77777777" w:rsidR="00A30D62" w:rsidRPr="00AA7FAE" w:rsidRDefault="00A30D62" w:rsidP="00173DF1">
      <w:pPr>
        <w:pStyle w:val="Loendilik"/>
        <w:numPr>
          <w:ilvl w:val="0"/>
          <w:numId w:val="64"/>
        </w:numPr>
        <w:rPr>
          <w:lang w:val="et-EE"/>
        </w:rPr>
      </w:pPr>
      <w:r w:rsidRPr="00AA7FAE">
        <w:rPr>
          <w:lang w:val="et-EE"/>
        </w:rPr>
        <w:t>hoiatuslasu käsitlemine relva kasutamise erivormina – hoiatuslask sätestatakse selgesõnaliselt relva kasutamise ühe liigina, mis ühtlustab praktikat ja loob õigusselguse, kuid ei sea täiendavaid kohustusi ega kitsendusi.</w:t>
      </w:r>
    </w:p>
    <w:p w14:paraId="085BC9BC" w14:textId="77777777" w:rsidR="00A30D62" w:rsidRPr="00A30D62" w:rsidRDefault="00A30D62" w:rsidP="00A30D62">
      <w:pPr>
        <w:rPr>
          <w:lang w:val="et-EE"/>
        </w:rPr>
      </w:pPr>
    </w:p>
    <w:p w14:paraId="2A15A786" w14:textId="08CCE1F8" w:rsidR="00985A4E" w:rsidRPr="006157C0" w:rsidRDefault="00985A4E" w:rsidP="00A83F3F">
      <w:pPr>
        <w:rPr>
          <w:lang w:val="et-EE"/>
        </w:rPr>
      </w:pPr>
      <w:r w:rsidRPr="006157C0">
        <w:rPr>
          <w:lang w:val="et-EE"/>
        </w:rPr>
        <w:t>Need muudatused:</w:t>
      </w:r>
    </w:p>
    <w:p w14:paraId="1BC89074" w14:textId="3CB71CD3" w:rsidR="00985A4E" w:rsidRPr="006157C0" w:rsidRDefault="00985A4E" w:rsidP="005E5696">
      <w:pPr>
        <w:pStyle w:val="Loendilik"/>
        <w:numPr>
          <w:ilvl w:val="0"/>
          <w:numId w:val="5"/>
        </w:numPr>
        <w:rPr>
          <w:lang w:val="et-EE"/>
        </w:rPr>
      </w:pPr>
      <w:r w:rsidRPr="006157C0">
        <w:rPr>
          <w:lang w:val="et-EE"/>
        </w:rPr>
        <w:t>suurendavad õigusselgust (PS § 13, § 14)</w:t>
      </w:r>
      <w:r w:rsidR="00C32D4D">
        <w:rPr>
          <w:lang w:val="et-EE"/>
        </w:rPr>
        <w:t>;</w:t>
      </w:r>
    </w:p>
    <w:p w14:paraId="785A84A2" w14:textId="2E41E389" w:rsidR="00985A4E" w:rsidRPr="006157C0" w:rsidRDefault="00985A4E" w:rsidP="005E5696">
      <w:pPr>
        <w:pStyle w:val="Loendilik"/>
        <w:numPr>
          <w:ilvl w:val="0"/>
          <w:numId w:val="5"/>
        </w:numPr>
        <w:rPr>
          <w:lang w:val="et-EE"/>
        </w:rPr>
      </w:pPr>
      <w:r w:rsidRPr="006157C0">
        <w:rPr>
          <w:lang w:val="et-EE"/>
        </w:rPr>
        <w:t>väldivad tõlgenduslikke vaidlusi relva kasutamise hetkel kehtivate kohustuste üle</w:t>
      </w:r>
      <w:r w:rsidR="00C32D4D">
        <w:rPr>
          <w:lang w:val="et-EE"/>
        </w:rPr>
        <w:t>;</w:t>
      </w:r>
    </w:p>
    <w:p w14:paraId="439F3A88" w14:textId="19CAB624" w:rsidR="00985A4E" w:rsidRPr="006157C0" w:rsidRDefault="00985A4E" w:rsidP="005E5696">
      <w:pPr>
        <w:pStyle w:val="Loendilik"/>
        <w:numPr>
          <w:ilvl w:val="0"/>
          <w:numId w:val="5"/>
        </w:numPr>
        <w:rPr>
          <w:lang w:val="et-EE"/>
        </w:rPr>
      </w:pPr>
      <w:r w:rsidRPr="006157C0">
        <w:rPr>
          <w:lang w:val="et-EE"/>
        </w:rPr>
        <w:t>toetavad põhiõiguste ennustatavust ja kohtu- ning halduspraktika ühtsust.</w:t>
      </w:r>
    </w:p>
    <w:p w14:paraId="45D99001" w14:textId="77777777" w:rsidR="00E00C67" w:rsidRDefault="00E00C67" w:rsidP="00A83F3F">
      <w:pPr>
        <w:rPr>
          <w:lang w:val="et-EE"/>
        </w:rPr>
      </w:pPr>
    </w:p>
    <w:p w14:paraId="552AF5B1" w14:textId="00227B1C" w:rsidR="00985A4E" w:rsidRDefault="00A30D62" w:rsidP="00A83F3F">
      <w:pPr>
        <w:rPr>
          <w:lang w:val="et-EE"/>
        </w:rPr>
      </w:pPr>
      <w:r w:rsidRPr="00A30D62">
        <w:rPr>
          <w:lang w:val="et-EE"/>
        </w:rPr>
        <w:lastRenderedPageBreak/>
        <w:t xml:space="preserve">Muudatuste eesmärk </w:t>
      </w:r>
      <w:r>
        <w:rPr>
          <w:lang w:val="et-EE"/>
        </w:rPr>
        <w:t xml:space="preserve">on </w:t>
      </w:r>
      <w:r w:rsidRPr="00A30D62">
        <w:rPr>
          <w:lang w:val="et-EE"/>
        </w:rPr>
        <w:t>korrastada ja täpsustada kehtivaid sätteid, tagades nende ühtse tõlgendamise ning sidususe kogu seaduse regulatsiooniga. Sisulist muutust relvaomanike õiguste või kohustuste osas ei toimu.</w:t>
      </w:r>
    </w:p>
    <w:p w14:paraId="392F1362" w14:textId="77777777" w:rsidR="00A30D62" w:rsidRPr="006157C0" w:rsidRDefault="00A30D62" w:rsidP="00A83F3F">
      <w:pPr>
        <w:rPr>
          <w:lang w:val="et-EE"/>
        </w:rPr>
      </w:pPr>
    </w:p>
    <w:p w14:paraId="4DF85BA1" w14:textId="1B969C00" w:rsidR="00985A4E" w:rsidRPr="006157C0" w:rsidRDefault="00985A4E" w:rsidP="00A83F3F">
      <w:pPr>
        <w:pStyle w:val="Pealkiri3"/>
        <w:rPr>
          <w:rFonts w:ascii="Times New Roman" w:hAnsi="Times New Roman" w:cs="Times New Roman"/>
          <w:lang w:val="et-EE"/>
        </w:rPr>
      </w:pPr>
      <w:bookmarkStart w:id="40" w:name="_Toc216952599"/>
      <w:r w:rsidRPr="006157C0">
        <w:rPr>
          <w:lang w:val="et-EE"/>
        </w:rPr>
        <w:t xml:space="preserve">2.3.2 </w:t>
      </w:r>
      <w:r w:rsidRPr="006157C0">
        <w:rPr>
          <w:rFonts w:ascii="Times New Roman" w:hAnsi="Times New Roman" w:cs="Times New Roman"/>
          <w:lang w:val="et-EE"/>
        </w:rPr>
        <w:t>Antiikrelvad, laskekõlbmatud relvad ja hoidmisnõuded</w:t>
      </w:r>
      <w:bookmarkEnd w:id="40"/>
    </w:p>
    <w:p w14:paraId="2BFFB739" w14:textId="77777777" w:rsidR="00985A4E" w:rsidRPr="006157C0" w:rsidRDefault="00985A4E" w:rsidP="00FA438C">
      <w:pPr>
        <w:rPr>
          <w:lang w:val="et-EE"/>
        </w:rPr>
      </w:pPr>
    </w:p>
    <w:p w14:paraId="4BE02174" w14:textId="4F1F0E5F" w:rsidR="00985A4E" w:rsidRPr="006157C0" w:rsidRDefault="00985A4E" w:rsidP="00FA438C">
      <w:pPr>
        <w:rPr>
          <w:bCs/>
          <w:lang w:val="et-EE"/>
        </w:rPr>
      </w:pPr>
      <w:r w:rsidRPr="006157C0">
        <w:rPr>
          <w:bCs/>
          <w:lang w:val="et-EE"/>
        </w:rPr>
        <w:t>RelvS-i kohaldamisala laiendamine antiikrelvadele ja nende koopiatele ning laskekõlbmatuks muudetud relvadele, lugedes need piiramata tsiviilkäibega relvade hulka, tähendab teatud määral intensiivsemat omandipõhiõiguse riivet (täiendavad vanuse-, registreerimis- või hoiustamisnõuded).</w:t>
      </w:r>
    </w:p>
    <w:p w14:paraId="6E00475B" w14:textId="77777777" w:rsidR="00985A4E" w:rsidRPr="006157C0" w:rsidRDefault="00985A4E" w:rsidP="00FA438C">
      <w:pPr>
        <w:rPr>
          <w:bCs/>
          <w:lang w:val="et-EE"/>
        </w:rPr>
      </w:pPr>
    </w:p>
    <w:p w14:paraId="7070438B" w14:textId="77777777" w:rsidR="00985A4E" w:rsidRPr="006157C0" w:rsidRDefault="00985A4E" w:rsidP="00FA438C">
      <w:pPr>
        <w:rPr>
          <w:bCs/>
          <w:lang w:val="et-EE"/>
        </w:rPr>
      </w:pPr>
      <w:r w:rsidRPr="006157C0">
        <w:rPr>
          <w:bCs/>
          <w:lang w:val="et-EE"/>
        </w:rPr>
        <w:t xml:space="preserve">Riive </w:t>
      </w:r>
      <w:r w:rsidRPr="006157C0">
        <w:rPr>
          <w:b/>
          <w:bCs/>
          <w:lang w:val="et-EE"/>
        </w:rPr>
        <w:t>eesmärk</w:t>
      </w:r>
      <w:r w:rsidRPr="006157C0">
        <w:rPr>
          <w:bCs/>
          <w:lang w:val="et-EE"/>
        </w:rPr>
        <w:t xml:space="preserve"> on:</w:t>
      </w:r>
    </w:p>
    <w:p w14:paraId="1DDC149F" w14:textId="77777777" w:rsidR="00985A4E" w:rsidRPr="006157C0" w:rsidRDefault="00985A4E" w:rsidP="005E5696">
      <w:pPr>
        <w:pStyle w:val="Loendilik"/>
        <w:numPr>
          <w:ilvl w:val="0"/>
          <w:numId w:val="6"/>
        </w:numPr>
        <w:rPr>
          <w:bCs/>
          <w:lang w:val="et-EE"/>
        </w:rPr>
      </w:pPr>
      <w:r w:rsidRPr="006157C0">
        <w:rPr>
          <w:bCs/>
          <w:lang w:val="et-EE"/>
        </w:rPr>
        <w:t>vähendada risk, et antiik- või laskekõlbmatud relvad satuksid kontrollimatult ringlusse ja neid kasutataks kuritegudes;</w:t>
      </w:r>
    </w:p>
    <w:p w14:paraId="1F0FEB9C" w14:textId="162EE48B" w:rsidR="00985A4E" w:rsidRPr="006157C0" w:rsidRDefault="00985A4E" w:rsidP="005E5696">
      <w:pPr>
        <w:pStyle w:val="Loendilik"/>
        <w:numPr>
          <w:ilvl w:val="0"/>
          <w:numId w:val="6"/>
        </w:numPr>
        <w:rPr>
          <w:bCs/>
          <w:lang w:val="et-EE"/>
        </w:rPr>
      </w:pPr>
      <w:r w:rsidRPr="006157C0">
        <w:rPr>
          <w:bCs/>
          <w:lang w:val="et-EE"/>
        </w:rPr>
        <w:t>täita EL-i õiguse nõudeid relvade</w:t>
      </w:r>
      <w:r w:rsidR="005B5434" w:rsidRPr="006157C0">
        <w:rPr>
          <w:bCs/>
          <w:lang w:val="et-EE"/>
        </w:rPr>
        <w:t xml:space="preserve"> käitlemise</w:t>
      </w:r>
      <w:r w:rsidRPr="006157C0">
        <w:rPr>
          <w:bCs/>
          <w:lang w:val="et-EE"/>
        </w:rPr>
        <w:t xml:space="preserve"> järelevalve osas;</w:t>
      </w:r>
    </w:p>
    <w:p w14:paraId="40CE7CF7" w14:textId="4DAA5A5F" w:rsidR="00985A4E" w:rsidRPr="006157C0" w:rsidRDefault="00985A4E" w:rsidP="005E5696">
      <w:pPr>
        <w:pStyle w:val="Loendilik"/>
        <w:numPr>
          <w:ilvl w:val="0"/>
          <w:numId w:val="6"/>
        </w:numPr>
        <w:rPr>
          <w:bCs/>
          <w:lang w:val="et-EE"/>
        </w:rPr>
      </w:pPr>
      <w:r w:rsidRPr="006157C0">
        <w:rPr>
          <w:bCs/>
          <w:lang w:val="et-EE"/>
        </w:rPr>
        <w:t xml:space="preserve">tõsta avalikku turvalisust ja õiguskaitseasutuste järelevalve </w:t>
      </w:r>
      <w:r w:rsidR="00C9307D" w:rsidRPr="006157C0">
        <w:rPr>
          <w:bCs/>
          <w:lang w:val="et-EE"/>
        </w:rPr>
        <w:t>tõhusust</w:t>
      </w:r>
      <w:r w:rsidRPr="006157C0">
        <w:rPr>
          <w:bCs/>
          <w:lang w:val="et-EE"/>
        </w:rPr>
        <w:t>.</w:t>
      </w:r>
    </w:p>
    <w:p w14:paraId="330A2A90" w14:textId="77777777" w:rsidR="00985A4E" w:rsidRPr="006157C0" w:rsidRDefault="00985A4E" w:rsidP="00F264DA">
      <w:pPr>
        <w:rPr>
          <w:bCs/>
          <w:lang w:val="et-EE"/>
        </w:rPr>
      </w:pPr>
    </w:p>
    <w:p w14:paraId="4C9CD989" w14:textId="794D7CA9" w:rsidR="00985A4E" w:rsidRPr="006157C0" w:rsidRDefault="00985A4E" w:rsidP="00F264DA">
      <w:pPr>
        <w:rPr>
          <w:bCs/>
          <w:lang w:val="et-EE"/>
        </w:rPr>
      </w:pPr>
      <w:r w:rsidRPr="006157C0">
        <w:rPr>
          <w:bCs/>
          <w:lang w:val="et-EE"/>
        </w:rPr>
        <w:t xml:space="preserve">Meetmed on </w:t>
      </w:r>
      <w:r w:rsidRPr="006157C0">
        <w:rPr>
          <w:b/>
          <w:bCs/>
          <w:lang w:val="et-EE"/>
        </w:rPr>
        <w:t>sobivad</w:t>
      </w:r>
      <w:r w:rsidRPr="006157C0">
        <w:rPr>
          <w:bCs/>
          <w:lang w:val="et-EE"/>
        </w:rPr>
        <w:t xml:space="preserve">, sest </w:t>
      </w:r>
      <w:r w:rsidR="005B5434" w:rsidRPr="006157C0">
        <w:rPr>
          <w:bCs/>
          <w:lang w:val="et-EE"/>
        </w:rPr>
        <w:t xml:space="preserve">antiik- ja laskekõlbmatuks muudetud </w:t>
      </w:r>
      <w:r w:rsidRPr="006157C0">
        <w:rPr>
          <w:bCs/>
          <w:lang w:val="et-EE"/>
        </w:rPr>
        <w:t xml:space="preserve">relvade hõlmamine regulatsiooni alla võimaldab rakendada vanusepiiranguid, järelevalvet ja vajadusel hoiustamisnõudeid. Vähem koormavaid, sama tõhusaid vahendeid (nt pelk soovituslik kord) ei ole realistlikult </w:t>
      </w:r>
      <w:r w:rsidRPr="006157C0" w:rsidDel="0020490C">
        <w:rPr>
          <w:bCs/>
          <w:lang w:val="et-EE"/>
        </w:rPr>
        <w:t>olemas</w:t>
      </w:r>
      <w:r w:rsidR="00C95BA2">
        <w:rPr>
          <w:bCs/>
          <w:lang w:val="et-EE"/>
        </w:rPr>
        <w:t xml:space="preserve"> </w:t>
      </w:r>
      <w:r w:rsidRPr="006157C0">
        <w:rPr>
          <w:bCs/>
          <w:lang w:val="et-EE"/>
        </w:rPr>
        <w:t>– ilma regulatiivse raamita jääksid riskid kontrollimata. Riive intensiivsust leevendab asjaolu, et tegemist on piiramata tsiviilkäibega relvadega, millele kohaldatakse vaid osa RelvS-i nõudeid.</w:t>
      </w:r>
    </w:p>
    <w:p w14:paraId="66ED6D4C" w14:textId="77777777" w:rsidR="00C9307D" w:rsidRPr="006157C0" w:rsidRDefault="00C9307D" w:rsidP="00F264DA">
      <w:pPr>
        <w:rPr>
          <w:bCs/>
          <w:lang w:val="et-EE"/>
        </w:rPr>
      </w:pPr>
    </w:p>
    <w:p w14:paraId="38523363" w14:textId="020EB796" w:rsidR="00985A4E" w:rsidRPr="006157C0" w:rsidRDefault="00985A4E" w:rsidP="00F264DA">
      <w:pPr>
        <w:rPr>
          <w:bCs/>
          <w:lang w:val="et-EE"/>
        </w:rPr>
      </w:pPr>
      <w:r w:rsidRPr="006157C0">
        <w:rPr>
          <w:bCs/>
          <w:lang w:val="et-EE"/>
        </w:rPr>
        <w:t xml:space="preserve">Kollektsioonirelvade hoiustamise nõuete diferentseerimine (relvahoidla nõue üksnes sõjarelvade ja suuremate koguste puhul, väiksemate kollektsioonide puhul relvakapp) </w:t>
      </w:r>
      <w:r w:rsidRPr="006157C0">
        <w:rPr>
          <w:b/>
          <w:bCs/>
          <w:lang w:val="et-EE"/>
        </w:rPr>
        <w:t>vähendab</w:t>
      </w:r>
      <w:r w:rsidRPr="006157C0">
        <w:rPr>
          <w:bCs/>
          <w:lang w:val="et-EE"/>
        </w:rPr>
        <w:t xml:space="preserve"> senist omandiõiguse ja ettevõtlusvabaduse riivet. Varasemalt pidid ka väiksemad ja madalama riskiga kogud olema relvahoidlas. Edaspidi kohandatakse nõudeid riskipõhiselt. See on </w:t>
      </w:r>
      <w:proofErr w:type="spellStart"/>
      <w:r w:rsidRPr="006157C0">
        <w:rPr>
          <w:bCs/>
          <w:lang w:val="et-EE"/>
        </w:rPr>
        <w:t>PS</w:t>
      </w:r>
      <w:r w:rsidR="00C9307D" w:rsidRPr="006157C0">
        <w:rPr>
          <w:bCs/>
          <w:lang w:val="et-EE"/>
        </w:rPr>
        <w:t>-i</w:t>
      </w:r>
      <w:proofErr w:type="spellEnd"/>
      <w:r w:rsidRPr="006157C0">
        <w:rPr>
          <w:bCs/>
          <w:lang w:val="et-EE"/>
        </w:rPr>
        <w:t xml:space="preserve"> § 32 ja § 31 seisukohalt soodsam ning avaliku turvalisuse taset ei alanda, sest riskantsemate relvade puhul kehtib endiselt rangem nõue. Piirang on seega mõõdukas.</w:t>
      </w:r>
    </w:p>
    <w:p w14:paraId="37B46BC1" w14:textId="77777777" w:rsidR="00C9307D" w:rsidRPr="006157C0" w:rsidRDefault="00C9307D" w:rsidP="00F264DA">
      <w:pPr>
        <w:rPr>
          <w:bCs/>
          <w:lang w:val="et-EE"/>
        </w:rPr>
      </w:pPr>
    </w:p>
    <w:p w14:paraId="448A35E8" w14:textId="62E8D186" w:rsidR="00985A4E" w:rsidRPr="006157C0" w:rsidRDefault="00C9307D" w:rsidP="00F264DA">
      <w:pPr>
        <w:pStyle w:val="Pealkiri3"/>
        <w:rPr>
          <w:rFonts w:ascii="Times New Roman" w:hAnsi="Times New Roman" w:cs="Times New Roman"/>
          <w:lang w:val="et-EE"/>
        </w:rPr>
      </w:pPr>
      <w:bookmarkStart w:id="41" w:name="_Toc216952600"/>
      <w:r w:rsidRPr="006157C0">
        <w:rPr>
          <w:lang w:val="et-EE"/>
        </w:rPr>
        <w:t>2.3.3</w:t>
      </w:r>
      <w:r w:rsidR="00985A4E" w:rsidRPr="006157C0">
        <w:rPr>
          <w:rFonts w:ascii="Times New Roman" w:hAnsi="Times New Roman" w:cs="Times New Roman"/>
          <w:lang w:val="et-EE"/>
        </w:rPr>
        <w:t xml:space="preserve"> Tähtajad pärandrelvade ja relvade registreerimise puhul</w:t>
      </w:r>
      <w:bookmarkEnd w:id="41"/>
    </w:p>
    <w:p w14:paraId="2DBE52DE" w14:textId="77777777" w:rsidR="00C9307D" w:rsidRPr="006157C0" w:rsidRDefault="00C9307D" w:rsidP="00F264DA">
      <w:pPr>
        <w:rPr>
          <w:lang w:val="et-EE"/>
        </w:rPr>
      </w:pPr>
    </w:p>
    <w:p w14:paraId="0542D010" w14:textId="77777777" w:rsidR="00985A4E" w:rsidRPr="006157C0" w:rsidRDefault="00985A4E" w:rsidP="00F264DA">
      <w:pPr>
        <w:rPr>
          <w:bCs/>
          <w:lang w:val="et-EE"/>
        </w:rPr>
      </w:pPr>
      <w:r w:rsidRPr="006157C0">
        <w:rPr>
          <w:bCs/>
          <w:lang w:val="et-EE"/>
        </w:rPr>
        <w:t>Pärandrelva suhtes otsustamiseks (RelvS § 5) ettenähtud tähtaja pikendamine kolmelt kuult kuuele kuule ning välisriigist soetatud relva registreerimise tähtaja pikendamine seitsmelt tööpäevalt kümnele tööpäevale vähendavad omandipõhiõiguse riivet.</w:t>
      </w:r>
    </w:p>
    <w:p w14:paraId="663A6E45" w14:textId="77777777" w:rsidR="00C9307D" w:rsidRPr="006157C0" w:rsidRDefault="00C9307D" w:rsidP="00F264DA">
      <w:pPr>
        <w:rPr>
          <w:bCs/>
          <w:lang w:val="et-EE"/>
        </w:rPr>
      </w:pPr>
    </w:p>
    <w:p w14:paraId="6F34B3ED" w14:textId="3B7AB420" w:rsidR="00985A4E" w:rsidRPr="006157C0" w:rsidRDefault="00985A4E" w:rsidP="00F264DA">
      <w:pPr>
        <w:rPr>
          <w:bCs/>
          <w:lang w:val="et-EE"/>
        </w:rPr>
      </w:pPr>
      <w:r w:rsidRPr="006157C0">
        <w:rPr>
          <w:bCs/>
          <w:lang w:val="et-EE"/>
        </w:rPr>
        <w:t xml:space="preserve">Varasem lühike tähtaeg võis viia situatsioonini, kus pärija ei jõudnud leina, tervislike või elukorralduslike põhjuste tõttu relvaloa taotlust või muid toiminguid teha ning relv sundvõõrandati. Kuna relv ja laskemoon peavad ka pikema tähtaja korral olema </w:t>
      </w:r>
      <w:r w:rsidR="008527C5" w:rsidRPr="006157C0">
        <w:rPr>
          <w:bCs/>
          <w:lang w:val="et-EE"/>
        </w:rPr>
        <w:t>PPA</w:t>
      </w:r>
      <w:r w:rsidRPr="006157C0">
        <w:rPr>
          <w:bCs/>
          <w:lang w:val="et-EE"/>
        </w:rPr>
        <w:t xml:space="preserve"> valduses, ei tõuse avaliku turvalisuse risk, pigem suureneb pärija võimalus oma omandiõigust tegelikult teostada.</w:t>
      </w:r>
    </w:p>
    <w:p w14:paraId="39CAAE77" w14:textId="77777777" w:rsidR="00C9307D" w:rsidRPr="006157C0" w:rsidRDefault="00C9307D" w:rsidP="00F264DA">
      <w:pPr>
        <w:rPr>
          <w:bCs/>
          <w:lang w:val="et-EE"/>
        </w:rPr>
      </w:pPr>
    </w:p>
    <w:p w14:paraId="53E77B31" w14:textId="60FDA271" w:rsidR="00985A4E" w:rsidRPr="006157C0" w:rsidRDefault="00985A4E" w:rsidP="00F264DA">
      <w:pPr>
        <w:rPr>
          <w:bCs/>
          <w:lang w:val="et-EE"/>
        </w:rPr>
      </w:pPr>
      <w:r w:rsidRPr="006157C0">
        <w:rPr>
          <w:bCs/>
          <w:lang w:val="et-EE"/>
        </w:rPr>
        <w:lastRenderedPageBreak/>
        <w:t>Riive eesmärk – tagada relvade kiire jõudmine järelevalve alla – saavutatakse ka pikema tähtajaga, mistõttu on muudatus proportsionaal</w:t>
      </w:r>
      <w:r w:rsidR="0020490C">
        <w:rPr>
          <w:bCs/>
          <w:lang w:val="et-EE"/>
        </w:rPr>
        <w:t xml:space="preserve">ne. </w:t>
      </w:r>
      <w:r w:rsidR="00E260F3">
        <w:rPr>
          <w:bCs/>
          <w:lang w:val="et-EE"/>
        </w:rPr>
        <w:t xml:space="preserve">Samuti on see </w:t>
      </w:r>
      <w:proofErr w:type="spellStart"/>
      <w:r w:rsidRPr="006157C0">
        <w:rPr>
          <w:bCs/>
          <w:lang w:val="et-EE"/>
        </w:rPr>
        <w:t>PS</w:t>
      </w:r>
      <w:r w:rsidR="00C9307D" w:rsidRPr="006157C0">
        <w:rPr>
          <w:bCs/>
          <w:lang w:val="et-EE"/>
        </w:rPr>
        <w:t>-i</w:t>
      </w:r>
      <w:proofErr w:type="spellEnd"/>
      <w:r w:rsidRPr="006157C0">
        <w:rPr>
          <w:bCs/>
          <w:lang w:val="et-EE"/>
        </w:rPr>
        <w:t xml:space="preserve"> §</w:t>
      </w:r>
      <w:r w:rsidR="00E260F3">
        <w:rPr>
          <w:bCs/>
          <w:lang w:val="et-EE"/>
        </w:rPr>
        <w:t>-de</w:t>
      </w:r>
      <w:r w:rsidRPr="006157C0">
        <w:rPr>
          <w:bCs/>
          <w:lang w:val="et-EE"/>
        </w:rPr>
        <w:t xml:space="preserve"> 32 ja 11 mõttes </w:t>
      </w:r>
      <w:r w:rsidR="0020490C">
        <w:rPr>
          <w:bCs/>
          <w:lang w:val="et-EE"/>
        </w:rPr>
        <w:t xml:space="preserve">isiku suhtes </w:t>
      </w:r>
      <w:r w:rsidRPr="006157C0">
        <w:rPr>
          <w:bCs/>
          <w:lang w:val="et-EE"/>
        </w:rPr>
        <w:t xml:space="preserve"> soodsam ning </w:t>
      </w:r>
      <w:r w:rsidR="00E260F3">
        <w:rPr>
          <w:bCs/>
          <w:lang w:val="et-EE"/>
        </w:rPr>
        <w:t>PS-</w:t>
      </w:r>
      <w:proofErr w:type="spellStart"/>
      <w:r w:rsidR="00E260F3">
        <w:rPr>
          <w:bCs/>
          <w:lang w:val="et-EE"/>
        </w:rPr>
        <w:t>ga</w:t>
      </w:r>
      <w:proofErr w:type="spellEnd"/>
      <w:r w:rsidR="00E260F3" w:rsidRPr="006157C0">
        <w:rPr>
          <w:bCs/>
          <w:lang w:val="et-EE"/>
        </w:rPr>
        <w:t xml:space="preserve"> </w:t>
      </w:r>
      <w:r w:rsidRPr="006157C0">
        <w:rPr>
          <w:bCs/>
          <w:lang w:val="et-EE"/>
        </w:rPr>
        <w:t>kooskõlas.</w:t>
      </w:r>
    </w:p>
    <w:p w14:paraId="03CB3F4B" w14:textId="77777777" w:rsidR="00C9307D" w:rsidRPr="006157C0" w:rsidRDefault="00C9307D" w:rsidP="00F264DA">
      <w:pPr>
        <w:rPr>
          <w:b/>
          <w:bCs/>
          <w:lang w:val="et-EE"/>
        </w:rPr>
      </w:pPr>
    </w:p>
    <w:p w14:paraId="726DD672" w14:textId="0E557BB3" w:rsidR="00985A4E" w:rsidRPr="006157C0" w:rsidRDefault="00C9307D" w:rsidP="00F264DA">
      <w:pPr>
        <w:pStyle w:val="Pealkiri3"/>
        <w:rPr>
          <w:rFonts w:ascii="Times New Roman" w:hAnsi="Times New Roman" w:cs="Times New Roman"/>
          <w:lang w:val="et-EE"/>
        </w:rPr>
      </w:pPr>
      <w:bookmarkStart w:id="42" w:name="_Toc216952601"/>
      <w:r w:rsidRPr="006157C0">
        <w:rPr>
          <w:lang w:val="et-EE"/>
        </w:rPr>
        <w:t>2.</w:t>
      </w:r>
      <w:r w:rsidRPr="006157C0">
        <w:rPr>
          <w:rFonts w:ascii="Times New Roman" w:hAnsi="Times New Roman" w:cs="Times New Roman"/>
          <w:lang w:val="et-EE"/>
        </w:rPr>
        <w:t>3.</w:t>
      </w:r>
      <w:r w:rsidR="00985A4E" w:rsidRPr="006157C0">
        <w:rPr>
          <w:rFonts w:ascii="Times New Roman" w:hAnsi="Times New Roman" w:cs="Times New Roman"/>
          <w:lang w:val="et-EE"/>
        </w:rPr>
        <w:t>4 Juriidilise isiku relvade ajutine kasutusse andmine (jahipidamine ja sport)</w:t>
      </w:r>
      <w:bookmarkEnd w:id="42"/>
    </w:p>
    <w:p w14:paraId="309BDECE" w14:textId="77777777" w:rsidR="00C9307D" w:rsidRPr="006157C0" w:rsidRDefault="00C9307D" w:rsidP="00F264DA">
      <w:pPr>
        <w:rPr>
          <w:lang w:val="et-EE"/>
        </w:rPr>
      </w:pPr>
    </w:p>
    <w:p w14:paraId="7AC8D6D6" w14:textId="48FD1859" w:rsidR="00985A4E" w:rsidRPr="006157C0" w:rsidRDefault="00985A4E" w:rsidP="00F264DA">
      <w:pPr>
        <w:rPr>
          <w:lang w:val="et-EE"/>
        </w:rPr>
      </w:pPr>
      <w:r w:rsidRPr="006157C0">
        <w:rPr>
          <w:lang w:val="et-EE"/>
        </w:rPr>
        <w:t>Juriidilisele isikule võimaluse loomine anda oma nimele registreeritud jahi- või sporditulirelv lühiajaliselt (kuni viieks ööpäevaks) kasutada teisele isikule, kellel on vastava liiki relvaluba, laiendab ettevõtlusvabadust (nt jahiturism, spordivõistluste korraldamine) ega tõsta oluliselt avaliku turvalisuse riske, sest:</w:t>
      </w:r>
    </w:p>
    <w:p w14:paraId="05E6C0AA" w14:textId="77777777" w:rsidR="00985A4E" w:rsidRPr="006157C0" w:rsidRDefault="00985A4E" w:rsidP="005E5696">
      <w:pPr>
        <w:pStyle w:val="Loendilik"/>
        <w:numPr>
          <w:ilvl w:val="0"/>
          <w:numId w:val="7"/>
        </w:numPr>
        <w:rPr>
          <w:lang w:val="et-EE"/>
        </w:rPr>
      </w:pPr>
      <w:r w:rsidRPr="006157C0">
        <w:rPr>
          <w:lang w:val="et-EE"/>
        </w:rPr>
        <w:t>kasutaja peab ise omama vastavat relvaluba;</w:t>
      </w:r>
    </w:p>
    <w:p w14:paraId="0079E30C" w14:textId="77777777" w:rsidR="00985A4E" w:rsidRPr="006157C0" w:rsidRDefault="00985A4E" w:rsidP="005E5696">
      <w:pPr>
        <w:pStyle w:val="Loendilik"/>
        <w:numPr>
          <w:ilvl w:val="0"/>
          <w:numId w:val="7"/>
        </w:numPr>
        <w:rPr>
          <w:lang w:val="et-EE"/>
        </w:rPr>
      </w:pPr>
      <w:r w:rsidRPr="006157C0">
        <w:rPr>
          <w:lang w:val="et-EE"/>
        </w:rPr>
        <w:t>relva üleandmine peab olema tõendatav (akti või muu dokumendiga);</w:t>
      </w:r>
    </w:p>
    <w:p w14:paraId="5F07FA0E" w14:textId="77777777" w:rsidR="00985A4E" w:rsidRPr="006157C0" w:rsidRDefault="00985A4E" w:rsidP="005E5696">
      <w:pPr>
        <w:pStyle w:val="Loendilik"/>
        <w:numPr>
          <w:ilvl w:val="0"/>
          <w:numId w:val="7"/>
        </w:numPr>
        <w:rPr>
          <w:lang w:val="et-EE"/>
        </w:rPr>
      </w:pPr>
      <w:r w:rsidRPr="006157C0">
        <w:rPr>
          <w:lang w:val="et-EE"/>
        </w:rPr>
        <w:t>muus osas kehtivad kõik RelvS-i üldised nõuded.</w:t>
      </w:r>
    </w:p>
    <w:p w14:paraId="3FBE8F8D" w14:textId="77777777" w:rsidR="00C9307D" w:rsidRPr="006157C0" w:rsidRDefault="00C9307D" w:rsidP="00F264DA">
      <w:pPr>
        <w:rPr>
          <w:lang w:val="et-EE"/>
        </w:rPr>
      </w:pPr>
    </w:p>
    <w:p w14:paraId="5010DBDB" w14:textId="25977DB7" w:rsidR="00985A4E" w:rsidRPr="006157C0" w:rsidRDefault="00985A4E" w:rsidP="00F264DA">
      <w:pPr>
        <w:rPr>
          <w:lang w:val="et-EE"/>
        </w:rPr>
      </w:pPr>
      <w:r w:rsidRPr="006157C0">
        <w:rPr>
          <w:lang w:val="et-EE"/>
        </w:rPr>
        <w:t>Tegemist on õiguslikult võrreldava olukorra viimisega kooskõlla füüsilise isiku puhul kehtiva regulatsiooniga, vältides põhjendamatut ebavõrdset kohtlemist juriidiliste isikute suhtes. Ettevõtlusvabaduse suurendamine ei ole PS-</w:t>
      </w:r>
      <w:proofErr w:type="spellStart"/>
      <w:r w:rsidRPr="006157C0">
        <w:rPr>
          <w:lang w:val="et-EE"/>
        </w:rPr>
        <w:t>ga</w:t>
      </w:r>
      <w:proofErr w:type="spellEnd"/>
      <w:r w:rsidRPr="006157C0">
        <w:rPr>
          <w:lang w:val="et-EE"/>
        </w:rPr>
        <w:t xml:space="preserve"> vastuolus seni, kuni avaliku turvalisuse kaitse on tagatud, mis antud juhul on täidetud.</w:t>
      </w:r>
    </w:p>
    <w:p w14:paraId="009441D8" w14:textId="77777777" w:rsidR="00985A4E" w:rsidRPr="006157C0" w:rsidRDefault="00985A4E" w:rsidP="00F264DA">
      <w:pPr>
        <w:rPr>
          <w:b/>
          <w:lang w:val="et-EE"/>
        </w:rPr>
      </w:pPr>
    </w:p>
    <w:p w14:paraId="741782B6" w14:textId="3C576A42" w:rsidR="00985A4E" w:rsidRPr="006157C0" w:rsidRDefault="00985A4E" w:rsidP="00F264DA">
      <w:pPr>
        <w:pStyle w:val="Pealkiri3"/>
        <w:rPr>
          <w:rFonts w:ascii="Times New Roman" w:hAnsi="Times New Roman" w:cs="Times New Roman"/>
          <w:lang w:val="et-EE"/>
        </w:rPr>
      </w:pPr>
      <w:bookmarkStart w:id="43" w:name="_Toc216952602"/>
      <w:r w:rsidRPr="006157C0">
        <w:rPr>
          <w:lang w:val="et-EE"/>
        </w:rPr>
        <w:t>2.3.4. Alaealiste relvakäsitlus ja riigikaitse</w:t>
      </w:r>
      <w:bookmarkEnd w:id="43"/>
    </w:p>
    <w:p w14:paraId="06CCF3FA" w14:textId="77777777" w:rsidR="00C9307D" w:rsidRPr="006157C0" w:rsidRDefault="00C9307D" w:rsidP="00F264DA">
      <w:pPr>
        <w:rPr>
          <w:lang w:val="et-EE"/>
        </w:rPr>
      </w:pPr>
    </w:p>
    <w:p w14:paraId="44FE638C" w14:textId="46931234" w:rsidR="00985A4E" w:rsidRPr="006157C0" w:rsidRDefault="00C9307D" w:rsidP="00F264DA">
      <w:pPr>
        <w:pStyle w:val="Pealkiri4"/>
        <w:rPr>
          <w:lang w:val="et-EE"/>
        </w:rPr>
      </w:pPr>
      <w:r w:rsidRPr="006157C0">
        <w:rPr>
          <w:lang w:val="et-EE"/>
        </w:rPr>
        <w:t>2.3.4.1</w:t>
      </w:r>
      <w:r w:rsidR="00985A4E" w:rsidRPr="006157C0">
        <w:rPr>
          <w:lang w:val="et-EE"/>
        </w:rPr>
        <w:t xml:space="preserve"> Paralleelrelvaluba 15–17-aastastele sporditulirelva valdamiseks</w:t>
      </w:r>
    </w:p>
    <w:p w14:paraId="486FB818" w14:textId="77777777" w:rsidR="00C9307D" w:rsidRPr="006157C0" w:rsidRDefault="00C9307D" w:rsidP="00F264DA">
      <w:pPr>
        <w:rPr>
          <w:lang w:val="et-EE"/>
        </w:rPr>
      </w:pPr>
    </w:p>
    <w:p w14:paraId="6E3DCD32" w14:textId="6987E5BF" w:rsidR="00985A4E" w:rsidRPr="006157C0" w:rsidRDefault="00985A4E" w:rsidP="00F264DA">
      <w:pPr>
        <w:rPr>
          <w:lang w:val="et-EE"/>
        </w:rPr>
      </w:pPr>
      <w:r w:rsidRPr="006157C0">
        <w:rPr>
          <w:lang w:val="et-EE"/>
        </w:rPr>
        <w:t>RelvS</w:t>
      </w:r>
      <w:r w:rsidR="00C9307D" w:rsidRPr="006157C0">
        <w:rPr>
          <w:lang w:val="et-EE"/>
        </w:rPr>
        <w:t>-i</w:t>
      </w:r>
      <w:r w:rsidRPr="006157C0">
        <w:rPr>
          <w:lang w:val="et-EE"/>
        </w:rPr>
        <w:t xml:space="preserve"> § 29 täiendamine, mis võimaldab vähemalt 15-aastasel isikul lapsevanema nõusolekul vallata sporditulirelva paralleelrelvaloa alusel, mõjutab eeskätt:</w:t>
      </w:r>
    </w:p>
    <w:p w14:paraId="53F5E11D" w14:textId="77777777" w:rsidR="00985A4E" w:rsidRPr="006157C0" w:rsidRDefault="00985A4E" w:rsidP="005E5696">
      <w:pPr>
        <w:pStyle w:val="Loendilik"/>
        <w:numPr>
          <w:ilvl w:val="0"/>
          <w:numId w:val="8"/>
        </w:numPr>
        <w:rPr>
          <w:lang w:val="et-EE"/>
        </w:rPr>
      </w:pPr>
      <w:r w:rsidRPr="006157C0">
        <w:rPr>
          <w:lang w:val="et-EE"/>
        </w:rPr>
        <w:t>alaealise vaba eneseteostust (PS § 19 – spordiga tegelemine),</w:t>
      </w:r>
    </w:p>
    <w:p w14:paraId="1AC9E962" w14:textId="77777777" w:rsidR="00985A4E" w:rsidRPr="006157C0" w:rsidRDefault="00985A4E" w:rsidP="005E5696">
      <w:pPr>
        <w:pStyle w:val="Loendilik"/>
        <w:numPr>
          <w:ilvl w:val="0"/>
          <w:numId w:val="8"/>
        </w:numPr>
        <w:rPr>
          <w:lang w:val="et-EE"/>
        </w:rPr>
      </w:pPr>
      <w:r w:rsidRPr="006157C0">
        <w:rPr>
          <w:lang w:val="et-EE"/>
        </w:rPr>
        <w:t>vanema õigust ja kohustust last kasvatada (PS § 27 lg 3),</w:t>
      </w:r>
    </w:p>
    <w:p w14:paraId="4F0B11E4" w14:textId="66C05EF1" w:rsidR="00985A4E" w:rsidRPr="006157C0" w:rsidRDefault="00985A4E" w:rsidP="005E5696">
      <w:pPr>
        <w:pStyle w:val="Loendilik"/>
        <w:numPr>
          <w:ilvl w:val="0"/>
          <w:numId w:val="8"/>
        </w:numPr>
        <w:rPr>
          <w:lang w:val="et-EE"/>
        </w:rPr>
      </w:pPr>
      <w:r w:rsidRPr="006157C0">
        <w:rPr>
          <w:lang w:val="et-EE"/>
        </w:rPr>
        <w:t>teiste isikute õigust turvalisele keskkonnale (PS § 13, § 16</w:t>
      </w:r>
      <w:r w:rsidR="002B1D1D">
        <w:rPr>
          <w:lang w:val="et-EE"/>
        </w:rPr>
        <w:t>, § 28</w:t>
      </w:r>
      <w:r w:rsidRPr="006157C0">
        <w:rPr>
          <w:lang w:val="et-EE"/>
        </w:rPr>
        <w:t>).</w:t>
      </w:r>
    </w:p>
    <w:p w14:paraId="2B91CEC4" w14:textId="77777777" w:rsidR="00C9307D" w:rsidRPr="006157C0" w:rsidRDefault="00C9307D" w:rsidP="00F264DA">
      <w:pPr>
        <w:rPr>
          <w:lang w:val="et-EE"/>
        </w:rPr>
      </w:pPr>
    </w:p>
    <w:p w14:paraId="76BA47FE" w14:textId="30B85B42" w:rsidR="00985A4E" w:rsidRPr="006157C0" w:rsidRDefault="00985A4E" w:rsidP="0012203C">
      <w:pPr>
        <w:keepNext/>
        <w:rPr>
          <w:lang w:val="et-EE"/>
        </w:rPr>
      </w:pPr>
      <w:r w:rsidRPr="006157C0">
        <w:rPr>
          <w:lang w:val="et-EE"/>
        </w:rPr>
        <w:t>Riive eesmärk on:</w:t>
      </w:r>
    </w:p>
    <w:p w14:paraId="6368D841" w14:textId="77777777" w:rsidR="00985A4E" w:rsidRPr="006157C0" w:rsidRDefault="00985A4E" w:rsidP="0012203C">
      <w:pPr>
        <w:pStyle w:val="Loendilik"/>
        <w:keepNext/>
        <w:numPr>
          <w:ilvl w:val="0"/>
          <w:numId w:val="9"/>
        </w:numPr>
        <w:rPr>
          <w:lang w:val="et-EE"/>
        </w:rPr>
      </w:pPr>
      <w:r w:rsidRPr="006157C0">
        <w:rPr>
          <w:lang w:val="et-EE"/>
        </w:rPr>
        <w:t>toetada noorte osalemist laskespordis ja tippspordi arengut,</w:t>
      </w:r>
    </w:p>
    <w:p w14:paraId="483D0E8E" w14:textId="77777777" w:rsidR="00985A4E" w:rsidRPr="006157C0" w:rsidRDefault="00985A4E" w:rsidP="0012203C">
      <w:pPr>
        <w:pStyle w:val="Loendilik"/>
        <w:keepNext/>
        <w:numPr>
          <w:ilvl w:val="0"/>
          <w:numId w:val="9"/>
        </w:numPr>
        <w:rPr>
          <w:lang w:val="et-EE"/>
        </w:rPr>
      </w:pPr>
      <w:r w:rsidRPr="006157C0">
        <w:rPr>
          <w:lang w:val="et-EE"/>
        </w:rPr>
        <w:t>võimaldada relva turvalist transporti treeningute ja võistluste vahel,</w:t>
      </w:r>
    </w:p>
    <w:p w14:paraId="6964285D" w14:textId="77777777" w:rsidR="00985A4E" w:rsidRPr="006157C0" w:rsidRDefault="00985A4E" w:rsidP="005E5696">
      <w:pPr>
        <w:pStyle w:val="Loendilik"/>
        <w:numPr>
          <w:ilvl w:val="0"/>
          <w:numId w:val="9"/>
        </w:numPr>
        <w:rPr>
          <w:lang w:val="et-EE"/>
        </w:rPr>
      </w:pPr>
      <w:r w:rsidRPr="006157C0">
        <w:rPr>
          <w:lang w:val="et-EE"/>
        </w:rPr>
        <w:t>kujundada varakult vastutustundlikku relvakultuuri ning suurendada riigikaitselist valmisolekut.</w:t>
      </w:r>
    </w:p>
    <w:p w14:paraId="0EE9723D" w14:textId="77777777" w:rsidR="00C9307D" w:rsidRPr="006157C0" w:rsidRDefault="00C9307D" w:rsidP="00F264DA">
      <w:pPr>
        <w:rPr>
          <w:lang w:val="et-EE"/>
        </w:rPr>
      </w:pPr>
    </w:p>
    <w:p w14:paraId="426D5C44" w14:textId="0B622F97" w:rsidR="00985A4E" w:rsidRPr="006157C0" w:rsidRDefault="00985A4E" w:rsidP="00F264DA">
      <w:pPr>
        <w:rPr>
          <w:lang w:val="et-EE"/>
        </w:rPr>
      </w:pPr>
      <w:r w:rsidRPr="006157C0">
        <w:rPr>
          <w:lang w:val="et-EE"/>
        </w:rPr>
        <w:t xml:space="preserve">Eelnõu seab selged </w:t>
      </w:r>
      <w:r w:rsidRPr="006157C0">
        <w:rPr>
          <w:b/>
          <w:lang w:val="et-EE"/>
        </w:rPr>
        <w:t>tingimused</w:t>
      </w:r>
      <w:r w:rsidRPr="006157C0">
        <w:rPr>
          <w:lang w:val="et-EE"/>
        </w:rPr>
        <w:t>:</w:t>
      </w:r>
    </w:p>
    <w:p w14:paraId="7879666E" w14:textId="77777777" w:rsidR="00985A4E" w:rsidRPr="006157C0" w:rsidRDefault="00985A4E" w:rsidP="005E5696">
      <w:pPr>
        <w:pStyle w:val="Loendilik"/>
        <w:numPr>
          <w:ilvl w:val="0"/>
          <w:numId w:val="10"/>
        </w:numPr>
        <w:rPr>
          <w:lang w:val="et-EE"/>
        </w:rPr>
      </w:pPr>
      <w:r w:rsidRPr="006157C0">
        <w:rPr>
          <w:lang w:val="et-EE"/>
        </w:rPr>
        <w:t>lapsevanema nõusolek;</w:t>
      </w:r>
    </w:p>
    <w:p w14:paraId="645B7FF9" w14:textId="77777777" w:rsidR="00985A4E" w:rsidRPr="006157C0" w:rsidRDefault="00985A4E" w:rsidP="005E5696">
      <w:pPr>
        <w:pStyle w:val="Loendilik"/>
        <w:numPr>
          <w:ilvl w:val="0"/>
          <w:numId w:val="10"/>
        </w:numPr>
        <w:rPr>
          <w:lang w:val="et-EE"/>
        </w:rPr>
      </w:pPr>
      <w:r w:rsidRPr="006157C0">
        <w:rPr>
          <w:lang w:val="et-EE"/>
        </w:rPr>
        <w:t>relva kasutamine laskespordi ja treeningtegevuse raames;</w:t>
      </w:r>
    </w:p>
    <w:p w14:paraId="25495098" w14:textId="77777777" w:rsidR="00985A4E" w:rsidRPr="006157C0" w:rsidRDefault="00985A4E" w:rsidP="005E5696">
      <w:pPr>
        <w:pStyle w:val="Loendilik"/>
        <w:numPr>
          <w:ilvl w:val="0"/>
          <w:numId w:val="10"/>
        </w:numPr>
        <w:rPr>
          <w:lang w:val="et-EE"/>
        </w:rPr>
      </w:pPr>
      <w:r w:rsidRPr="006157C0">
        <w:rPr>
          <w:lang w:val="et-EE"/>
        </w:rPr>
        <w:t>jätkuv üldine relvaturvalisuse regulatsioon (koolitus, järelevalve, hoiustamine).</w:t>
      </w:r>
    </w:p>
    <w:p w14:paraId="60D19B8F" w14:textId="77777777" w:rsidR="00C9307D" w:rsidRPr="006157C0" w:rsidRDefault="00C9307D" w:rsidP="00F264DA">
      <w:pPr>
        <w:rPr>
          <w:lang w:val="et-EE"/>
        </w:rPr>
      </w:pPr>
    </w:p>
    <w:p w14:paraId="08A5A898" w14:textId="6362CFFA" w:rsidR="00985A4E" w:rsidRPr="006157C0" w:rsidRDefault="00985A4E" w:rsidP="00F264DA">
      <w:pPr>
        <w:rPr>
          <w:lang w:val="et-EE"/>
        </w:rPr>
      </w:pPr>
      <w:r w:rsidRPr="006157C0">
        <w:rPr>
          <w:lang w:val="et-EE"/>
        </w:rPr>
        <w:t xml:space="preserve">Seega ei anta alaealistele piiramatu relvakandmise õigust, vaid luuakse sporditegevuseks vajalik, rangelt piiritletud erand. Võrreldes seni kehtinud olukorraga ei tõuse relvaga seonduv risk oluliselt </w:t>
      </w:r>
      <w:r w:rsidRPr="006157C0">
        <w:rPr>
          <w:lang w:val="et-EE"/>
        </w:rPr>
        <w:lastRenderedPageBreak/>
        <w:t>– alaealised võivad juba praegu instruktori või relvaluba omava vanema järelevalve all sporditulirelva kasutada, muudatusega lahendatakse eelkõige relva ohutu transportimise praktiline probleem.</w:t>
      </w:r>
    </w:p>
    <w:p w14:paraId="14F8AD7E" w14:textId="77777777" w:rsidR="00C9307D" w:rsidRPr="006157C0" w:rsidRDefault="00C9307D" w:rsidP="00F264DA">
      <w:pPr>
        <w:rPr>
          <w:lang w:val="et-EE"/>
        </w:rPr>
      </w:pPr>
    </w:p>
    <w:p w14:paraId="56418CBC" w14:textId="7AF33873" w:rsidR="00985A4E" w:rsidRPr="006157C0" w:rsidRDefault="00985A4E" w:rsidP="00F264DA">
      <w:pPr>
        <w:rPr>
          <w:lang w:val="et-EE"/>
        </w:rPr>
      </w:pPr>
      <w:r w:rsidRPr="006157C0">
        <w:rPr>
          <w:lang w:val="et-EE"/>
        </w:rPr>
        <w:t xml:space="preserve">Meetmed on sobivad seatud eesmärgi (noortesport, </w:t>
      </w:r>
      <w:proofErr w:type="spellStart"/>
      <w:r w:rsidRPr="006157C0">
        <w:rPr>
          <w:lang w:val="et-EE"/>
        </w:rPr>
        <w:t>riigikaitseline</w:t>
      </w:r>
      <w:proofErr w:type="spellEnd"/>
      <w:r w:rsidRPr="006157C0">
        <w:rPr>
          <w:lang w:val="et-EE"/>
        </w:rPr>
        <w:t xml:space="preserve"> valmisolek) saavutamiseks ning vähem koormava</w:t>
      </w:r>
      <w:r w:rsidR="000D3512">
        <w:rPr>
          <w:lang w:val="et-EE"/>
        </w:rPr>
        <w:t>d</w:t>
      </w:r>
      <w:r w:rsidRPr="006157C0">
        <w:rPr>
          <w:lang w:val="et-EE"/>
        </w:rPr>
        <w:t xml:space="preserve">, kuid sama tõhusat lahendust (mis lubaks ise relva transportida, säilitades </w:t>
      </w:r>
      <w:proofErr w:type="spellStart"/>
      <w:ins w:id="44" w:author="Joel Kook - JUSTDIGI" w:date="2026-01-23T08:51:00Z" w16du:dateUtc="2026-01-23T06:51:00Z">
        <w:r w:rsidR="00EC13A5">
          <w:rPr>
            <w:lang w:val="et-EE"/>
          </w:rPr>
          <w:t>Äõ</w:t>
        </w:r>
      </w:ins>
      <w:del w:id="45" w:author="Joel Kook - JUSTDIGI" w:date="2026-01-23T08:51:00Z" w16du:dateUtc="2026-01-23T06:51:00Z">
        <w:r w:rsidRPr="006157C0" w:rsidDel="00EC13A5">
          <w:rPr>
            <w:lang w:val="et-EE"/>
          </w:rPr>
          <w:delText>t</w:delText>
        </w:r>
      </w:del>
      <w:r w:rsidRPr="006157C0">
        <w:rPr>
          <w:lang w:val="et-EE"/>
        </w:rPr>
        <w:t>urvalisuse</w:t>
      </w:r>
      <w:proofErr w:type="spellEnd"/>
      <w:r w:rsidRPr="006157C0">
        <w:rPr>
          <w:lang w:val="et-EE"/>
        </w:rPr>
        <w:t>) on raske näha. Tingimus</w:t>
      </w:r>
      <w:r w:rsidR="004C050C">
        <w:rPr>
          <w:lang w:val="et-EE"/>
        </w:rPr>
        <w:t>i</w:t>
      </w:r>
      <w:r w:rsidRPr="006157C0">
        <w:rPr>
          <w:lang w:val="et-EE"/>
        </w:rPr>
        <w:t xml:space="preserve"> ja kontrolli arvestades on riive mõõdukas ning </w:t>
      </w:r>
      <w:r w:rsidRPr="00E260F3">
        <w:rPr>
          <w:lang w:val="et-EE"/>
        </w:rPr>
        <w:t>proportsionaalne</w:t>
      </w:r>
      <w:r w:rsidRPr="006157C0">
        <w:rPr>
          <w:lang w:val="et-EE"/>
        </w:rPr>
        <w:t>.</w:t>
      </w:r>
    </w:p>
    <w:p w14:paraId="78C0CA86" w14:textId="77777777" w:rsidR="00C9307D" w:rsidRPr="006157C0" w:rsidRDefault="00C9307D" w:rsidP="00F264DA">
      <w:pPr>
        <w:rPr>
          <w:lang w:val="et-EE"/>
        </w:rPr>
      </w:pPr>
    </w:p>
    <w:p w14:paraId="2BC0E702" w14:textId="26AA1F68" w:rsidR="00985A4E" w:rsidRPr="006157C0" w:rsidRDefault="00985A4E" w:rsidP="00F264DA">
      <w:pPr>
        <w:rPr>
          <w:lang w:val="et-EE"/>
        </w:rPr>
      </w:pPr>
      <w:r w:rsidRPr="006157C0">
        <w:rPr>
          <w:lang w:val="et-EE"/>
        </w:rPr>
        <w:t>Sama loogika laieneb välisriigi kodanikele (EL ja NATO liikmesriikide kodanikud), kellele avatakse analoogne võimalus RelvS §</w:t>
      </w:r>
      <w:r w:rsidR="00C9307D" w:rsidRPr="006157C0">
        <w:rPr>
          <w:lang w:val="et-EE"/>
        </w:rPr>
        <w:t>-i</w:t>
      </w:r>
      <w:r w:rsidRPr="006157C0">
        <w:rPr>
          <w:lang w:val="et-EE"/>
        </w:rPr>
        <w:t xml:space="preserve"> 30 muudatuse kaudu. Erinev kohtlemine võrreldes kolmandate riikide kodanikega lähtub objektiivsetest julgeoleku kaalutlustest ning EL</w:t>
      </w:r>
      <w:r w:rsidR="00C9307D" w:rsidRPr="006157C0">
        <w:rPr>
          <w:lang w:val="et-EE"/>
        </w:rPr>
        <w:t>-i</w:t>
      </w:r>
      <w:r w:rsidRPr="006157C0">
        <w:rPr>
          <w:lang w:val="et-EE"/>
        </w:rPr>
        <w:t xml:space="preserve"> õiguskeskkonnast ega riku </w:t>
      </w:r>
      <w:proofErr w:type="spellStart"/>
      <w:r w:rsidRPr="006157C0">
        <w:rPr>
          <w:lang w:val="et-EE"/>
        </w:rPr>
        <w:t>PS</w:t>
      </w:r>
      <w:r w:rsidR="00C9307D" w:rsidRPr="006157C0">
        <w:rPr>
          <w:lang w:val="et-EE"/>
        </w:rPr>
        <w:t>-i</w:t>
      </w:r>
      <w:proofErr w:type="spellEnd"/>
      <w:r w:rsidRPr="006157C0">
        <w:rPr>
          <w:lang w:val="et-EE"/>
        </w:rPr>
        <w:t xml:space="preserve"> § 12 nõuet.</w:t>
      </w:r>
    </w:p>
    <w:p w14:paraId="752C7163" w14:textId="77777777" w:rsidR="00C9307D" w:rsidRPr="006157C0" w:rsidRDefault="00C9307D" w:rsidP="00F264DA">
      <w:pPr>
        <w:rPr>
          <w:b/>
          <w:lang w:val="et-EE"/>
        </w:rPr>
      </w:pPr>
    </w:p>
    <w:p w14:paraId="226B01FC" w14:textId="7A22F47C" w:rsidR="00985A4E" w:rsidRPr="006157C0" w:rsidRDefault="00C9307D" w:rsidP="00F264DA">
      <w:pPr>
        <w:pStyle w:val="Pealkiri4"/>
        <w:rPr>
          <w:lang w:val="et-EE"/>
        </w:rPr>
      </w:pPr>
      <w:r w:rsidRPr="006157C0">
        <w:rPr>
          <w:lang w:val="et-EE"/>
        </w:rPr>
        <w:t xml:space="preserve">2.3.4.2 </w:t>
      </w:r>
      <w:r w:rsidR="00985A4E" w:rsidRPr="006157C0">
        <w:rPr>
          <w:lang w:val="et-EE"/>
        </w:rPr>
        <w:t>Riigikaitses osalevate isikute ringi laiendamine ja riigikaitse märgendi regulatsioon</w:t>
      </w:r>
    </w:p>
    <w:p w14:paraId="2C4EC99B" w14:textId="77777777" w:rsidR="00C9307D" w:rsidRPr="006157C0" w:rsidRDefault="00C9307D" w:rsidP="00F264DA">
      <w:pPr>
        <w:rPr>
          <w:lang w:val="et-EE"/>
        </w:rPr>
      </w:pPr>
    </w:p>
    <w:p w14:paraId="7E37D43E" w14:textId="0895D561" w:rsidR="00985A4E" w:rsidRPr="006157C0" w:rsidRDefault="00985A4E" w:rsidP="00F264DA">
      <w:pPr>
        <w:rPr>
          <w:bCs/>
          <w:lang w:val="et-EE"/>
        </w:rPr>
      </w:pPr>
      <w:r w:rsidRPr="006157C0">
        <w:rPr>
          <w:bCs/>
          <w:lang w:val="et-EE"/>
        </w:rPr>
        <w:t>RelvS</w:t>
      </w:r>
      <w:r w:rsidR="00C9307D" w:rsidRPr="006157C0">
        <w:rPr>
          <w:bCs/>
          <w:lang w:val="et-EE"/>
        </w:rPr>
        <w:t>-i</w:t>
      </w:r>
      <w:r w:rsidRPr="006157C0">
        <w:rPr>
          <w:bCs/>
          <w:lang w:val="et-EE"/>
        </w:rPr>
        <w:t xml:space="preserve"> § 34 lõike 15 muudatused, millega laiendatakse riigikaitses osalevate isikute ringi (sh Kaitseliidu vabatahtlikud ja toetajaliikmed ning teised aktiivselt panustavad isikud) ja võimaldatakse neil taotleda riigikaitse märgendit ning kasutada suurema mahutavusega padrunisalvesid, mõjutavad:</w:t>
      </w:r>
    </w:p>
    <w:p w14:paraId="43CC7BC2" w14:textId="77777777" w:rsidR="00F264DA" w:rsidRPr="006157C0" w:rsidRDefault="00985A4E" w:rsidP="005E5696">
      <w:pPr>
        <w:pStyle w:val="Loendilik"/>
        <w:numPr>
          <w:ilvl w:val="0"/>
          <w:numId w:val="11"/>
        </w:numPr>
        <w:rPr>
          <w:bCs/>
          <w:lang w:val="et-EE"/>
        </w:rPr>
      </w:pPr>
      <w:r w:rsidRPr="006157C0">
        <w:rPr>
          <w:bCs/>
          <w:lang w:val="et-EE"/>
        </w:rPr>
        <w:t>nende isikute vaba eneseteostust ja riigikaitselist aktiivsust (PS preambulis väljendatud riigi kaitsmise kohustus, PS § 124);</w:t>
      </w:r>
    </w:p>
    <w:p w14:paraId="6CF83D1A" w14:textId="544EDA31" w:rsidR="00F264DA" w:rsidRPr="006157C0" w:rsidRDefault="00985A4E" w:rsidP="005E5696">
      <w:pPr>
        <w:pStyle w:val="Loendilik"/>
        <w:numPr>
          <w:ilvl w:val="0"/>
          <w:numId w:val="11"/>
        </w:numPr>
        <w:rPr>
          <w:bCs/>
          <w:lang w:val="et-EE"/>
        </w:rPr>
      </w:pPr>
      <w:r w:rsidRPr="006157C0">
        <w:rPr>
          <w:bCs/>
          <w:lang w:val="et-EE"/>
        </w:rPr>
        <w:t>teiste isikute õigust turvalisusele (PS § 13, § 16</w:t>
      </w:r>
      <w:r w:rsidR="000D3512">
        <w:rPr>
          <w:bCs/>
          <w:lang w:val="et-EE"/>
        </w:rPr>
        <w:t>, § 28</w:t>
      </w:r>
      <w:r w:rsidRPr="006157C0">
        <w:rPr>
          <w:bCs/>
          <w:lang w:val="et-EE"/>
        </w:rPr>
        <w:t>), kuna tsiviilisikute käes olevate suure mahutavusega salvede arv kasvab.</w:t>
      </w:r>
    </w:p>
    <w:p w14:paraId="0AD7EFA5" w14:textId="77777777" w:rsidR="00F264DA" w:rsidRPr="006157C0" w:rsidRDefault="00F264DA" w:rsidP="00F264DA">
      <w:pPr>
        <w:rPr>
          <w:bCs/>
          <w:lang w:val="et-EE"/>
        </w:rPr>
      </w:pPr>
    </w:p>
    <w:p w14:paraId="428B9489" w14:textId="777CD3D8" w:rsidR="00985A4E" w:rsidRPr="006157C0" w:rsidRDefault="00C9307D" w:rsidP="00F264DA">
      <w:pPr>
        <w:rPr>
          <w:bCs/>
          <w:lang w:val="et-EE"/>
        </w:rPr>
      </w:pPr>
      <w:r w:rsidRPr="006157C0">
        <w:rPr>
          <w:bCs/>
          <w:lang w:val="et-EE"/>
        </w:rPr>
        <w:t>Kavandatavate muudatuste e</w:t>
      </w:r>
      <w:r w:rsidR="00985A4E" w:rsidRPr="006157C0">
        <w:rPr>
          <w:bCs/>
          <w:lang w:val="et-EE"/>
        </w:rPr>
        <w:t>esmärk on</w:t>
      </w:r>
      <w:r w:rsidRPr="006157C0">
        <w:rPr>
          <w:bCs/>
          <w:lang w:val="et-EE"/>
        </w:rPr>
        <w:t xml:space="preserve"> t</w:t>
      </w:r>
      <w:r w:rsidR="00985A4E" w:rsidRPr="006157C0">
        <w:rPr>
          <w:bCs/>
          <w:lang w:val="et-EE"/>
        </w:rPr>
        <w:t>oetada laiapindset riigikaitset ja kaitsetahte tugevdamist</w:t>
      </w:r>
      <w:r w:rsidRPr="006157C0">
        <w:rPr>
          <w:bCs/>
          <w:lang w:val="et-EE"/>
        </w:rPr>
        <w:t xml:space="preserve">, </w:t>
      </w:r>
      <w:r w:rsidR="00985A4E" w:rsidRPr="006157C0">
        <w:rPr>
          <w:bCs/>
          <w:lang w:val="et-EE"/>
        </w:rPr>
        <w:t>ühtlustada tegelik riigikaitses osalemine õigusliku staatusega (paljud vabatahtlikud panustavad juba täna)</w:t>
      </w:r>
      <w:r w:rsidRPr="006157C0">
        <w:rPr>
          <w:bCs/>
          <w:lang w:val="et-EE"/>
        </w:rPr>
        <w:t xml:space="preserve"> ning v</w:t>
      </w:r>
      <w:r w:rsidR="00985A4E" w:rsidRPr="006157C0">
        <w:rPr>
          <w:bCs/>
          <w:lang w:val="et-EE"/>
        </w:rPr>
        <w:t>ältida olukorda, kus motiveeritud ja väljaõppinud isik kaotab pelgalt vanusepiiri ületamise tõttu võimaluse riigikaitses relvaga panustada.</w:t>
      </w:r>
    </w:p>
    <w:p w14:paraId="07C0CACB" w14:textId="77777777" w:rsidR="00C9307D" w:rsidRPr="006157C0" w:rsidRDefault="00C9307D" w:rsidP="00F264DA">
      <w:pPr>
        <w:rPr>
          <w:bCs/>
          <w:lang w:val="et-EE"/>
        </w:rPr>
      </w:pPr>
    </w:p>
    <w:p w14:paraId="7FCE1F76" w14:textId="26042309" w:rsidR="00985A4E" w:rsidRPr="006157C0" w:rsidRDefault="00985A4E" w:rsidP="00F264DA">
      <w:pPr>
        <w:rPr>
          <w:bCs/>
          <w:lang w:val="et-EE"/>
        </w:rPr>
      </w:pPr>
      <w:r w:rsidRPr="006157C0">
        <w:rPr>
          <w:bCs/>
          <w:lang w:val="et-EE"/>
        </w:rPr>
        <w:t xml:space="preserve">Riive on </w:t>
      </w:r>
      <w:r w:rsidRPr="006157C0">
        <w:rPr>
          <w:b/>
          <w:bCs/>
          <w:lang w:val="et-EE"/>
        </w:rPr>
        <w:t>sobiv</w:t>
      </w:r>
      <w:r w:rsidRPr="006157C0">
        <w:rPr>
          <w:bCs/>
          <w:lang w:val="et-EE"/>
        </w:rPr>
        <w:t xml:space="preserve">, kuna võimaldab kasutada relva ja suure mahutavusega salvesid just neil isikutel, kellel on relva käsitsemise väljaõpe ning kelle </w:t>
      </w:r>
      <w:proofErr w:type="spellStart"/>
      <w:r w:rsidRPr="006157C0">
        <w:rPr>
          <w:bCs/>
          <w:lang w:val="et-EE"/>
        </w:rPr>
        <w:t>riigikaitseline</w:t>
      </w:r>
      <w:proofErr w:type="spellEnd"/>
      <w:r w:rsidRPr="006157C0">
        <w:rPr>
          <w:bCs/>
          <w:lang w:val="et-EE"/>
        </w:rPr>
        <w:t xml:space="preserve"> roll on tegelik. Proportsionaalsust tagavad:</w:t>
      </w:r>
    </w:p>
    <w:p w14:paraId="2199EDF3" w14:textId="77777777" w:rsidR="00985A4E" w:rsidRPr="006157C0" w:rsidRDefault="00985A4E" w:rsidP="005E5696">
      <w:pPr>
        <w:pStyle w:val="Loendilik"/>
        <w:numPr>
          <w:ilvl w:val="0"/>
          <w:numId w:val="12"/>
        </w:numPr>
        <w:rPr>
          <w:bCs/>
          <w:lang w:val="et-EE"/>
        </w:rPr>
      </w:pPr>
      <w:r w:rsidRPr="006157C0">
        <w:rPr>
          <w:bCs/>
          <w:lang w:val="et-EE"/>
        </w:rPr>
        <w:t>jätkuv relvaloa nõue ja taotleja tausta kontrollimine;</w:t>
      </w:r>
    </w:p>
    <w:p w14:paraId="294A5553" w14:textId="77777777" w:rsidR="00985A4E" w:rsidRPr="006157C0" w:rsidRDefault="00985A4E" w:rsidP="005E5696">
      <w:pPr>
        <w:pStyle w:val="Loendilik"/>
        <w:numPr>
          <w:ilvl w:val="0"/>
          <w:numId w:val="12"/>
        </w:numPr>
        <w:rPr>
          <w:bCs/>
          <w:lang w:val="et-EE"/>
        </w:rPr>
      </w:pPr>
      <w:r w:rsidRPr="006157C0">
        <w:rPr>
          <w:bCs/>
          <w:lang w:val="et-EE"/>
        </w:rPr>
        <w:t>riigikaitse märgendi sidumine konkreetsete seaduses sätestatud rollidega (Kaitseliit, reserv, tegevväelased);</w:t>
      </w:r>
    </w:p>
    <w:p w14:paraId="23B82706" w14:textId="339CDEEE" w:rsidR="00985A4E" w:rsidRPr="006157C0" w:rsidRDefault="00985A4E" w:rsidP="005E5696">
      <w:pPr>
        <w:pStyle w:val="Loendilik"/>
        <w:numPr>
          <w:ilvl w:val="0"/>
          <w:numId w:val="12"/>
        </w:numPr>
        <w:rPr>
          <w:bCs/>
          <w:lang w:val="et-EE"/>
        </w:rPr>
      </w:pPr>
      <w:r w:rsidRPr="006157C0">
        <w:rPr>
          <w:bCs/>
          <w:lang w:val="et-EE"/>
        </w:rPr>
        <w:t>Kaitseliidu ja teiste riigikaitse struktuuride sisemine järelevalve relvade kasutamise üle.</w:t>
      </w:r>
    </w:p>
    <w:p w14:paraId="0D4801E1" w14:textId="77777777" w:rsidR="00C9307D" w:rsidRPr="006157C0" w:rsidRDefault="00C9307D" w:rsidP="00F264DA">
      <w:pPr>
        <w:rPr>
          <w:bCs/>
          <w:lang w:val="et-EE"/>
        </w:rPr>
      </w:pPr>
    </w:p>
    <w:p w14:paraId="6ABDCACC" w14:textId="74FF5F2E" w:rsidR="00985A4E" w:rsidRPr="006157C0" w:rsidRDefault="00985A4E" w:rsidP="00F264DA">
      <w:pPr>
        <w:rPr>
          <w:bCs/>
          <w:lang w:val="et-EE"/>
        </w:rPr>
      </w:pPr>
      <w:r w:rsidRPr="006157C0">
        <w:rPr>
          <w:bCs/>
          <w:lang w:val="et-EE"/>
        </w:rPr>
        <w:lastRenderedPageBreak/>
        <w:t>Riigikohtu ja õiguskantsleri praktikas on korduvalt rõhutatud, et relvade käitlemise piirangute eesmärk – avaliku korra ja julgeoleku kaitse – on legitiimne ja riigil on selles vallas lai otsustusruum, eeldusel et järgitakse proportsionaalsuse põhimõtet.</w:t>
      </w:r>
      <w:r w:rsidR="00C9307D" w:rsidRPr="006157C0">
        <w:rPr>
          <w:rStyle w:val="Allmrkuseviide"/>
          <w:bCs/>
          <w:szCs w:val="24"/>
          <w:lang w:val="et-EE"/>
        </w:rPr>
        <w:footnoteReference w:id="11"/>
      </w:r>
      <w:r w:rsidR="000F085D" w:rsidRPr="006157C0">
        <w:rPr>
          <w:rStyle w:val="Allmrkuseviide"/>
          <w:bCs/>
          <w:szCs w:val="24"/>
          <w:lang w:val="et-EE"/>
        </w:rPr>
        <w:footnoteReference w:id="12"/>
      </w:r>
      <w:r w:rsidR="000F085D" w:rsidRPr="006157C0">
        <w:rPr>
          <w:rStyle w:val="Allmrkuseviide"/>
          <w:bCs/>
          <w:szCs w:val="24"/>
          <w:lang w:val="et-EE"/>
        </w:rPr>
        <w:footnoteReference w:id="13"/>
      </w:r>
      <w:r w:rsidRPr="006157C0">
        <w:rPr>
          <w:bCs/>
          <w:lang w:val="et-EE"/>
        </w:rPr>
        <w:t xml:space="preserve"> </w:t>
      </w:r>
    </w:p>
    <w:p w14:paraId="60D1772B" w14:textId="77777777" w:rsidR="00C9307D" w:rsidRPr="006157C0" w:rsidRDefault="00C9307D" w:rsidP="00F264DA">
      <w:pPr>
        <w:rPr>
          <w:bCs/>
          <w:lang w:val="et-EE"/>
        </w:rPr>
      </w:pPr>
    </w:p>
    <w:p w14:paraId="0E19E81A" w14:textId="77777777" w:rsidR="00985A4E" w:rsidRPr="006157C0" w:rsidRDefault="00985A4E" w:rsidP="00F264DA">
      <w:pPr>
        <w:rPr>
          <w:bCs/>
          <w:lang w:val="et-EE"/>
        </w:rPr>
      </w:pPr>
      <w:r w:rsidRPr="006157C0">
        <w:rPr>
          <w:bCs/>
          <w:lang w:val="et-EE"/>
        </w:rPr>
        <w:t>Kuna muudatused ei leevenda vajalikust enam julgeolekumeetmeid, vaid võimaldavad piiratud ringil lisaks panustada riigikaitsesse, on riive mõõdukas ja PS-</w:t>
      </w:r>
      <w:proofErr w:type="spellStart"/>
      <w:r w:rsidRPr="006157C0">
        <w:rPr>
          <w:bCs/>
          <w:lang w:val="et-EE"/>
        </w:rPr>
        <w:t>ga</w:t>
      </w:r>
      <w:proofErr w:type="spellEnd"/>
      <w:r w:rsidRPr="006157C0">
        <w:rPr>
          <w:bCs/>
          <w:lang w:val="et-EE"/>
        </w:rPr>
        <w:t xml:space="preserve"> kooskõlas.</w:t>
      </w:r>
    </w:p>
    <w:p w14:paraId="75350475" w14:textId="77777777" w:rsidR="00985A4E" w:rsidRPr="006157C0" w:rsidRDefault="00985A4E" w:rsidP="00F264DA">
      <w:pPr>
        <w:rPr>
          <w:bCs/>
          <w:lang w:val="et-EE"/>
        </w:rPr>
      </w:pPr>
    </w:p>
    <w:p w14:paraId="6FCB5362" w14:textId="4C31F415" w:rsidR="00133270" w:rsidRPr="006157C0" w:rsidRDefault="00133270" w:rsidP="00F264DA">
      <w:pPr>
        <w:pStyle w:val="Pealkiri3"/>
        <w:rPr>
          <w:rFonts w:ascii="Times New Roman" w:hAnsi="Times New Roman" w:cs="Times New Roman"/>
          <w:lang w:val="et-EE"/>
        </w:rPr>
      </w:pPr>
      <w:bookmarkStart w:id="46" w:name="_Toc216952603"/>
      <w:r w:rsidRPr="006157C0">
        <w:rPr>
          <w:lang w:val="et-EE"/>
        </w:rPr>
        <w:t>2.3.5</w:t>
      </w:r>
      <w:r w:rsidRPr="006157C0">
        <w:rPr>
          <w:rFonts w:ascii="Times New Roman" w:hAnsi="Times New Roman" w:cs="Times New Roman"/>
          <w:lang w:val="et-EE"/>
        </w:rPr>
        <w:t xml:space="preserve"> </w:t>
      </w:r>
      <w:r w:rsidR="0031224F">
        <w:rPr>
          <w:rFonts w:ascii="Times New Roman" w:hAnsi="Times New Roman" w:cs="Times New Roman"/>
          <w:lang w:val="et-EE"/>
        </w:rPr>
        <w:t>Andmekaitsealane mõjuanalüüs</w:t>
      </w:r>
      <w:bookmarkEnd w:id="46"/>
    </w:p>
    <w:p w14:paraId="5C826634" w14:textId="77777777" w:rsidR="00133270" w:rsidRPr="006157C0" w:rsidRDefault="00133270" w:rsidP="004D5D4A">
      <w:pPr>
        <w:rPr>
          <w:lang w:val="et-EE"/>
        </w:rPr>
      </w:pPr>
    </w:p>
    <w:p w14:paraId="664ACF29" w14:textId="317803B4" w:rsidR="00133270" w:rsidRPr="006157C0" w:rsidRDefault="00133270" w:rsidP="004D5D4A">
      <w:pPr>
        <w:rPr>
          <w:rFonts w:cs="Times New Roman"/>
          <w:bCs/>
          <w:szCs w:val="24"/>
          <w:lang w:val="et-EE"/>
        </w:rPr>
      </w:pPr>
      <w:r w:rsidRPr="006157C0">
        <w:rPr>
          <w:rFonts w:cs="Times New Roman"/>
          <w:bCs/>
          <w:szCs w:val="24"/>
          <w:lang w:val="et-EE"/>
        </w:rPr>
        <w:t xml:space="preserve">RelvS-i § 24 muudatustega täpsustatakse relvaregistri ülesehitust, </w:t>
      </w:r>
      <w:r w:rsidRPr="00133270">
        <w:rPr>
          <w:rFonts w:cs="Times New Roman"/>
          <w:szCs w:val="24"/>
          <w:lang w:val="et-EE"/>
        </w:rPr>
        <w:t>s</w:t>
      </w:r>
      <w:r w:rsidR="0029175E">
        <w:rPr>
          <w:rFonts w:cs="Times New Roman"/>
          <w:szCs w:val="24"/>
          <w:lang w:val="et-EE"/>
        </w:rPr>
        <w:t>ealhulgas</w:t>
      </w:r>
      <w:r w:rsidRPr="006157C0">
        <w:rPr>
          <w:rFonts w:cs="Times New Roman"/>
          <w:bCs/>
          <w:szCs w:val="24"/>
          <w:lang w:val="et-EE"/>
        </w:rPr>
        <w:t xml:space="preserve"> Kaitsepolitseiameti relvaregistri kõrvale luuakse uus alamregister – kriminaalpolitsei relvaregister – ning viiakse seadusesse selgesõnaline viide, et nimetatud registrite riigisaladuseks olevate andmete suhtes kohaldatakse riigisaladuse ja salastatud välisteabe seadust</w:t>
      </w:r>
      <w:r w:rsidR="00B03191">
        <w:rPr>
          <w:rFonts w:cs="Times New Roman"/>
          <w:bCs/>
          <w:szCs w:val="24"/>
          <w:lang w:val="et-EE"/>
        </w:rPr>
        <w:t xml:space="preserve"> </w:t>
      </w:r>
      <w:r w:rsidR="00B03191" w:rsidRPr="006157C0">
        <w:rPr>
          <w:rFonts w:cs="Times New Roman"/>
          <w:bCs/>
          <w:szCs w:val="24"/>
          <w:lang w:val="et-EE"/>
        </w:rPr>
        <w:t>(</w:t>
      </w:r>
      <w:r w:rsidR="00B03191">
        <w:rPr>
          <w:rFonts w:cs="Times New Roman"/>
          <w:bCs/>
          <w:szCs w:val="24"/>
          <w:lang w:val="et-EE"/>
        </w:rPr>
        <w:t xml:space="preserve">edaspidi </w:t>
      </w:r>
      <w:r w:rsidR="00B03191" w:rsidRPr="00E260F3">
        <w:rPr>
          <w:rFonts w:cs="Times New Roman"/>
          <w:i/>
          <w:szCs w:val="24"/>
          <w:lang w:val="et-EE"/>
        </w:rPr>
        <w:t>RSVS</w:t>
      </w:r>
      <w:r w:rsidR="00B03191" w:rsidRPr="006157C0">
        <w:rPr>
          <w:rFonts w:cs="Times New Roman"/>
          <w:bCs/>
          <w:szCs w:val="24"/>
          <w:lang w:val="et-EE"/>
        </w:rPr>
        <w:t>)</w:t>
      </w:r>
      <w:r w:rsidRPr="006157C0">
        <w:rPr>
          <w:rFonts w:cs="Times New Roman"/>
          <w:bCs/>
          <w:szCs w:val="24"/>
          <w:lang w:val="et-EE"/>
        </w:rPr>
        <w:t>.</w:t>
      </w:r>
    </w:p>
    <w:p w14:paraId="4A6E0CC6" w14:textId="77777777" w:rsidR="00133270" w:rsidRPr="006157C0" w:rsidRDefault="00133270" w:rsidP="004D5D4A">
      <w:pPr>
        <w:rPr>
          <w:rFonts w:cs="Times New Roman"/>
          <w:bCs/>
          <w:szCs w:val="24"/>
          <w:lang w:val="et-EE"/>
        </w:rPr>
      </w:pPr>
    </w:p>
    <w:p w14:paraId="5EFA3BC6" w14:textId="3908078B" w:rsidR="00133270" w:rsidRPr="006157C0" w:rsidRDefault="00133270" w:rsidP="004D5D4A">
      <w:pPr>
        <w:rPr>
          <w:rFonts w:cs="Times New Roman"/>
          <w:bCs/>
          <w:szCs w:val="24"/>
          <w:lang w:val="et-EE"/>
        </w:rPr>
      </w:pPr>
      <w:r w:rsidRPr="006157C0">
        <w:rPr>
          <w:rFonts w:cs="Times New Roman"/>
          <w:bCs/>
          <w:szCs w:val="24"/>
          <w:lang w:val="et-EE"/>
        </w:rPr>
        <w:t xml:space="preserve">Relvaregister ja selle alamregistrid kujutavad endast isikuandmete töötlemist, mis riivab </w:t>
      </w:r>
      <w:proofErr w:type="spellStart"/>
      <w:r w:rsidRPr="006157C0">
        <w:rPr>
          <w:rFonts w:cs="Times New Roman"/>
          <w:bCs/>
          <w:szCs w:val="24"/>
          <w:lang w:val="et-EE"/>
        </w:rPr>
        <w:t>PS-i</w:t>
      </w:r>
      <w:proofErr w:type="spellEnd"/>
      <w:r w:rsidRPr="006157C0">
        <w:rPr>
          <w:rFonts w:cs="Times New Roman"/>
          <w:bCs/>
          <w:szCs w:val="24"/>
          <w:lang w:val="et-EE"/>
        </w:rPr>
        <w:t xml:space="preserve"> §-st 26 ja §-st 43 tulenevat eraelu ja isikuandmete kaitse põhiõigust. Riive eesmärk on:</w:t>
      </w:r>
    </w:p>
    <w:p w14:paraId="40D3F9A4" w14:textId="77777777" w:rsidR="00133270" w:rsidRPr="006157C0" w:rsidRDefault="00133270" w:rsidP="005E5696">
      <w:pPr>
        <w:pStyle w:val="Loendilik"/>
        <w:numPr>
          <w:ilvl w:val="0"/>
          <w:numId w:val="13"/>
        </w:numPr>
        <w:rPr>
          <w:rFonts w:cs="Times New Roman"/>
          <w:bCs/>
          <w:szCs w:val="24"/>
          <w:lang w:val="et-EE"/>
        </w:rPr>
      </w:pPr>
      <w:r w:rsidRPr="006157C0">
        <w:rPr>
          <w:rFonts w:cs="Times New Roman"/>
          <w:bCs/>
          <w:szCs w:val="24"/>
          <w:lang w:val="et-EE"/>
        </w:rPr>
        <w:t>tagada relvade, laskemoona, tulirelva oluliste osade ja lisaseadmete jälgitavus;</w:t>
      </w:r>
    </w:p>
    <w:p w14:paraId="1F1CD2D6" w14:textId="37FA6427" w:rsidR="00133270" w:rsidRPr="006157C0" w:rsidRDefault="00133270" w:rsidP="005E5696">
      <w:pPr>
        <w:pStyle w:val="Loendilik"/>
        <w:numPr>
          <w:ilvl w:val="0"/>
          <w:numId w:val="13"/>
        </w:numPr>
        <w:rPr>
          <w:rFonts w:cs="Times New Roman"/>
          <w:bCs/>
          <w:szCs w:val="24"/>
          <w:lang w:val="et-EE"/>
        </w:rPr>
      </w:pPr>
      <w:r w:rsidRPr="006157C0">
        <w:rPr>
          <w:rFonts w:cs="Times New Roman"/>
          <w:bCs/>
          <w:szCs w:val="24"/>
          <w:lang w:val="et-EE"/>
        </w:rPr>
        <w:t xml:space="preserve">võimaldada tõhusat järelevalvet relvade üle, </w:t>
      </w:r>
      <w:r w:rsidRPr="00133270">
        <w:rPr>
          <w:rFonts w:cs="Times New Roman"/>
          <w:szCs w:val="24"/>
          <w:lang w:val="et-EE"/>
        </w:rPr>
        <w:t>s</w:t>
      </w:r>
      <w:r w:rsidR="0029175E">
        <w:rPr>
          <w:rFonts w:cs="Times New Roman"/>
          <w:szCs w:val="24"/>
          <w:lang w:val="et-EE"/>
        </w:rPr>
        <w:t>ealhulgas</w:t>
      </w:r>
      <w:r w:rsidRPr="006157C0">
        <w:rPr>
          <w:rFonts w:cs="Times New Roman"/>
          <w:bCs/>
          <w:szCs w:val="24"/>
          <w:lang w:val="et-EE"/>
        </w:rPr>
        <w:t xml:space="preserve"> </w:t>
      </w:r>
      <w:r w:rsidR="004C050C">
        <w:rPr>
          <w:rFonts w:cs="Times New Roman"/>
          <w:bCs/>
          <w:szCs w:val="24"/>
          <w:lang w:val="et-EE"/>
        </w:rPr>
        <w:t>ametiasutuste</w:t>
      </w:r>
      <w:r w:rsidR="004C050C" w:rsidRPr="006157C0">
        <w:rPr>
          <w:rFonts w:cs="Times New Roman"/>
          <w:bCs/>
          <w:szCs w:val="24"/>
          <w:lang w:val="et-EE"/>
        </w:rPr>
        <w:t xml:space="preserve"> </w:t>
      </w:r>
      <w:r w:rsidRPr="006157C0">
        <w:rPr>
          <w:rFonts w:cs="Times New Roman"/>
          <w:bCs/>
          <w:szCs w:val="24"/>
          <w:lang w:val="et-EE"/>
        </w:rPr>
        <w:t>relvastuse üle,</w:t>
      </w:r>
    </w:p>
    <w:p w14:paraId="2FD10F72" w14:textId="2B5149D0" w:rsidR="00133270" w:rsidRPr="006157C0" w:rsidRDefault="00133270" w:rsidP="005E5696">
      <w:pPr>
        <w:pStyle w:val="Loendilik"/>
        <w:numPr>
          <w:ilvl w:val="0"/>
          <w:numId w:val="13"/>
        </w:numPr>
        <w:rPr>
          <w:rFonts w:cs="Times New Roman"/>
          <w:bCs/>
          <w:szCs w:val="24"/>
          <w:lang w:val="et-EE"/>
        </w:rPr>
      </w:pPr>
      <w:r w:rsidRPr="006157C0">
        <w:rPr>
          <w:rFonts w:cs="Times New Roman"/>
          <w:bCs/>
          <w:szCs w:val="24"/>
          <w:lang w:val="et-EE"/>
        </w:rPr>
        <w:t>kaitsta riigi julgeolekut</w:t>
      </w:r>
      <w:r w:rsidR="004C050C">
        <w:rPr>
          <w:rFonts w:cs="Times New Roman"/>
          <w:bCs/>
          <w:szCs w:val="24"/>
          <w:lang w:val="et-EE"/>
        </w:rPr>
        <w:t xml:space="preserve">, sealhulgas </w:t>
      </w:r>
      <w:r w:rsidRPr="006157C0">
        <w:rPr>
          <w:rFonts w:cs="Times New Roman"/>
          <w:bCs/>
          <w:szCs w:val="24"/>
          <w:lang w:val="et-EE"/>
        </w:rPr>
        <w:t>sisejulgeolekut.</w:t>
      </w:r>
    </w:p>
    <w:p w14:paraId="20454622" w14:textId="77777777" w:rsidR="00133270" w:rsidRPr="006157C0" w:rsidRDefault="00133270" w:rsidP="004D5D4A">
      <w:pPr>
        <w:rPr>
          <w:rFonts w:cs="Times New Roman"/>
          <w:bCs/>
          <w:szCs w:val="24"/>
          <w:lang w:val="et-EE"/>
        </w:rPr>
      </w:pPr>
    </w:p>
    <w:p w14:paraId="024A48A2" w14:textId="4A0414E7" w:rsidR="00133270" w:rsidRPr="006157C0" w:rsidRDefault="00133270" w:rsidP="004D5D4A">
      <w:pPr>
        <w:rPr>
          <w:rFonts w:cs="Times New Roman"/>
          <w:bCs/>
          <w:szCs w:val="24"/>
          <w:lang w:val="et-EE"/>
        </w:rPr>
      </w:pPr>
      <w:r w:rsidRPr="006157C0">
        <w:rPr>
          <w:rFonts w:cs="Times New Roman"/>
          <w:bCs/>
          <w:szCs w:val="24"/>
          <w:lang w:val="et-EE"/>
        </w:rPr>
        <w:t xml:space="preserve">Riive on </w:t>
      </w:r>
      <w:r w:rsidRPr="006157C0">
        <w:rPr>
          <w:rFonts w:cs="Times New Roman"/>
          <w:szCs w:val="24"/>
          <w:lang w:val="et-EE"/>
        </w:rPr>
        <w:t>põhiseaduspärane</w:t>
      </w:r>
      <w:r w:rsidRPr="006157C0">
        <w:rPr>
          <w:rFonts w:cs="Times New Roman"/>
          <w:bCs/>
          <w:szCs w:val="24"/>
          <w:lang w:val="et-EE"/>
        </w:rPr>
        <w:t xml:space="preserve"> – registrite pidamise alused, andmeliigid ja kasutaja</w:t>
      </w:r>
      <w:r w:rsidR="004C050C">
        <w:rPr>
          <w:rFonts w:cs="Times New Roman"/>
          <w:bCs/>
          <w:szCs w:val="24"/>
          <w:lang w:val="et-EE"/>
        </w:rPr>
        <w:t>te</w:t>
      </w:r>
      <w:r w:rsidRPr="006157C0">
        <w:rPr>
          <w:rFonts w:cs="Times New Roman"/>
          <w:bCs/>
          <w:szCs w:val="24"/>
          <w:lang w:val="et-EE"/>
        </w:rPr>
        <w:t>ring on sätestatud seaduse tasandil. Andmete töötlemine on õigustatud, kui:</w:t>
      </w:r>
    </w:p>
    <w:p w14:paraId="76D11583" w14:textId="77777777" w:rsidR="00133270" w:rsidRPr="006157C0" w:rsidRDefault="00133270" w:rsidP="005E5696">
      <w:pPr>
        <w:pStyle w:val="Loendilik"/>
        <w:numPr>
          <w:ilvl w:val="0"/>
          <w:numId w:val="14"/>
        </w:numPr>
        <w:rPr>
          <w:rFonts w:cs="Times New Roman"/>
          <w:bCs/>
          <w:szCs w:val="24"/>
          <w:lang w:val="et-EE"/>
        </w:rPr>
      </w:pPr>
      <w:r w:rsidRPr="006157C0">
        <w:rPr>
          <w:rFonts w:cs="Times New Roman"/>
          <w:bCs/>
          <w:szCs w:val="24"/>
          <w:lang w:val="et-EE"/>
        </w:rPr>
        <w:t>kogutakse üksnes relva- ja järelevalvefunktsiooni jaoks vajalikke andmeid;</w:t>
      </w:r>
    </w:p>
    <w:p w14:paraId="4E33384E" w14:textId="05977D9F" w:rsidR="00133270" w:rsidRPr="006157C0" w:rsidRDefault="00133270" w:rsidP="005E5696">
      <w:pPr>
        <w:pStyle w:val="Loendilik"/>
        <w:numPr>
          <w:ilvl w:val="0"/>
          <w:numId w:val="14"/>
        </w:numPr>
        <w:rPr>
          <w:rFonts w:cs="Times New Roman"/>
          <w:bCs/>
          <w:szCs w:val="24"/>
          <w:lang w:val="et-EE"/>
        </w:rPr>
      </w:pPr>
      <w:r w:rsidRPr="006157C0">
        <w:rPr>
          <w:rFonts w:cs="Times New Roman"/>
          <w:bCs/>
          <w:szCs w:val="24"/>
          <w:lang w:val="et-EE"/>
        </w:rPr>
        <w:t xml:space="preserve">järgitakse </w:t>
      </w:r>
      <w:r w:rsidRPr="006157C0" w:rsidDel="00C40474">
        <w:rPr>
          <w:rFonts w:cs="Times New Roman"/>
          <w:bCs/>
          <w:szCs w:val="24"/>
          <w:lang w:val="et-EE"/>
        </w:rPr>
        <w:t xml:space="preserve">andmete </w:t>
      </w:r>
      <w:r w:rsidR="00C40474">
        <w:rPr>
          <w:rFonts w:cs="Times New Roman"/>
          <w:bCs/>
          <w:szCs w:val="24"/>
          <w:lang w:val="et-EE"/>
        </w:rPr>
        <w:t>ja isikuandmete kaitset reguleerivaid nõudeid</w:t>
      </w:r>
      <w:r w:rsidRPr="006157C0">
        <w:rPr>
          <w:rFonts w:cs="Times New Roman"/>
          <w:bCs/>
          <w:szCs w:val="24"/>
          <w:lang w:val="et-EE"/>
        </w:rPr>
        <w:t>;</w:t>
      </w:r>
    </w:p>
    <w:p w14:paraId="1E03E087" w14:textId="5AF1FC9C" w:rsidR="00133270" w:rsidRPr="006157C0" w:rsidRDefault="00133270" w:rsidP="005E5696">
      <w:pPr>
        <w:pStyle w:val="Loendilik"/>
        <w:numPr>
          <w:ilvl w:val="0"/>
          <w:numId w:val="14"/>
        </w:numPr>
        <w:rPr>
          <w:rFonts w:cs="Times New Roman"/>
          <w:bCs/>
          <w:szCs w:val="24"/>
          <w:lang w:val="et-EE"/>
        </w:rPr>
      </w:pPr>
      <w:r w:rsidRPr="006157C0">
        <w:rPr>
          <w:rFonts w:cs="Times New Roman"/>
          <w:bCs/>
          <w:szCs w:val="24"/>
          <w:lang w:val="et-EE"/>
        </w:rPr>
        <w:t>riigisaladusena käsitletavate andmete puhul rakendatakse kõrgendatud turvanõudeid.</w:t>
      </w:r>
    </w:p>
    <w:p w14:paraId="7A64E418" w14:textId="77777777" w:rsidR="00133270" w:rsidRPr="006157C0" w:rsidRDefault="00133270" w:rsidP="004D5D4A">
      <w:pPr>
        <w:rPr>
          <w:rFonts w:cs="Times New Roman"/>
          <w:bCs/>
          <w:szCs w:val="24"/>
          <w:lang w:val="et-EE"/>
        </w:rPr>
      </w:pPr>
    </w:p>
    <w:p w14:paraId="15C96CDE" w14:textId="0F6F27B0" w:rsidR="00133270" w:rsidRPr="006157C0" w:rsidRDefault="00133270" w:rsidP="004D5D4A">
      <w:pPr>
        <w:rPr>
          <w:rFonts w:cs="Times New Roman"/>
          <w:bCs/>
          <w:szCs w:val="24"/>
          <w:lang w:val="et-EE"/>
        </w:rPr>
      </w:pPr>
      <w:r w:rsidRPr="006157C0">
        <w:rPr>
          <w:rFonts w:cs="Times New Roman"/>
          <w:bCs/>
          <w:szCs w:val="24"/>
          <w:lang w:val="et-EE"/>
        </w:rPr>
        <w:t xml:space="preserve">Uue kriminaalpolitsei alamregistri loomisega ei suurendata relvavaldajate kohta kogutavate andmete hulka, vaid korraldatakse ümber andmete struktuur ja juurdepääs, et paremini kaitsta salastatud teavet. Isikuandmete intensiivsemat töötlemist ei toimu, pigem vastupidi – kriminaalpolitsei relvastust puudutavad andmed eraldatakse üldisest registrist ja neile kohaldatakse kõrgemaid </w:t>
      </w:r>
      <w:r w:rsidR="00B325D8">
        <w:rPr>
          <w:rFonts w:cs="Times New Roman"/>
          <w:bCs/>
          <w:szCs w:val="24"/>
          <w:lang w:val="et-EE"/>
        </w:rPr>
        <w:t>turva</w:t>
      </w:r>
      <w:r w:rsidR="00B325D8" w:rsidRPr="006157C0">
        <w:rPr>
          <w:rFonts w:cs="Times New Roman"/>
          <w:bCs/>
          <w:szCs w:val="24"/>
          <w:lang w:val="et-EE"/>
        </w:rPr>
        <w:t>nõudeid</w:t>
      </w:r>
      <w:r w:rsidRPr="006157C0">
        <w:rPr>
          <w:rFonts w:cs="Times New Roman"/>
          <w:bCs/>
          <w:szCs w:val="24"/>
          <w:lang w:val="et-EE"/>
        </w:rPr>
        <w:t>.</w:t>
      </w:r>
    </w:p>
    <w:p w14:paraId="1DB2B7F4" w14:textId="77777777" w:rsidR="00133270" w:rsidRPr="006157C0" w:rsidRDefault="00133270" w:rsidP="004D5D4A">
      <w:pPr>
        <w:rPr>
          <w:rFonts w:cs="Times New Roman"/>
          <w:bCs/>
          <w:szCs w:val="24"/>
          <w:lang w:val="et-EE"/>
        </w:rPr>
      </w:pPr>
    </w:p>
    <w:p w14:paraId="6B62419C" w14:textId="7CE01895" w:rsidR="00133270" w:rsidRPr="006157C0" w:rsidRDefault="00133270" w:rsidP="004D5D4A">
      <w:pPr>
        <w:rPr>
          <w:rFonts w:cs="Times New Roman"/>
          <w:bCs/>
          <w:szCs w:val="24"/>
          <w:lang w:val="et-EE"/>
        </w:rPr>
      </w:pPr>
      <w:r w:rsidRPr="006157C0">
        <w:rPr>
          <w:rFonts w:cs="Times New Roman"/>
          <w:bCs/>
          <w:szCs w:val="24"/>
          <w:lang w:val="et-EE"/>
        </w:rPr>
        <w:lastRenderedPageBreak/>
        <w:t xml:space="preserve">Selline lahendus on </w:t>
      </w:r>
      <w:proofErr w:type="spellStart"/>
      <w:r w:rsidRPr="006157C0">
        <w:rPr>
          <w:rFonts w:cs="Times New Roman"/>
          <w:bCs/>
          <w:szCs w:val="24"/>
          <w:lang w:val="et-EE"/>
        </w:rPr>
        <w:t>PS-i</w:t>
      </w:r>
      <w:proofErr w:type="spellEnd"/>
      <w:r w:rsidRPr="006157C0">
        <w:rPr>
          <w:rFonts w:cs="Times New Roman"/>
          <w:bCs/>
          <w:szCs w:val="24"/>
          <w:lang w:val="et-EE"/>
        </w:rPr>
        <w:t xml:space="preserve"> § 26 ja § 43 seisukohalt </w:t>
      </w:r>
      <w:r w:rsidRPr="006157C0">
        <w:rPr>
          <w:rFonts w:cs="Times New Roman"/>
          <w:b/>
          <w:bCs/>
          <w:szCs w:val="24"/>
          <w:lang w:val="et-EE"/>
        </w:rPr>
        <w:t>sobiv ja vajalik</w:t>
      </w:r>
      <w:r w:rsidRPr="006157C0">
        <w:rPr>
          <w:rFonts w:cs="Times New Roman"/>
          <w:bCs/>
          <w:szCs w:val="24"/>
          <w:lang w:val="et-EE"/>
        </w:rPr>
        <w:t xml:space="preserve"> ning andmesubjekti huvidele mõõdukas, arvestades, et relva omamine on vabatahtlik ning sellega kaasnev andmetöötlus on avaliku turvalisuse tagamise seisukohalt hädavajalik.</w:t>
      </w:r>
    </w:p>
    <w:p w14:paraId="024C4BC3" w14:textId="77777777" w:rsidR="00133270" w:rsidRPr="006157C0" w:rsidRDefault="00133270" w:rsidP="004D5D4A">
      <w:pPr>
        <w:rPr>
          <w:rFonts w:cs="Times New Roman"/>
          <w:bCs/>
          <w:szCs w:val="24"/>
          <w:lang w:val="et-EE"/>
        </w:rPr>
      </w:pPr>
    </w:p>
    <w:p w14:paraId="337BEA05" w14:textId="67F0FFC0" w:rsidR="00133270" w:rsidRPr="006157C0" w:rsidRDefault="00133270" w:rsidP="004D5D4A">
      <w:pPr>
        <w:rPr>
          <w:rFonts w:cs="Times New Roman"/>
          <w:bCs/>
          <w:szCs w:val="24"/>
          <w:lang w:val="et-EE"/>
        </w:rPr>
      </w:pPr>
      <w:r w:rsidRPr="006157C0">
        <w:rPr>
          <w:rFonts w:cs="Times New Roman"/>
          <w:bCs/>
          <w:szCs w:val="24"/>
          <w:lang w:val="et-EE"/>
        </w:rPr>
        <w:t>Ühtlasi lisatakse relvaregistri andmestikku relva lisaseadmete tüübikinnituse ja arvestuse pidamise võimalus (seoses RelvS-i §</w:t>
      </w:r>
      <w:r w:rsidR="004C050C">
        <w:rPr>
          <w:rFonts w:cs="Times New Roman"/>
          <w:bCs/>
          <w:szCs w:val="24"/>
          <w:lang w:val="et-EE"/>
        </w:rPr>
        <w:t>-de</w:t>
      </w:r>
      <w:r w:rsidRPr="006157C0">
        <w:rPr>
          <w:rFonts w:cs="Times New Roman"/>
          <w:bCs/>
          <w:szCs w:val="24"/>
          <w:lang w:val="et-EE"/>
        </w:rPr>
        <w:t xml:space="preserve"> 23 ja 24 muudatustega). Ka see riivab omandipõhiõigust ja andmekaitset minimaalselt, kuid on avaliku julgeoleku seisukohalt põhjendatud, sest osad lisaseadmed (nt helisummuti) võivad mõjutada relva kasutamise riske ning nende käibe üle peab olema järelevalve.</w:t>
      </w:r>
    </w:p>
    <w:p w14:paraId="5ED5D1B6" w14:textId="77777777" w:rsidR="00985A4E" w:rsidRPr="006157C0" w:rsidRDefault="00985A4E" w:rsidP="004D5D4A">
      <w:pPr>
        <w:rPr>
          <w:rFonts w:cs="Times New Roman"/>
          <w:bCs/>
          <w:szCs w:val="24"/>
          <w:lang w:val="et-EE"/>
        </w:rPr>
      </w:pPr>
    </w:p>
    <w:p w14:paraId="0A58D41D" w14:textId="77777777" w:rsidR="00133270" w:rsidRPr="006157C0" w:rsidRDefault="00133270" w:rsidP="004D5D4A">
      <w:pPr>
        <w:pStyle w:val="Pealkiri3"/>
        <w:rPr>
          <w:rFonts w:ascii="Times New Roman" w:hAnsi="Times New Roman" w:cs="Times New Roman"/>
          <w:lang w:val="et-EE"/>
        </w:rPr>
      </w:pPr>
      <w:bookmarkStart w:id="47" w:name="_Toc216952604"/>
      <w:r w:rsidRPr="006157C0">
        <w:rPr>
          <w:lang w:val="et-EE"/>
        </w:rPr>
        <w:t>2.3.6. Võrdse kohtlemise ja proportsionaalsuse üldine hindamine</w:t>
      </w:r>
      <w:bookmarkEnd w:id="47"/>
    </w:p>
    <w:p w14:paraId="2E01CFA4" w14:textId="77777777" w:rsidR="00133270" w:rsidRPr="006157C0" w:rsidRDefault="00133270" w:rsidP="004D5D4A">
      <w:pPr>
        <w:rPr>
          <w:lang w:val="et-EE"/>
        </w:rPr>
      </w:pPr>
    </w:p>
    <w:p w14:paraId="0CCE1B54" w14:textId="4DFAEA78" w:rsidR="00133270" w:rsidRPr="006157C0" w:rsidRDefault="00133270" w:rsidP="004D5D4A">
      <w:pPr>
        <w:rPr>
          <w:lang w:val="et-EE"/>
        </w:rPr>
      </w:pPr>
      <w:r w:rsidRPr="006157C0">
        <w:rPr>
          <w:lang w:val="et-EE"/>
        </w:rPr>
        <w:t>Eelnõuga eristatakse erinevaid isikurühmi:</w:t>
      </w:r>
    </w:p>
    <w:p w14:paraId="59FB213B" w14:textId="403226B9" w:rsidR="00133270" w:rsidRPr="006157C0" w:rsidRDefault="00133270" w:rsidP="005E5696">
      <w:pPr>
        <w:pStyle w:val="Loendilik"/>
        <w:numPr>
          <w:ilvl w:val="0"/>
          <w:numId w:val="15"/>
        </w:numPr>
        <w:rPr>
          <w:lang w:val="et-EE"/>
        </w:rPr>
      </w:pPr>
      <w:r w:rsidRPr="006157C0">
        <w:rPr>
          <w:lang w:val="et-EE"/>
        </w:rPr>
        <w:t>Eesti kodanikud, EL</w:t>
      </w:r>
      <w:r w:rsidR="004C050C">
        <w:rPr>
          <w:lang w:val="et-EE"/>
        </w:rPr>
        <w:t>-i</w:t>
      </w:r>
      <w:r w:rsidRPr="006157C0">
        <w:rPr>
          <w:lang w:val="et-EE"/>
        </w:rPr>
        <w:t xml:space="preserve"> ja NATO liikmesriikide kodanikud ning teised välisriikide kodanikud;</w:t>
      </w:r>
    </w:p>
    <w:p w14:paraId="1236CBB9" w14:textId="77777777" w:rsidR="00133270" w:rsidRPr="006157C0" w:rsidRDefault="00133270" w:rsidP="005E5696">
      <w:pPr>
        <w:pStyle w:val="Loendilik"/>
        <w:numPr>
          <w:ilvl w:val="0"/>
          <w:numId w:val="15"/>
        </w:numPr>
        <w:rPr>
          <w:lang w:val="et-EE"/>
        </w:rPr>
      </w:pPr>
      <w:r w:rsidRPr="006157C0">
        <w:rPr>
          <w:lang w:val="et-EE"/>
        </w:rPr>
        <w:t>alaealised ja täisealised relvaomanikud;</w:t>
      </w:r>
    </w:p>
    <w:p w14:paraId="5B323246" w14:textId="77777777" w:rsidR="00133270" w:rsidRPr="006157C0" w:rsidRDefault="00133270" w:rsidP="005E5696">
      <w:pPr>
        <w:pStyle w:val="Loendilik"/>
        <w:numPr>
          <w:ilvl w:val="0"/>
          <w:numId w:val="15"/>
        </w:numPr>
        <w:rPr>
          <w:lang w:val="et-EE"/>
        </w:rPr>
      </w:pPr>
      <w:r w:rsidRPr="006157C0">
        <w:rPr>
          <w:lang w:val="et-EE"/>
        </w:rPr>
        <w:t>väiksemate ja suuremate relvakollektsioonide omanikud;</w:t>
      </w:r>
    </w:p>
    <w:p w14:paraId="2FBF9EDE" w14:textId="77777777" w:rsidR="00133270" w:rsidRPr="006157C0" w:rsidRDefault="00133270" w:rsidP="005E5696">
      <w:pPr>
        <w:pStyle w:val="Loendilik"/>
        <w:numPr>
          <w:ilvl w:val="0"/>
          <w:numId w:val="15"/>
        </w:numPr>
        <w:rPr>
          <w:lang w:val="et-EE"/>
        </w:rPr>
      </w:pPr>
      <w:r w:rsidRPr="006157C0">
        <w:rPr>
          <w:lang w:val="et-EE"/>
        </w:rPr>
        <w:t>riigikaitses osalevad isikud ja muud relvaomanikud.</w:t>
      </w:r>
    </w:p>
    <w:p w14:paraId="397E9C48" w14:textId="77777777" w:rsidR="00133270" w:rsidRPr="006157C0" w:rsidRDefault="00133270" w:rsidP="004D5D4A">
      <w:pPr>
        <w:rPr>
          <w:lang w:val="et-EE"/>
        </w:rPr>
      </w:pPr>
    </w:p>
    <w:p w14:paraId="653E72A7" w14:textId="71C67C0D" w:rsidR="00133270" w:rsidRPr="006157C0" w:rsidRDefault="00133270" w:rsidP="004D5D4A">
      <w:pPr>
        <w:rPr>
          <w:lang w:val="et-EE"/>
        </w:rPr>
      </w:pPr>
      <w:proofErr w:type="spellStart"/>
      <w:r w:rsidRPr="006157C0">
        <w:rPr>
          <w:lang w:val="et-EE"/>
        </w:rPr>
        <w:t>PS-i</w:t>
      </w:r>
      <w:proofErr w:type="spellEnd"/>
      <w:r w:rsidRPr="006157C0">
        <w:rPr>
          <w:lang w:val="et-EE"/>
        </w:rPr>
        <w:t xml:space="preserve"> § 12 kohaselt on õigused ja vabadused kõigile võrdsed; kedagi ei tohi diskrimineerida muuhulgas rahvuse ja päritolu tõttu. Samas lubab PS § 12 lõikest 1 tulenev võrdsuspõhiõigus teha põhjendatud vahetegemisi, kui need põhinevad legitiimsel eesmärgil ja on proportsionaalsed.</w:t>
      </w:r>
    </w:p>
    <w:p w14:paraId="39BE5228" w14:textId="77777777" w:rsidR="00133270" w:rsidRPr="006157C0" w:rsidRDefault="00133270" w:rsidP="004D5D4A">
      <w:pPr>
        <w:rPr>
          <w:lang w:val="et-EE"/>
        </w:rPr>
      </w:pPr>
    </w:p>
    <w:p w14:paraId="27C15FDD" w14:textId="6E0B11FF" w:rsidR="00133270" w:rsidRPr="006157C0" w:rsidRDefault="00133270" w:rsidP="004D5D4A">
      <w:pPr>
        <w:rPr>
          <w:lang w:val="et-EE"/>
        </w:rPr>
      </w:pPr>
      <w:r w:rsidRPr="006157C0">
        <w:rPr>
          <w:lang w:val="et-EE"/>
        </w:rPr>
        <w:t>Käesolevas eelnõus:</w:t>
      </w:r>
    </w:p>
    <w:p w14:paraId="40876A0A" w14:textId="367A5EA8" w:rsidR="00133270" w:rsidRPr="006157C0" w:rsidRDefault="00133270" w:rsidP="005E5696">
      <w:pPr>
        <w:pStyle w:val="Loendilik"/>
        <w:numPr>
          <w:ilvl w:val="0"/>
          <w:numId w:val="16"/>
        </w:numPr>
        <w:rPr>
          <w:lang w:val="et-EE"/>
        </w:rPr>
      </w:pPr>
      <w:r w:rsidRPr="006157C0">
        <w:rPr>
          <w:b/>
          <w:lang w:val="et-EE"/>
        </w:rPr>
        <w:t>välismaalaste erinev kohtlemine</w:t>
      </w:r>
      <w:r w:rsidRPr="006157C0">
        <w:rPr>
          <w:lang w:val="et-EE"/>
        </w:rPr>
        <w:t xml:space="preserve"> (osades regulatsioonides piiritlemine EL</w:t>
      </w:r>
      <w:r w:rsidR="004C050C">
        <w:rPr>
          <w:lang w:val="et-EE"/>
        </w:rPr>
        <w:t>-i</w:t>
      </w:r>
      <w:r w:rsidRPr="006157C0">
        <w:rPr>
          <w:lang w:val="et-EE"/>
        </w:rPr>
        <w:t xml:space="preserve"> ja NATO liikmesriikide kodanikega) tugineb legitiimsetele julgeolekukaalutlustele, tegemist ei ole suvalise rahvus- või kodakondsuspõhise eristamisega, vaid riigi julgeoleku kaalutlustest lähtuva diferentseerimisega;</w:t>
      </w:r>
    </w:p>
    <w:p w14:paraId="25FBE9C9" w14:textId="037D1624" w:rsidR="00133270" w:rsidRPr="006157C0" w:rsidRDefault="00133270" w:rsidP="005E5696">
      <w:pPr>
        <w:pStyle w:val="Loendilik"/>
        <w:numPr>
          <w:ilvl w:val="0"/>
          <w:numId w:val="16"/>
        </w:numPr>
        <w:rPr>
          <w:lang w:val="et-EE"/>
        </w:rPr>
      </w:pPr>
      <w:r w:rsidRPr="006157C0">
        <w:rPr>
          <w:b/>
          <w:lang w:val="et-EE"/>
        </w:rPr>
        <w:t>alaealiste ja täisealiste erinev kohtlemine</w:t>
      </w:r>
      <w:r w:rsidRPr="006157C0">
        <w:rPr>
          <w:lang w:val="et-EE"/>
        </w:rPr>
        <w:t xml:space="preserve"> relva kasutamise ja valdamise õiguse osas on PS-</w:t>
      </w:r>
      <w:proofErr w:type="spellStart"/>
      <w:r w:rsidRPr="006157C0">
        <w:rPr>
          <w:lang w:val="et-EE"/>
        </w:rPr>
        <w:t>ga</w:t>
      </w:r>
      <w:proofErr w:type="spellEnd"/>
      <w:r w:rsidRPr="006157C0">
        <w:rPr>
          <w:lang w:val="et-EE"/>
        </w:rPr>
        <w:t xml:space="preserve"> kooskõlas ning tuleneb alaealiste kaitse põhimõttest. 15–17-aastastele antav paralleelrelvaloa võimalus laiendab nende õigusi kontrollitud tingimustes, mitte ei sea neid täisealistega võrreldes ebamõistlikult halvemasse olukorda;</w:t>
      </w:r>
    </w:p>
    <w:p w14:paraId="4C4489ED" w14:textId="77777777" w:rsidR="00133270" w:rsidRPr="006157C0" w:rsidRDefault="00133270" w:rsidP="005E5696">
      <w:pPr>
        <w:pStyle w:val="Loendilik"/>
        <w:numPr>
          <w:ilvl w:val="0"/>
          <w:numId w:val="16"/>
        </w:numPr>
        <w:rPr>
          <w:lang w:val="et-EE"/>
        </w:rPr>
      </w:pPr>
      <w:r w:rsidRPr="006157C0">
        <w:rPr>
          <w:b/>
          <w:lang w:val="et-EE"/>
        </w:rPr>
        <w:t>kollektsionääride erinev kohtlemine</w:t>
      </w:r>
      <w:r w:rsidRPr="006157C0">
        <w:rPr>
          <w:lang w:val="et-EE"/>
        </w:rPr>
        <w:t xml:space="preserve"> relvade koguse ja liigi põhjal (relvahoidla kohustus üksnes sõjarelvade ja suuremate koguste puhul) on objektiivselt põhjendatud relvade ohtlikkuse ja koguse järgi ning vähendab varasemaid ebaproportsionaalseid koormusi.</w:t>
      </w:r>
    </w:p>
    <w:p w14:paraId="37AD4CBE" w14:textId="77777777" w:rsidR="00133270" w:rsidRPr="006157C0" w:rsidRDefault="00133270" w:rsidP="004D5D4A">
      <w:pPr>
        <w:rPr>
          <w:lang w:val="et-EE"/>
        </w:rPr>
      </w:pPr>
    </w:p>
    <w:p w14:paraId="7C6C34FE" w14:textId="1C47DDE2" w:rsidR="00133270" w:rsidRPr="006157C0" w:rsidRDefault="00133270" w:rsidP="004D5D4A">
      <w:pPr>
        <w:rPr>
          <w:lang w:val="et-EE"/>
        </w:rPr>
      </w:pPr>
      <w:r w:rsidRPr="006157C0">
        <w:rPr>
          <w:lang w:val="et-EE"/>
        </w:rPr>
        <w:t xml:space="preserve">Seega on vahetegemised seotud relvade olemusest, riskitasemest ja julgeolekukaalutlustest tulenevate objektiivsete kriteeriumidega. Neid ei saa pidada </w:t>
      </w:r>
      <w:proofErr w:type="spellStart"/>
      <w:r w:rsidRPr="006157C0">
        <w:rPr>
          <w:lang w:val="et-EE"/>
        </w:rPr>
        <w:t>PS-i</w:t>
      </w:r>
      <w:proofErr w:type="spellEnd"/>
      <w:r w:rsidRPr="006157C0">
        <w:rPr>
          <w:lang w:val="et-EE"/>
        </w:rPr>
        <w:t xml:space="preserve"> § 12 mõttes ebamõistlikuks ega diskrimineerivaks.</w:t>
      </w:r>
    </w:p>
    <w:p w14:paraId="64A40C9A" w14:textId="77777777" w:rsidR="00985A4E" w:rsidRPr="007554F6" w:rsidRDefault="00985A4E" w:rsidP="004D5D4A">
      <w:pPr>
        <w:rPr>
          <w:lang w:val="et-EE"/>
        </w:rPr>
      </w:pPr>
    </w:p>
    <w:p w14:paraId="130D1007" w14:textId="414EC959" w:rsidR="00133270" w:rsidRDefault="00133270" w:rsidP="004D5D4A">
      <w:pPr>
        <w:rPr>
          <w:lang w:val="et-EE"/>
        </w:rPr>
      </w:pPr>
      <w:r w:rsidRPr="006157C0">
        <w:rPr>
          <w:lang w:val="et-EE"/>
        </w:rPr>
        <w:t xml:space="preserve">Kokkuvõtlikult võib eelnõu reguleerimisvaldkonna kohta märkida, et relvade ja laskemoona käitlemise ning järelevalve kord kuulub riigi pädevusse ja vastab </w:t>
      </w:r>
      <w:proofErr w:type="spellStart"/>
      <w:r w:rsidRPr="006157C0">
        <w:rPr>
          <w:lang w:val="et-EE"/>
        </w:rPr>
        <w:t>PS-i</w:t>
      </w:r>
      <w:proofErr w:type="spellEnd"/>
      <w:r w:rsidRPr="006157C0">
        <w:rPr>
          <w:lang w:val="et-EE"/>
        </w:rPr>
        <w:t xml:space="preserve"> preambulis sätestatud </w:t>
      </w:r>
      <w:r w:rsidRPr="006157C0">
        <w:rPr>
          <w:lang w:val="et-EE"/>
        </w:rPr>
        <w:lastRenderedPageBreak/>
        <w:t>eesmärgile tagada Eesti riigi iseseisvus ja julgeolek ning igaühe põhiõiguste kaitse. Põhiõiguste riived puudutavad eelkõige omandipõhiõigust, ettevõtlusvabadust, eraelu puutumatust, isikuandmete kaitset ja võrdsuspõhiõigust. Riived on RelvS-s selgelt sätestatud ning teenivad legitiimseid eesmärke: avalik kord, riigi julgeolek, inimeste elu ja tervise kaitse ning EL-i õigusega kooskõla tagamine.</w:t>
      </w:r>
    </w:p>
    <w:p w14:paraId="340F6B3A" w14:textId="77777777" w:rsidR="00092962" w:rsidRPr="006157C0" w:rsidRDefault="00092962" w:rsidP="004D5D4A">
      <w:pPr>
        <w:rPr>
          <w:lang w:val="et-EE"/>
        </w:rPr>
      </w:pPr>
    </w:p>
    <w:p w14:paraId="772C8D51" w14:textId="77777777" w:rsidR="00133270" w:rsidRPr="006157C0" w:rsidRDefault="00133270" w:rsidP="004D5D4A">
      <w:pPr>
        <w:rPr>
          <w:lang w:val="et-EE"/>
        </w:rPr>
      </w:pPr>
      <w:r w:rsidRPr="006157C0">
        <w:rPr>
          <w:lang w:val="et-EE"/>
        </w:rPr>
        <w:t>Enamik muudatusi kas:</w:t>
      </w:r>
    </w:p>
    <w:p w14:paraId="03366626" w14:textId="77777777" w:rsidR="00133270" w:rsidRPr="006157C0" w:rsidRDefault="00133270" w:rsidP="005E5696">
      <w:pPr>
        <w:pStyle w:val="Loendilik"/>
        <w:numPr>
          <w:ilvl w:val="0"/>
          <w:numId w:val="17"/>
        </w:numPr>
        <w:rPr>
          <w:lang w:val="et-EE"/>
        </w:rPr>
      </w:pPr>
      <w:r w:rsidRPr="006157C0">
        <w:rPr>
          <w:lang w:val="et-EE"/>
        </w:rPr>
        <w:t>vähendab olemasolevaid koormusi (tähtaegade pikendamine, kollektsioonirelvade hoidmisnõuete diferentseerimine), või</w:t>
      </w:r>
    </w:p>
    <w:p w14:paraId="58F96DE2" w14:textId="531A2228" w:rsidR="00133270" w:rsidRPr="006157C0" w:rsidRDefault="00133270" w:rsidP="005E5696">
      <w:pPr>
        <w:pStyle w:val="Loendilik"/>
        <w:numPr>
          <w:ilvl w:val="0"/>
          <w:numId w:val="17"/>
        </w:numPr>
        <w:rPr>
          <w:lang w:val="et-EE"/>
        </w:rPr>
      </w:pPr>
      <w:r w:rsidRPr="006157C0">
        <w:rPr>
          <w:lang w:val="et-EE"/>
        </w:rPr>
        <w:t>täpsustab kehtivat regulatsiooni (relva mõiste, relva kasutamine, hoiatuslasu</w:t>
      </w:r>
      <w:r w:rsidR="00B371B6">
        <w:rPr>
          <w:lang w:val="et-EE"/>
        </w:rPr>
        <w:t xml:space="preserve"> tegemine</w:t>
      </w:r>
      <w:r w:rsidRPr="006157C0">
        <w:rPr>
          <w:lang w:val="et-EE"/>
        </w:rPr>
        <w:t xml:space="preserve">, </w:t>
      </w:r>
      <w:r w:rsidR="00B371B6">
        <w:rPr>
          <w:lang w:val="et-EE"/>
        </w:rPr>
        <w:t>ja</w:t>
      </w:r>
      <w:r w:rsidRPr="006157C0">
        <w:rPr>
          <w:lang w:val="et-EE"/>
        </w:rPr>
        <w:t xml:space="preserve"> laskemoona </w:t>
      </w:r>
      <w:r w:rsidR="00B371B6">
        <w:rPr>
          <w:lang w:val="et-EE"/>
        </w:rPr>
        <w:t>mõiste</w:t>
      </w:r>
      <w:r w:rsidRPr="006157C0">
        <w:rPr>
          <w:lang w:val="et-EE"/>
        </w:rPr>
        <w:t>), parandades õigusselgust ja õiguskindlust.</w:t>
      </w:r>
    </w:p>
    <w:p w14:paraId="587F63C0" w14:textId="77777777" w:rsidR="00133270" w:rsidRPr="006157C0" w:rsidRDefault="00133270" w:rsidP="004D5D4A">
      <w:pPr>
        <w:rPr>
          <w:lang w:val="et-EE"/>
        </w:rPr>
      </w:pPr>
    </w:p>
    <w:p w14:paraId="73F96C24" w14:textId="5AAA3FE6" w:rsidR="00133270" w:rsidRPr="006157C0" w:rsidRDefault="00133270" w:rsidP="004D5D4A">
      <w:pPr>
        <w:rPr>
          <w:lang w:val="et-EE"/>
        </w:rPr>
      </w:pPr>
      <w:r w:rsidRPr="006157C0">
        <w:rPr>
          <w:lang w:val="et-EE"/>
        </w:rPr>
        <w:t>Avaliku turvalisuse seisukohalt tundlikumad muudatused (</w:t>
      </w:r>
      <w:r w:rsidR="00410F5B" w:rsidRPr="006157C0">
        <w:rPr>
          <w:lang w:val="et-EE"/>
        </w:rPr>
        <w:t xml:space="preserve">nt </w:t>
      </w:r>
      <w:r w:rsidRPr="006157C0">
        <w:rPr>
          <w:lang w:val="et-EE"/>
        </w:rPr>
        <w:t xml:space="preserve">alaealiste paralleelrelvaluba, riigikaitse </w:t>
      </w:r>
      <w:r w:rsidR="00B371B6">
        <w:rPr>
          <w:lang w:val="et-EE"/>
        </w:rPr>
        <w:t>märgend</w:t>
      </w:r>
      <w:r w:rsidRPr="006157C0">
        <w:rPr>
          <w:lang w:val="et-EE"/>
        </w:rPr>
        <w:t xml:space="preserve">, juriidilise isiku relvade kasutusse andmine, antiik- ja laskekõlbmatute relvade regulatsioon) on suunatud relvakultuuri arendamisele, laiapindse riigikaitse toetamisele ja järelevalve tõhustamisele ning sisaldavad piisavaid </w:t>
      </w:r>
      <w:r w:rsidR="004D5D4A" w:rsidRPr="006157C0">
        <w:rPr>
          <w:lang w:val="et-EE"/>
        </w:rPr>
        <w:t>garantiisid</w:t>
      </w:r>
      <w:r w:rsidRPr="006157C0">
        <w:rPr>
          <w:lang w:val="et-EE"/>
        </w:rPr>
        <w:t xml:space="preserve"> (lapsevanema nõusolek, relvaloa nõue, registreerimiskohustus, riskipõhine hoiustamine).</w:t>
      </w:r>
    </w:p>
    <w:p w14:paraId="3057B023" w14:textId="77777777" w:rsidR="00410F5B" w:rsidRPr="006157C0" w:rsidRDefault="00410F5B" w:rsidP="004D5D4A">
      <w:pPr>
        <w:rPr>
          <w:lang w:val="et-EE"/>
        </w:rPr>
      </w:pPr>
    </w:p>
    <w:p w14:paraId="42B68748" w14:textId="7ECF1309" w:rsidR="00133270" w:rsidRPr="006157C0" w:rsidRDefault="00133270" w:rsidP="004D5D4A">
      <w:pPr>
        <w:spacing w:line="240" w:lineRule="auto"/>
        <w:rPr>
          <w:rFonts w:cs="Times New Roman"/>
          <w:bCs/>
          <w:szCs w:val="24"/>
          <w:lang w:val="et-EE"/>
        </w:rPr>
      </w:pPr>
      <w:r w:rsidRPr="006157C0">
        <w:rPr>
          <w:rFonts w:cs="Times New Roman"/>
          <w:bCs/>
          <w:szCs w:val="24"/>
          <w:lang w:val="et-EE"/>
        </w:rPr>
        <w:t xml:space="preserve">Rakendades </w:t>
      </w:r>
      <w:proofErr w:type="spellStart"/>
      <w:r w:rsidRPr="006157C0">
        <w:rPr>
          <w:rFonts w:cs="Times New Roman"/>
          <w:bCs/>
          <w:szCs w:val="24"/>
          <w:lang w:val="et-EE"/>
        </w:rPr>
        <w:t>PS</w:t>
      </w:r>
      <w:r w:rsidR="00410F5B" w:rsidRPr="006157C0">
        <w:rPr>
          <w:rFonts w:cs="Times New Roman"/>
          <w:bCs/>
          <w:szCs w:val="24"/>
          <w:lang w:val="et-EE"/>
        </w:rPr>
        <w:t>-i</w:t>
      </w:r>
      <w:proofErr w:type="spellEnd"/>
      <w:r w:rsidRPr="006157C0">
        <w:rPr>
          <w:rFonts w:cs="Times New Roman"/>
          <w:bCs/>
          <w:szCs w:val="24"/>
          <w:lang w:val="et-EE"/>
        </w:rPr>
        <w:t xml:space="preserve"> §</w:t>
      </w:r>
      <w:r w:rsidR="00410F5B" w:rsidRPr="006157C0">
        <w:rPr>
          <w:rFonts w:cs="Times New Roman"/>
          <w:bCs/>
          <w:szCs w:val="24"/>
          <w:lang w:val="et-EE"/>
        </w:rPr>
        <w:t>-st</w:t>
      </w:r>
      <w:r w:rsidRPr="006157C0">
        <w:rPr>
          <w:rFonts w:cs="Times New Roman"/>
          <w:bCs/>
          <w:szCs w:val="24"/>
          <w:lang w:val="et-EE"/>
        </w:rPr>
        <w:t xml:space="preserve"> 11 tulenevat proportsionaalsuse testi, võib järeldada, et:</w:t>
      </w:r>
    </w:p>
    <w:p w14:paraId="6F70A5B4" w14:textId="77777777" w:rsidR="00133270" w:rsidRPr="006157C0" w:rsidRDefault="00133270" w:rsidP="005E5696">
      <w:pPr>
        <w:numPr>
          <w:ilvl w:val="1"/>
          <w:numId w:val="2"/>
        </w:numPr>
        <w:spacing w:line="240" w:lineRule="auto"/>
        <w:rPr>
          <w:rFonts w:cs="Times New Roman"/>
          <w:bCs/>
          <w:szCs w:val="24"/>
          <w:lang w:val="et-EE"/>
        </w:rPr>
      </w:pPr>
      <w:r w:rsidRPr="006157C0">
        <w:rPr>
          <w:rFonts w:cs="Times New Roman"/>
          <w:bCs/>
          <w:szCs w:val="24"/>
          <w:lang w:val="et-EE"/>
        </w:rPr>
        <w:t xml:space="preserve">riived on </w:t>
      </w:r>
      <w:r w:rsidRPr="006157C0">
        <w:rPr>
          <w:rFonts w:cs="Times New Roman"/>
          <w:b/>
          <w:bCs/>
          <w:szCs w:val="24"/>
          <w:lang w:val="et-EE"/>
        </w:rPr>
        <w:t>sobivad</w:t>
      </w:r>
      <w:r w:rsidRPr="006157C0">
        <w:rPr>
          <w:rFonts w:cs="Times New Roman"/>
          <w:bCs/>
          <w:szCs w:val="24"/>
          <w:lang w:val="et-EE"/>
        </w:rPr>
        <w:t xml:space="preserve"> seatud eesmärkide saavutamiseks;</w:t>
      </w:r>
    </w:p>
    <w:p w14:paraId="4F91CE58" w14:textId="77777777" w:rsidR="00133270" w:rsidRPr="006157C0" w:rsidRDefault="00133270" w:rsidP="005E5696">
      <w:pPr>
        <w:numPr>
          <w:ilvl w:val="1"/>
          <w:numId w:val="2"/>
        </w:numPr>
        <w:spacing w:line="240" w:lineRule="auto"/>
        <w:rPr>
          <w:rFonts w:cs="Times New Roman"/>
          <w:bCs/>
          <w:szCs w:val="24"/>
          <w:lang w:val="et-EE"/>
        </w:rPr>
      </w:pPr>
      <w:r w:rsidRPr="006157C0">
        <w:rPr>
          <w:rFonts w:cs="Times New Roman"/>
          <w:b/>
          <w:bCs/>
          <w:szCs w:val="24"/>
          <w:lang w:val="et-EE"/>
        </w:rPr>
        <w:t>vähem koormavaid, sama tõhusaid vahendeid</w:t>
      </w:r>
      <w:r w:rsidRPr="006157C0">
        <w:rPr>
          <w:rFonts w:cs="Times New Roman"/>
          <w:bCs/>
          <w:szCs w:val="24"/>
          <w:lang w:val="et-EE"/>
        </w:rPr>
        <w:t xml:space="preserve"> ei ole realistlikult kättesaadavad;</w:t>
      </w:r>
    </w:p>
    <w:p w14:paraId="27A5EBCC" w14:textId="77777777" w:rsidR="00133270" w:rsidRPr="006157C0" w:rsidRDefault="00133270" w:rsidP="005E5696">
      <w:pPr>
        <w:numPr>
          <w:ilvl w:val="1"/>
          <w:numId w:val="2"/>
        </w:numPr>
        <w:spacing w:line="240" w:lineRule="auto"/>
        <w:rPr>
          <w:rFonts w:cs="Times New Roman"/>
          <w:bCs/>
          <w:szCs w:val="24"/>
          <w:lang w:val="et-EE"/>
        </w:rPr>
      </w:pPr>
      <w:r w:rsidRPr="006157C0">
        <w:rPr>
          <w:rFonts w:cs="Times New Roman"/>
          <w:bCs/>
          <w:szCs w:val="24"/>
          <w:lang w:val="et-EE"/>
        </w:rPr>
        <w:t xml:space="preserve">riived on intensiivsuselt </w:t>
      </w:r>
      <w:r w:rsidRPr="006157C0">
        <w:rPr>
          <w:rFonts w:cs="Times New Roman"/>
          <w:b/>
          <w:bCs/>
          <w:szCs w:val="24"/>
          <w:lang w:val="et-EE"/>
        </w:rPr>
        <w:t>mõõdukad</w:t>
      </w:r>
      <w:r w:rsidRPr="006157C0">
        <w:rPr>
          <w:rFonts w:cs="Times New Roman"/>
          <w:bCs/>
          <w:szCs w:val="24"/>
          <w:lang w:val="et-EE"/>
        </w:rPr>
        <w:t>, arvestades avaliku huvi kaalukust relvade ohutu käitlemise üle.</w:t>
      </w:r>
    </w:p>
    <w:p w14:paraId="2D83185C" w14:textId="77777777" w:rsidR="00410F5B" w:rsidRPr="006157C0" w:rsidRDefault="00410F5B" w:rsidP="00133270">
      <w:pPr>
        <w:spacing w:line="240" w:lineRule="auto"/>
        <w:rPr>
          <w:rFonts w:cs="Times New Roman"/>
          <w:bCs/>
          <w:szCs w:val="24"/>
          <w:lang w:val="et-EE"/>
        </w:rPr>
      </w:pPr>
    </w:p>
    <w:p w14:paraId="2CB965BA" w14:textId="20FE7A86" w:rsidR="00985A4E" w:rsidRPr="006157C0" w:rsidRDefault="00133270">
      <w:pPr>
        <w:spacing w:line="240" w:lineRule="auto"/>
        <w:rPr>
          <w:rFonts w:cs="Times New Roman"/>
          <w:bCs/>
          <w:szCs w:val="24"/>
          <w:lang w:val="et-EE"/>
        </w:rPr>
      </w:pPr>
      <w:r w:rsidRPr="006157C0">
        <w:rPr>
          <w:rFonts w:cs="Times New Roman"/>
          <w:bCs/>
          <w:szCs w:val="24"/>
          <w:lang w:val="et-EE"/>
        </w:rPr>
        <w:t xml:space="preserve">Sellest tulenevalt on eelnõuga kavandatud regulatsioon tervikuna kooskõlas </w:t>
      </w:r>
      <w:r w:rsidR="00410F5B" w:rsidRPr="006157C0">
        <w:rPr>
          <w:rFonts w:cs="Times New Roman"/>
          <w:bCs/>
          <w:szCs w:val="24"/>
          <w:lang w:val="et-EE"/>
        </w:rPr>
        <w:t>PS-</w:t>
      </w:r>
      <w:proofErr w:type="spellStart"/>
      <w:r w:rsidR="00410F5B" w:rsidRPr="006157C0">
        <w:rPr>
          <w:rFonts w:cs="Times New Roman"/>
          <w:bCs/>
          <w:szCs w:val="24"/>
          <w:lang w:val="et-EE"/>
        </w:rPr>
        <w:t>ga</w:t>
      </w:r>
      <w:proofErr w:type="spellEnd"/>
      <w:r w:rsidRPr="006157C0">
        <w:rPr>
          <w:rFonts w:cs="Times New Roman"/>
          <w:bCs/>
          <w:szCs w:val="24"/>
          <w:lang w:val="et-EE"/>
        </w:rPr>
        <w:t xml:space="preserve"> ning eelnõus kavandatud muudatused on põhiseaduspärased.</w:t>
      </w:r>
    </w:p>
    <w:p w14:paraId="03D3F09B" w14:textId="77777777" w:rsidR="005C77FF" w:rsidRPr="006157C0" w:rsidRDefault="005C77FF" w:rsidP="00E27EFA">
      <w:pPr>
        <w:spacing w:line="240" w:lineRule="auto"/>
        <w:rPr>
          <w:rFonts w:eastAsia="Times New Roman" w:cs="Times New Roman"/>
          <w:szCs w:val="24"/>
          <w:lang w:val="et-EE"/>
        </w:rPr>
      </w:pPr>
    </w:p>
    <w:p w14:paraId="77A5ED36" w14:textId="40B695CC" w:rsidR="005C77FF" w:rsidRPr="006157C0" w:rsidRDefault="005C77FF" w:rsidP="00FF2632">
      <w:pPr>
        <w:pStyle w:val="Pealkiri1"/>
        <w:spacing w:before="0" w:line="240" w:lineRule="auto"/>
        <w:rPr>
          <w:rFonts w:eastAsia="Times New Roman"/>
          <w:lang w:val="et-EE"/>
        </w:rPr>
      </w:pPr>
      <w:bookmarkStart w:id="48" w:name="_Toc216952605"/>
      <w:r w:rsidRPr="006157C0">
        <w:rPr>
          <w:rFonts w:eastAsia="Times New Roman"/>
          <w:lang w:val="et-EE"/>
        </w:rPr>
        <w:t>3. Eelnõu sisu ja võrdlev analüüs</w:t>
      </w:r>
      <w:bookmarkEnd w:id="48"/>
    </w:p>
    <w:p w14:paraId="66E1B8C5" w14:textId="77777777" w:rsidR="002C0924" w:rsidRPr="006157C0" w:rsidRDefault="002C0924" w:rsidP="00FF2632">
      <w:pPr>
        <w:spacing w:line="240" w:lineRule="auto"/>
        <w:rPr>
          <w:lang w:val="et-EE"/>
        </w:rPr>
      </w:pPr>
    </w:p>
    <w:p w14:paraId="241D2772" w14:textId="03FB86FF" w:rsidR="005C77FF" w:rsidRPr="006157C0" w:rsidRDefault="00AF187A" w:rsidP="004D5D4A">
      <w:pPr>
        <w:rPr>
          <w:lang w:val="et-EE"/>
        </w:rPr>
      </w:pPr>
      <w:r w:rsidRPr="006157C0">
        <w:rPr>
          <w:lang w:val="et-EE"/>
        </w:rPr>
        <w:t xml:space="preserve">Eelnõu koosneb </w:t>
      </w:r>
      <w:r w:rsidR="007554F6" w:rsidRPr="00E84FC5">
        <w:rPr>
          <w:b/>
          <w:lang w:val="et-EE"/>
        </w:rPr>
        <w:t>üheksa</w:t>
      </w:r>
      <w:r w:rsidRPr="00E84FC5">
        <w:rPr>
          <w:b/>
          <w:lang w:val="et-EE"/>
        </w:rPr>
        <w:t>st</w:t>
      </w:r>
      <w:r w:rsidRPr="00703FDA">
        <w:rPr>
          <w:b/>
          <w:lang w:val="et-EE"/>
        </w:rPr>
        <w:t xml:space="preserve"> paragrahvist</w:t>
      </w:r>
      <w:r w:rsidRPr="00703FDA">
        <w:rPr>
          <w:lang w:val="et-EE"/>
        </w:rPr>
        <w:t>, millest esimeses on toodud RelvS-i muudatused</w:t>
      </w:r>
      <w:r w:rsidR="004C050C">
        <w:rPr>
          <w:lang w:val="et-EE"/>
        </w:rPr>
        <w:t>,</w:t>
      </w:r>
      <w:r w:rsidR="00E84FC5">
        <w:rPr>
          <w:lang w:val="et-EE"/>
        </w:rPr>
        <w:t xml:space="preserve"> </w:t>
      </w:r>
      <w:r w:rsidR="00046324">
        <w:rPr>
          <w:lang w:val="et-EE"/>
        </w:rPr>
        <w:t>§-des</w:t>
      </w:r>
      <w:r w:rsidR="005E0396" w:rsidRPr="00703FDA">
        <w:rPr>
          <w:lang w:val="et-EE"/>
        </w:rPr>
        <w:t xml:space="preserve"> 2–8 on toodud </w:t>
      </w:r>
      <w:r w:rsidR="00046324">
        <w:rPr>
          <w:lang w:val="et-EE"/>
        </w:rPr>
        <w:t xml:space="preserve">muudatused </w:t>
      </w:r>
      <w:r w:rsidR="005E0396" w:rsidRPr="00703FDA">
        <w:rPr>
          <w:lang w:val="et-EE"/>
        </w:rPr>
        <w:t>teistes seadustes</w:t>
      </w:r>
      <w:r w:rsidRPr="00703FDA">
        <w:rPr>
          <w:lang w:val="et-EE"/>
        </w:rPr>
        <w:t xml:space="preserve"> ja </w:t>
      </w:r>
      <w:r w:rsidR="005E0396" w:rsidRPr="00703FDA">
        <w:rPr>
          <w:lang w:val="et-EE"/>
        </w:rPr>
        <w:t>üheksandas</w:t>
      </w:r>
      <w:r w:rsidRPr="006157C0">
        <w:rPr>
          <w:lang w:val="et-EE"/>
        </w:rPr>
        <w:t xml:space="preserve"> seaduse jõustumise aeg.</w:t>
      </w:r>
    </w:p>
    <w:p w14:paraId="34EC88F7" w14:textId="77777777" w:rsidR="002C0924" w:rsidRPr="006157C0" w:rsidRDefault="002C0924" w:rsidP="004D5D4A">
      <w:pPr>
        <w:rPr>
          <w:lang w:val="et-EE"/>
        </w:rPr>
      </w:pPr>
    </w:p>
    <w:p w14:paraId="286EFBC2" w14:textId="082DED9E" w:rsidR="00C95C2A" w:rsidRPr="006157C0" w:rsidRDefault="00C95C2A" w:rsidP="00CA73C1">
      <w:pPr>
        <w:keepNext/>
        <w:rPr>
          <w:b/>
          <w:bCs/>
          <w:u w:val="single"/>
          <w:lang w:val="et-EE"/>
        </w:rPr>
      </w:pPr>
      <w:commentRangeStart w:id="49"/>
      <w:r w:rsidRPr="006157C0">
        <w:rPr>
          <w:b/>
          <w:bCs/>
          <w:u w:val="single"/>
          <w:lang w:val="et-EE"/>
        </w:rPr>
        <w:t xml:space="preserve">Eelnõu § 1. </w:t>
      </w:r>
      <w:proofErr w:type="spellStart"/>
      <w:r w:rsidRPr="006157C0">
        <w:rPr>
          <w:b/>
          <w:bCs/>
          <w:u w:val="single"/>
          <w:lang w:val="et-EE"/>
        </w:rPr>
        <w:t>RelvS</w:t>
      </w:r>
      <w:proofErr w:type="spellEnd"/>
      <w:r w:rsidRPr="006157C0">
        <w:rPr>
          <w:b/>
          <w:bCs/>
          <w:u w:val="single"/>
          <w:lang w:val="et-EE"/>
        </w:rPr>
        <w:t>-i muudatused</w:t>
      </w:r>
      <w:commentRangeEnd w:id="49"/>
      <w:r w:rsidRPr="006157C0">
        <w:rPr>
          <w:rStyle w:val="Kommentaariviide"/>
          <w:b/>
          <w:bCs/>
          <w:sz w:val="24"/>
          <w:szCs w:val="22"/>
          <w:u w:val="single"/>
          <w:lang w:val="et-EE"/>
        </w:rPr>
        <w:commentReference w:id="49"/>
      </w:r>
    </w:p>
    <w:p w14:paraId="78E8EA7F" w14:textId="77777777" w:rsidR="002C0924" w:rsidRPr="006157C0" w:rsidRDefault="002C0924" w:rsidP="00CA73C1">
      <w:pPr>
        <w:keepNext/>
        <w:rPr>
          <w:b/>
          <w:bCs/>
          <w:lang w:val="et-EE"/>
        </w:rPr>
      </w:pPr>
    </w:p>
    <w:p w14:paraId="79A89233" w14:textId="46064098" w:rsidR="0052420A" w:rsidRPr="006157C0" w:rsidRDefault="00AF187A" w:rsidP="00CA73C1">
      <w:pPr>
        <w:keepNext/>
        <w:rPr>
          <w:lang w:val="et-EE"/>
        </w:rPr>
      </w:pPr>
      <w:r w:rsidRPr="006157C0">
        <w:rPr>
          <w:b/>
          <w:bCs/>
          <w:lang w:val="et-EE"/>
        </w:rPr>
        <w:t>Eelnõu § 1 punkti 1</w:t>
      </w:r>
      <w:r w:rsidR="001606C7" w:rsidRPr="006157C0">
        <w:rPr>
          <w:lang w:val="et-EE"/>
        </w:rPr>
        <w:t xml:space="preserve"> järgi täiendatakse </w:t>
      </w:r>
      <w:r w:rsidR="00E76AEE" w:rsidRPr="006157C0">
        <w:rPr>
          <w:lang w:val="et-EE"/>
        </w:rPr>
        <w:t xml:space="preserve">RelvS-i § </w:t>
      </w:r>
      <w:r w:rsidR="001606C7" w:rsidRPr="006157C0">
        <w:rPr>
          <w:lang w:val="et-EE"/>
        </w:rPr>
        <w:t>1</w:t>
      </w:r>
      <w:r w:rsidR="001606C7" w:rsidRPr="006157C0">
        <w:rPr>
          <w:vertAlign w:val="superscript"/>
          <w:lang w:val="et-EE"/>
        </w:rPr>
        <w:t>1</w:t>
      </w:r>
      <w:r w:rsidR="001606C7" w:rsidRPr="006157C0">
        <w:rPr>
          <w:lang w:val="et-EE"/>
        </w:rPr>
        <w:t xml:space="preserve"> lõiget 1 pärast tekstiosa „§-s 1</w:t>
      </w:r>
      <w:r w:rsidR="001606C7" w:rsidRPr="00F60A8E">
        <w:rPr>
          <w:lang w:val="et-EE"/>
        </w:rPr>
        <w:t>1</w:t>
      </w:r>
      <w:r w:rsidR="001606C7" w:rsidRPr="006157C0">
        <w:rPr>
          <w:lang w:val="et-EE"/>
        </w:rPr>
        <w:t>“ tekstiosaga „ja § 83</w:t>
      </w:r>
      <w:r w:rsidR="001606C7" w:rsidRPr="006157C0">
        <w:rPr>
          <w:vertAlign w:val="superscript"/>
          <w:lang w:val="et-EE"/>
        </w:rPr>
        <w:t>3</w:t>
      </w:r>
      <w:r w:rsidR="00E53148" w:rsidRPr="006157C0">
        <w:rPr>
          <w:lang w:val="et-EE"/>
        </w:rPr>
        <w:t xml:space="preserve"> lõikes 1</w:t>
      </w:r>
      <w:r w:rsidR="001606C7" w:rsidRPr="006157C0">
        <w:rPr>
          <w:lang w:val="et-EE"/>
        </w:rPr>
        <w:t>“.</w:t>
      </w:r>
    </w:p>
    <w:p w14:paraId="68BE5B0F" w14:textId="77777777" w:rsidR="002C0924" w:rsidRPr="006157C0" w:rsidRDefault="002C0924" w:rsidP="004D5D4A">
      <w:pPr>
        <w:rPr>
          <w:lang w:val="et-EE"/>
        </w:rPr>
      </w:pPr>
    </w:p>
    <w:p w14:paraId="12DEA4B9" w14:textId="7FCC7278" w:rsidR="001B205F" w:rsidRPr="006157C0" w:rsidRDefault="0052420A" w:rsidP="004D5D4A">
      <w:pPr>
        <w:rPr>
          <w:lang w:val="et-EE"/>
        </w:rPr>
      </w:pPr>
      <w:r w:rsidRPr="006157C0">
        <w:rPr>
          <w:lang w:val="et-EE"/>
        </w:rPr>
        <w:t>2018. aastal lisandus RelvS-i peatükk 11</w:t>
      </w:r>
      <w:r w:rsidRPr="006157C0">
        <w:rPr>
          <w:vertAlign w:val="superscript"/>
          <w:lang w:val="et-EE"/>
        </w:rPr>
        <w:t>1</w:t>
      </w:r>
      <w:r w:rsidRPr="006157C0">
        <w:rPr>
          <w:lang w:val="et-EE"/>
        </w:rPr>
        <w:t xml:space="preserve">, mis reguleerib sõjarelva, </w:t>
      </w:r>
      <w:r w:rsidR="00180556">
        <w:rPr>
          <w:lang w:val="et-EE"/>
        </w:rPr>
        <w:t xml:space="preserve">relvasüsteemi, </w:t>
      </w:r>
      <w:r w:rsidRPr="006157C0">
        <w:rPr>
          <w:lang w:val="et-EE"/>
        </w:rPr>
        <w:t>selle laskemoona ja lahingumoona käitlemist.</w:t>
      </w:r>
      <w:r w:rsidR="00A5606F" w:rsidRPr="006157C0">
        <w:rPr>
          <w:rStyle w:val="Allmrkuseviide"/>
          <w:lang w:val="et-EE"/>
        </w:rPr>
        <w:footnoteReference w:id="14"/>
      </w:r>
      <w:r w:rsidRPr="006157C0">
        <w:rPr>
          <w:lang w:val="et-EE"/>
        </w:rPr>
        <w:t xml:space="preserve"> RelvS-i § 1</w:t>
      </w:r>
      <w:r w:rsidRPr="006157C0">
        <w:rPr>
          <w:vertAlign w:val="superscript"/>
          <w:lang w:val="et-EE"/>
        </w:rPr>
        <w:t>1</w:t>
      </w:r>
      <w:r w:rsidRPr="006157C0">
        <w:rPr>
          <w:lang w:val="et-EE"/>
        </w:rPr>
        <w:t xml:space="preserve"> lõike 1 kohaselt mõistetakse relvana RelvS-</w:t>
      </w:r>
      <w:r w:rsidR="00A86914">
        <w:rPr>
          <w:lang w:val="et-EE"/>
        </w:rPr>
        <w:t> </w:t>
      </w:r>
      <w:r w:rsidRPr="006157C0">
        <w:rPr>
          <w:lang w:val="et-EE"/>
        </w:rPr>
        <w:t xml:space="preserve">i §-s 11 nimetatud relvi. </w:t>
      </w:r>
      <w:r w:rsidR="001B205F" w:rsidRPr="006157C0">
        <w:rPr>
          <w:lang w:val="et-EE"/>
        </w:rPr>
        <w:t xml:space="preserve">Sellest tulenevalt ei hõlma „relva“ mõiste sõjarelvi, mis on </w:t>
      </w:r>
      <w:r w:rsidR="001B205F" w:rsidRPr="006157C0">
        <w:rPr>
          <w:lang w:val="et-EE"/>
        </w:rPr>
        <w:lastRenderedPageBreak/>
        <w:t>sätestatud eraldi peatükis 11</w:t>
      </w:r>
      <w:r w:rsidR="00622563" w:rsidRPr="00F60A8E">
        <w:rPr>
          <w:vertAlign w:val="superscript"/>
          <w:lang w:val="et-EE"/>
        </w:rPr>
        <w:t>1</w:t>
      </w:r>
      <w:r w:rsidR="001B205F" w:rsidRPr="006157C0">
        <w:rPr>
          <w:lang w:val="et-EE"/>
        </w:rPr>
        <w:t>, mistõttu ei ole selge, kas ja mil määral kohaldatakse RelvS-i üldosas sätestatud nõudeid ka sõjarelvade käitlemisele.</w:t>
      </w:r>
    </w:p>
    <w:p w14:paraId="3664148B" w14:textId="77777777" w:rsidR="002C0924" w:rsidRPr="006157C0" w:rsidRDefault="002C0924" w:rsidP="004D5D4A">
      <w:pPr>
        <w:rPr>
          <w:lang w:val="et-EE"/>
        </w:rPr>
      </w:pPr>
    </w:p>
    <w:p w14:paraId="5DA54255" w14:textId="3BA37977" w:rsidR="002C0924" w:rsidRPr="006157C0" w:rsidRDefault="0052420A" w:rsidP="004D5D4A">
      <w:pPr>
        <w:rPr>
          <w:lang w:val="et-EE"/>
        </w:rPr>
      </w:pPr>
      <w:r w:rsidRPr="006157C0">
        <w:rPr>
          <w:lang w:val="et-EE"/>
        </w:rPr>
        <w:t>RelvS-i § 3 liigitab relvad ja laskemoona kasutusvaldkonna ning omaduste järgi ametirelvadeks ja tsiviilrelvadeks</w:t>
      </w:r>
      <w:r w:rsidR="001B205F" w:rsidRPr="006157C0">
        <w:rPr>
          <w:lang w:val="et-EE"/>
        </w:rPr>
        <w:t>, kusjuures</w:t>
      </w:r>
      <w:r w:rsidRPr="006157C0">
        <w:rPr>
          <w:lang w:val="et-EE"/>
        </w:rPr>
        <w:t xml:space="preserve"> </w:t>
      </w:r>
      <w:r w:rsidR="001B205F" w:rsidRPr="006157C0">
        <w:rPr>
          <w:lang w:val="et-EE"/>
        </w:rPr>
        <w:t>a</w:t>
      </w:r>
      <w:r w:rsidRPr="006157C0">
        <w:rPr>
          <w:lang w:val="et-EE"/>
        </w:rPr>
        <w:t xml:space="preserve">metirelvad </w:t>
      </w:r>
      <w:r w:rsidR="001B205F" w:rsidRPr="006157C0">
        <w:rPr>
          <w:lang w:val="et-EE"/>
        </w:rPr>
        <w:t>jagunevad</w:t>
      </w:r>
      <w:r w:rsidRPr="006157C0">
        <w:rPr>
          <w:lang w:val="et-EE"/>
        </w:rPr>
        <w:t xml:space="preserve"> omakorda teenistus- ja sõja</w:t>
      </w:r>
      <w:r w:rsidR="009B7AF7" w:rsidRPr="006157C0">
        <w:rPr>
          <w:lang w:val="et-EE"/>
        </w:rPr>
        <w:t>väe</w:t>
      </w:r>
      <w:r w:rsidRPr="006157C0">
        <w:rPr>
          <w:lang w:val="et-EE"/>
        </w:rPr>
        <w:t>relvadeks. RelvS-</w:t>
      </w:r>
      <w:r w:rsidR="00AE7061" w:rsidRPr="006157C0">
        <w:rPr>
          <w:lang w:val="et-EE"/>
        </w:rPr>
        <w:t> </w:t>
      </w:r>
      <w:r w:rsidRPr="006157C0">
        <w:rPr>
          <w:lang w:val="et-EE"/>
        </w:rPr>
        <w:t xml:space="preserve">i </w:t>
      </w:r>
      <w:r w:rsidR="00913DAA">
        <w:rPr>
          <w:lang w:val="et-EE"/>
        </w:rPr>
        <w:t xml:space="preserve">2. </w:t>
      </w:r>
      <w:r w:rsidRPr="006157C0">
        <w:rPr>
          <w:lang w:val="et-EE"/>
        </w:rPr>
        <w:t>peatükis</w:t>
      </w:r>
      <w:r w:rsidRPr="006157C0" w:rsidDel="00913DAA">
        <w:rPr>
          <w:lang w:val="et-EE"/>
        </w:rPr>
        <w:t xml:space="preserve"> </w:t>
      </w:r>
      <w:r w:rsidRPr="006157C0">
        <w:rPr>
          <w:lang w:val="et-EE"/>
        </w:rPr>
        <w:t>liigitatakse relvad toimeaine ja omaduste (RelvS § 11), üldpikkuse ja relvaraua pikkuse (RelvS § 12) ning klasside (RelvS § 12</w:t>
      </w:r>
      <w:r w:rsidRPr="006157C0">
        <w:rPr>
          <w:vertAlign w:val="superscript"/>
          <w:lang w:val="et-EE"/>
        </w:rPr>
        <w:t>1</w:t>
      </w:r>
      <w:r w:rsidRPr="006157C0">
        <w:rPr>
          <w:lang w:val="et-EE"/>
        </w:rPr>
        <w:t>) järgi. 11</w:t>
      </w:r>
      <w:r w:rsidRPr="006157C0">
        <w:rPr>
          <w:vertAlign w:val="superscript"/>
          <w:lang w:val="et-EE"/>
        </w:rPr>
        <w:t>1</w:t>
      </w:r>
      <w:r w:rsidR="00872C4B">
        <w:rPr>
          <w:lang w:val="et-EE"/>
        </w:rPr>
        <w:t>.</w:t>
      </w:r>
      <w:r w:rsidRPr="006157C0">
        <w:rPr>
          <w:lang w:val="et-EE"/>
        </w:rPr>
        <w:t xml:space="preserve"> </w:t>
      </w:r>
      <w:r w:rsidR="00872C4B">
        <w:rPr>
          <w:lang w:val="et-EE"/>
        </w:rPr>
        <w:t xml:space="preserve">peatükis </w:t>
      </w:r>
      <w:r w:rsidRPr="006157C0">
        <w:rPr>
          <w:lang w:val="et-EE"/>
        </w:rPr>
        <w:t xml:space="preserve">lisanduvad uued mõisted ja liigitus, mis ei kattu RelvS-i </w:t>
      </w:r>
      <w:r w:rsidR="00EB583C">
        <w:rPr>
          <w:lang w:val="et-EE"/>
        </w:rPr>
        <w:t xml:space="preserve">2. </w:t>
      </w:r>
      <w:r w:rsidRPr="006157C0">
        <w:rPr>
          <w:lang w:val="et-EE"/>
        </w:rPr>
        <w:t>peatükis</w:t>
      </w:r>
      <w:r w:rsidRPr="006157C0" w:rsidDel="00EB583C">
        <w:rPr>
          <w:lang w:val="et-EE"/>
        </w:rPr>
        <w:t xml:space="preserve"> </w:t>
      </w:r>
      <w:r w:rsidRPr="006157C0">
        <w:rPr>
          <w:lang w:val="et-EE"/>
        </w:rPr>
        <w:t>sätestatuga – käsitulirelv, raskerelv ja muu relv, mis ei ole tulirelv, ning relvasüsteem. Ebaselged on ka nõuded relvade käitlemisele.</w:t>
      </w:r>
    </w:p>
    <w:p w14:paraId="0C19C392" w14:textId="3C83E787" w:rsidR="001B205F" w:rsidRPr="006157C0" w:rsidRDefault="001B205F" w:rsidP="004D5D4A">
      <w:pPr>
        <w:rPr>
          <w:lang w:val="et-EE"/>
        </w:rPr>
      </w:pPr>
    </w:p>
    <w:p w14:paraId="299E08E1" w14:textId="77777777" w:rsidR="001B205F" w:rsidRPr="006157C0" w:rsidRDefault="001B205F" w:rsidP="004D5D4A">
      <w:pPr>
        <w:rPr>
          <w:lang w:val="et-EE"/>
        </w:rPr>
      </w:pPr>
      <w:r w:rsidRPr="006157C0">
        <w:rPr>
          <w:lang w:val="et-EE"/>
        </w:rPr>
        <w:t xml:space="preserve">Sellest tulenevalt on seaduses </w:t>
      </w:r>
      <w:r w:rsidRPr="006157C0">
        <w:rPr>
          <w:b/>
          <w:bCs/>
          <w:lang w:val="et-EE"/>
        </w:rPr>
        <w:t xml:space="preserve">ebaselge piiritlus üldosa ja </w:t>
      </w:r>
      <w:proofErr w:type="spellStart"/>
      <w:r w:rsidRPr="006157C0">
        <w:rPr>
          <w:b/>
          <w:bCs/>
          <w:lang w:val="et-EE"/>
        </w:rPr>
        <w:t>eriosa</w:t>
      </w:r>
      <w:proofErr w:type="spellEnd"/>
      <w:r w:rsidRPr="006157C0">
        <w:rPr>
          <w:b/>
          <w:bCs/>
          <w:lang w:val="et-EE"/>
        </w:rPr>
        <w:t xml:space="preserve"> vahel</w:t>
      </w:r>
      <w:r w:rsidRPr="006157C0">
        <w:rPr>
          <w:lang w:val="et-EE"/>
        </w:rPr>
        <w:t>, mis raskendab seaduse tõlgendamist ja rakendamist. Praktikas ei ole üheselt arusaadav:</w:t>
      </w:r>
    </w:p>
    <w:p w14:paraId="2EC75FCE" w14:textId="62D298A5" w:rsidR="001B205F" w:rsidRPr="006157C0" w:rsidRDefault="001B205F" w:rsidP="005E5696">
      <w:pPr>
        <w:pStyle w:val="Loendilik"/>
        <w:numPr>
          <w:ilvl w:val="0"/>
          <w:numId w:val="18"/>
        </w:numPr>
        <w:rPr>
          <w:lang w:val="et-EE"/>
        </w:rPr>
      </w:pPr>
      <w:r w:rsidRPr="006157C0">
        <w:rPr>
          <w:lang w:val="et-EE"/>
        </w:rPr>
        <w:t xml:space="preserve">kas sõjarelvade käitlemisele tuleb kohaldada RelvS-i üldosas sätestatud nõudeid või ainult </w:t>
      </w:r>
      <w:r w:rsidR="0036391F" w:rsidRPr="006157C0">
        <w:rPr>
          <w:lang w:val="et-EE"/>
        </w:rPr>
        <w:t>11³</w:t>
      </w:r>
      <w:r w:rsidR="0036391F">
        <w:rPr>
          <w:lang w:val="et-EE"/>
        </w:rPr>
        <w:t>.</w:t>
      </w:r>
      <w:r w:rsidR="0036391F" w:rsidRPr="006157C0">
        <w:rPr>
          <w:lang w:val="et-EE"/>
        </w:rPr>
        <w:t xml:space="preserve"> </w:t>
      </w:r>
      <w:r w:rsidRPr="006157C0">
        <w:rPr>
          <w:lang w:val="et-EE"/>
        </w:rPr>
        <w:t>peatüki</w:t>
      </w:r>
      <w:r w:rsidRPr="006157C0" w:rsidDel="0036391F">
        <w:rPr>
          <w:lang w:val="et-EE"/>
        </w:rPr>
        <w:t xml:space="preserve"> </w:t>
      </w:r>
      <w:r w:rsidRPr="006157C0">
        <w:rPr>
          <w:lang w:val="et-EE"/>
        </w:rPr>
        <w:t>sätteid;</w:t>
      </w:r>
    </w:p>
    <w:p w14:paraId="31B320ED" w14:textId="4C8F3370" w:rsidR="001B205F" w:rsidRPr="006157C0" w:rsidRDefault="001B205F" w:rsidP="005E5696">
      <w:pPr>
        <w:pStyle w:val="Loendilik"/>
        <w:numPr>
          <w:ilvl w:val="0"/>
          <w:numId w:val="18"/>
        </w:numPr>
        <w:rPr>
          <w:lang w:val="et-EE"/>
        </w:rPr>
      </w:pPr>
      <w:r w:rsidRPr="006157C0">
        <w:rPr>
          <w:lang w:val="et-EE"/>
        </w:rPr>
        <w:t>kas sõjarelvi loetakse üldse RelvS</w:t>
      </w:r>
      <w:r w:rsidR="00AE7061" w:rsidRPr="006157C0">
        <w:rPr>
          <w:lang w:val="et-EE"/>
        </w:rPr>
        <w:t>-i</w:t>
      </w:r>
      <w:r w:rsidRPr="006157C0">
        <w:rPr>
          <w:lang w:val="et-EE"/>
        </w:rPr>
        <w:t xml:space="preserve"> mõistes „relvadeks“, arvestades, et neid ei ole nimetatud RelvS-i §-s 1</w:t>
      </w:r>
      <w:r w:rsidRPr="006157C0">
        <w:rPr>
          <w:vertAlign w:val="superscript"/>
          <w:lang w:val="et-EE"/>
        </w:rPr>
        <w:t>1</w:t>
      </w:r>
      <w:r w:rsidRPr="006157C0">
        <w:rPr>
          <w:lang w:val="et-EE"/>
        </w:rPr>
        <w:t>;</w:t>
      </w:r>
    </w:p>
    <w:p w14:paraId="4002FBB0" w14:textId="77777777" w:rsidR="001B205F" w:rsidRPr="006157C0" w:rsidRDefault="001B205F" w:rsidP="005E5696">
      <w:pPr>
        <w:pStyle w:val="Loendilik"/>
        <w:numPr>
          <w:ilvl w:val="0"/>
          <w:numId w:val="18"/>
        </w:numPr>
        <w:rPr>
          <w:lang w:val="et-EE"/>
        </w:rPr>
      </w:pPr>
      <w:r w:rsidRPr="006157C0">
        <w:rPr>
          <w:lang w:val="et-EE"/>
        </w:rPr>
        <w:t>millised üldised kohustused (nt käitlemisload, hoiustamise ja arvestuse nõuded) kehtivad sõjarelvade suhtes.</w:t>
      </w:r>
    </w:p>
    <w:p w14:paraId="6B287E01" w14:textId="77777777" w:rsidR="002C0924" w:rsidRPr="006157C0" w:rsidRDefault="002C0924" w:rsidP="004D5D4A">
      <w:pPr>
        <w:rPr>
          <w:lang w:val="et-EE"/>
        </w:rPr>
      </w:pPr>
    </w:p>
    <w:p w14:paraId="72A14205" w14:textId="4BAA9694" w:rsidR="00AF187A" w:rsidRPr="006157C0" w:rsidRDefault="001606C7" w:rsidP="004D5D4A">
      <w:pPr>
        <w:rPr>
          <w:lang w:val="et-EE"/>
        </w:rPr>
      </w:pPr>
      <w:r w:rsidRPr="006157C0">
        <w:rPr>
          <w:lang w:val="et-EE"/>
        </w:rPr>
        <w:t xml:space="preserve">Samuti ei ole </w:t>
      </w:r>
      <w:r w:rsidR="00E76AEE" w:rsidRPr="006157C0">
        <w:rPr>
          <w:lang w:val="et-EE"/>
        </w:rPr>
        <w:t xml:space="preserve">RelvS-s </w:t>
      </w:r>
      <w:r w:rsidRPr="006157C0">
        <w:rPr>
          <w:lang w:val="et-EE"/>
        </w:rPr>
        <w:t xml:space="preserve">sätet, mille kohaselt kehtiks RelvS sõjarelvade osas vaid </w:t>
      </w:r>
      <w:r w:rsidR="00926D1A" w:rsidRPr="006157C0">
        <w:rPr>
          <w:lang w:val="et-EE"/>
        </w:rPr>
        <w:t>11</w:t>
      </w:r>
      <w:r w:rsidR="00926D1A" w:rsidRPr="006157C0">
        <w:rPr>
          <w:vertAlign w:val="superscript"/>
          <w:lang w:val="et-EE"/>
        </w:rPr>
        <w:t>1</w:t>
      </w:r>
      <w:r w:rsidR="00926D1A" w:rsidRPr="006157C0">
        <w:rPr>
          <w:lang w:val="et-EE"/>
        </w:rPr>
        <w:t>.</w:t>
      </w:r>
      <w:r w:rsidR="00926D1A">
        <w:rPr>
          <w:lang w:val="et-EE"/>
        </w:rPr>
        <w:t xml:space="preserve"> </w:t>
      </w:r>
      <w:r w:rsidRPr="006157C0">
        <w:rPr>
          <w:lang w:val="et-EE"/>
        </w:rPr>
        <w:t xml:space="preserve">peatükis sätestatu. Samas on ka RelvS-i </w:t>
      </w:r>
      <w:r w:rsidR="00926D1A" w:rsidRPr="006157C0">
        <w:rPr>
          <w:lang w:val="et-EE"/>
        </w:rPr>
        <w:t>11</w:t>
      </w:r>
      <w:r w:rsidR="00926D1A" w:rsidRPr="006157C0">
        <w:rPr>
          <w:vertAlign w:val="superscript"/>
          <w:lang w:val="et-EE"/>
        </w:rPr>
        <w:t>1</w:t>
      </w:r>
      <w:r w:rsidR="00926D1A" w:rsidRPr="006157C0">
        <w:rPr>
          <w:lang w:val="et-EE"/>
        </w:rPr>
        <w:t>.</w:t>
      </w:r>
      <w:r w:rsidRPr="006157C0">
        <w:rPr>
          <w:lang w:val="et-EE"/>
        </w:rPr>
        <w:t>peatükis sätestatud relvade käitlemisega seotud nõuded. Seega on õigusselguse tagamiseks oluline RelvS-i § 1</w:t>
      </w:r>
      <w:r w:rsidRPr="006157C0">
        <w:rPr>
          <w:vertAlign w:val="superscript"/>
          <w:lang w:val="et-EE"/>
        </w:rPr>
        <w:t>1</w:t>
      </w:r>
      <w:r w:rsidRPr="006157C0">
        <w:rPr>
          <w:lang w:val="et-EE"/>
        </w:rPr>
        <w:t xml:space="preserve"> lõiget 1 selles osas täiendada.</w:t>
      </w:r>
    </w:p>
    <w:p w14:paraId="08239C10" w14:textId="77777777" w:rsidR="002C0924" w:rsidRPr="006157C0" w:rsidRDefault="002C0924" w:rsidP="004D5D4A">
      <w:pPr>
        <w:rPr>
          <w:lang w:val="et-EE"/>
        </w:rPr>
      </w:pPr>
    </w:p>
    <w:p w14:paraId="77C7D1B1" w14:textId="01B487B6" w:rsidR="008C4E9E" w:rsidRPr="006157C0" w:rsidRDefault="008C4E9E" w:rsidP="004D5D4A">
      <w:pPr>
        <w:rPr>
          <w:rFonts w:eastAsia="Times New Roman" w:cs="Times New Roman"/>
          <w:szCs w:val="24"/>
          <w:lang w:val="et-EE"/>
        </w:rPr>
      </w:pPr>
      <w:r w:rsidRPr="006157C0">
        <w:rPr>
          <w:rFonts w:eastAsia="Times New Roman" w:cs="Times New Roman"/>
          <w:szCs w:val="24"/>
          <w:lang w:val="et-EE"/>
        </w:rPr>
        <w:t>Õigusselguse ja ühtse tõlgendamise tagamiseks täpsustatakse RelvS-i § 1</w:t>
      </w:r>
      <w:r w:rsidRPr="006157C0">
        <w:rPr>
          <w:rFonts w:eastAsia="Times New Roman" w:cs="Times New Roman"/>
          <w:szCs w:val="24"/>
          <w:vertAlign w:val="superscript"/>
          <w:lang w:val="et-EE"/>
        </w:rPr>
        <w:t>1</w:t>
      </w:r>
      <w:r w:rsidRPr="006157C0">
        <w:rPr>
          <w:rFonts w:eastAsia="Times New Roman" w:cs="Times New Roman"/>
          <w:szCs w:val="24"/>
          <w:lang w:val="et-EE"/>
        </w:rPr>
        <w:t xml:space="preserve"> lõiget 1 selliselt, et </w:t>
      </w:r>
      <w:r w:rsidRPr="006157C0">
        <w:rPr>
          <w:rFonts w:eastAsia="Times New Roman" w:cs="Times New Roman"/>
          <w:b/>
          <w:bCs/>
          <w:szCs w:val="24"/>
          <w:lang w:val="et-EE"/>
        </w:rPr>
        <w:t>RelvS-i §-s 1</w:t>
      </w:r>
      <w:r w:rsidRPr="006157C0">
        <w:rPr>
          <w:rFonts w:eastAsia="Times New Roman" w:cs="Times New Roman"/>
          <w:b/>
          <w:bCs/>
          <w:szCs w:val="24"/>
          <w:vertAlign w:val="superscript"/>
          <w:lang w:val="et-EE"/>
        </w:rPr>
        <w:t>1</w:t>
      </w:r>
      <w:r w:rsidRPr="006157C0">
        <w:rPr>
          <w:rFonts w:eastAsia="Times New Roman" w:cs="Times New Roman"/>
          <w:b/>
          <w:bCs/>
          <w:szCs w:val="24"/>
          <w:lang w:val="et-EE"/>
        </w:rPr>
        <w:t xml:space="preserve"> nimetatud relvade kõrval loetaks relvadeks ka RelvS-i §-s 83³ sätestatud sõjarelvad</w:t>
      </w:r>
      <w:r w:rsidRPr="006157C0">
        <w:rPr>
          <w:rFonts w:eastAsia="Times New Roman" w:cs="Times New Roman"/>
          <w:szCs w:val="24"/>
          <w:lang w:val="et-EE"/>
        </w:rPr>
        <w:t>.</w:t>
      </w:r>
    </w:p>
    <w:p w14:paraId="3C51193A" w14:textId="77777777" w:rsidR="002C0924" w:rsidRPr="006157C0" w:rsidRDefault="002C0924" w:rsidP="004D5D4A">
      <w:pPr>
        <w:rPr>
          <w:rFonts w:eastAsia="Times New Roman" w:cs="Times New Roman"/>
          <w:szCs w:val="24"/>
          <w:lang w:val="et-EE"/>
        </w:rPr>
      </w:pPr>
    </w:p>
    <w:p w14:paraId="47C4718E" w14:textId="77777777" w:rsidR="008C4E9E" w:rsidRPr="006157C0" w:rsidRDefault="008C4E9E" w:rsidP="004D5D4A">
      <w:pPr>
        <w:rPr>
          <w:rFonts w:eastAsia="Times New Roman" w:cs="Times New Roman"/>
          <w:szCs w:val="24"/>
          <w:lang w:val="et-EE"/>
        </w:rPr>
      </w:pPr>
      <w:r w:rsidRPr="006157C0">
        <w:rPr>
          <w:rFonts w:eastAsia="Times New Roman" w:cs="Times New Roman"/>
          <w:szCs w:val="24"/>
          <w:lang w:val="et-EE"/>
        </w:rPr>
        <w:t>Muudatuse eesmärk on:</w:t>
      </w:r>
    </w:p>
    <w:p w14:paraId="564530F9" w14:textId="77777777" w:rsidR="008C4E9E" w:rsidRPr="006157C0" w:rsidRDefault="008C4E9E" w:rsidP="005E5696">
      <w:pPr>
        <w:pStyle w:val="Loendilik"/>
        <w:numPr>
          <w:ilvl w:val="0"/>
          <w:numId w:val="19"/>
        </w:numPr>
        <w:rPr>
          <w:rFonts w:eastAsia="Times New Roman" w:cs="Times New Roman"/>
          <w:szCs w:val="24"/>
          <w:lang w:val="et-EE"/>
        </w:rPr>
      </w:pPr>
      <w:r w:rsidRPr="006157C0">
        <w:rPr>
          <w:rFonts w:eastAsia="Times New Roman" w:cs="Times New Roman"/>
          <w:b/>
          <w:bCs/>
          <w:szCs w:val="24"/>
          <w:lang w:val="et-EE"/>
        </w:rPr>
        <w:t>tagada ühtne arusaam relva mõistest kogu seaduse ulatuses</w:t>
      </w:r>
      <w:r w:rsidRPr="006157C0">
        <w:rPr>
          <w:rFonts w:eastAsia="Times New Roman" w:cs="Times New Roman"/>
          <w:szCs w:val="24"/>
          <w:lang w:val="et-EE"/>
        </w:rPr>
        <w:t>;</w:t>
      </w:r>
    </w:p>
    <w:p w14:paraId="377498E0" w14:textId="77777777" w:rsidR="008C4E9E" w:rsidRPr="006157C0" w:rsidRDefault="008C4E9E" w:rsidP="005E5696">
      <w:pPr>
        <w:pStyle w:val="Loendilik"/>
        <w:numPr>
          <w:ilvl w:val="0"/>
          <w:numId w:val="19"/>
        </w:numPr>
        <w:rPr>
          <w:rFonts w:eastAsia="Times New Roman" w:cs="Times New Roman"/>
          <w:szCs w:val="24"/>
          <w:lang w:val="et-EE"/>
        </w:rPr>
      </w:pPr>
      <w:r w:rsidRPr="006157C0">
        <w:rPr>
          <w:rFonts w:eastAsia="Times New Roman" w:cs="Times New Roman"/>
          <w:b/>
          <w:bCs/>
          <w:szCs w:val="24"/>
          <w:lang w:val="et-EE"/>
        </w:rPr>
        <w:t xml:space="preserve">selgitada </w:t>
      </w:r>
      <w:proofErr w:type="spellStart"/>
      <w:r w:rsidRPr="006157C0">
        <w:rPr>
          <w:rFonts w:eastAsia="Times New Roman" w:cs="Times New Roman"/>
          <w:b/>
          <w:bCs/>
          <w:szCs w:val="24"/>
          <w:lang w:val="et-EE"/>
        </w:rPr>
        <w:t>RelvS</w:t>
      </w:r>
      <w:proofErr w:type="spellEnd"/>
      <w:r w:rsidRPr="006157C0">
        <w:rPr>
          <w:rFonts w:eastAsia="Times New Roman" w:cs="Times New Roman"/>
          <w:b/>
          <w:bCs/>
          <w:szCs w:val="24"/>
          <w:lang w:val="et-EE"/>
        </w:rPr>
        <w:t xml:space="preserve"> </w:t>
      </w:r>
      <w:proofErr w:type="spellStart"/>
      <w:r w:rsidRPr="006157C0">
        <w:rPr>
          <w:rFonts w:eastAsia="Times New Roman" w:cs="Times New Roman"/>
          <w:b/>
          <w:bCs/>
          <w:szCs w:val="24"/>
          <w:lang w:val="et-EE"/>
        </w:rPr>
        <w:t>üld</w:t>
      </w:r>
      <w:proofErr w:type="spellEnd"/>
      <w:r w:rsidRPr="006157C0">
        <w:rPr>
          <w:rFonts w:eastAsia="Times New Roman" w:cs="Times New Roman"/>
          <w:b/>
          <w:bCs/>
          <w:szCs w:val="24"/>
          <w:lang w:val="et-EE"/>
        </w:rPr>
        <w:t xml:space="preserve">- ja </w:t>
      </w:r>
      <w:proofErr w:type="spellStart"/>
      <w:r w:rsidRPr="006157C0">
        <w:rPr>
          <w:rFonts w:eastAsia="Times New Roman" w:cs="Times New Roman"/>
          <w:b/>
          <w:bCs/>
          <w:szCs w:val="24"/>
          <w:lang w:val="et-EE"/>
        </w:rPr>
        <w:t>eriosa</w:t>
      </w:r>
      <w:proofErr w:type="spellEnd"/>
      <w:r w:rsidRPr="006157C0">
        <w:rPr>
          <w:rFonts w:eastAsia="Times New Roman" w:cs="Times New Roman"/>
          <w:b/>
          <w:bCs/>
          <w:szCs w:val="24"/>
          <w:lang w:val="et-EE"/>
        </w:rPr>
        <w:t xml:space="preserve"> vahelist seost</w:t>
      </w:r>
      <w:r w:rsidRPr="006157C0">
        <w:rPr>
          <w:rFonts w:eastAsia="Times New Roman" w:cs="Times New Roman"/>
          <w:szCs w:val="24"/>
          <w:lang w:val="et-EE"/>
        </w:rPr>
        <w:t>, et oleks selge, millal kohaldatakse üldosas toodud nõudeid sõjarelvadele;</w:t>
      </w:r>
    </w:p>
    <w:p w14:paraId="0F1989BE" w14:textId="77777777" w:rsidR="008C4E9E" w:rsidRPr="006157C0" w:rsidRDefault="008C4E9E" w:rsidP="005E5696">
      <w:pPr>
        <w:pStyle w:val="Loendilik"/>
        <w:numPr>
          <w:ilvl w:val="0"/>
          <w:numId w:val="19"/>
        </w:numPr>
        <w:rPr>
          <w:rFonts w:eastAsia="Times New Roman" w:cs="Times New Roman"/>
          <w:szCs w:val="24"/>
          <w:lang w:val="et-EE"/>
        </w:rPr>
      </w:pPr>
      <w:r w:rsidRPr="006157C0">
        <w:rPr>
          <w:rFonts w:eastAsia="Times New Roman" w:cs="Times New Roman"/>
          <w:b/>
          <w:bCs/>
          <w:szCs w:val="24"/>
          <w:lang w:val="et-EE"/>
        </w:rPr>
        <w:t>parandada õigusselgust ja vältida tõlgenduslikke vastuolusid</w:t>
      </w:r>
      <w:r w:rsidRPr="006157C0">
        <w:rPr>
          <w:rFonts w:eastAsia="Times New Roman" w:cs="Times New Roman"/>
          <w:szCs w:val="24"/>
          <w:lang w:val="et-EE"/>
        </w:rPr>
        <w:t xml:space="preserve"> relvade liigitamisel ja käitlemisel.</w:t>
      </w:r>
    </w:p>
    <w:p w14:paraId="51DAE603" w14:textId="77777777" w:rsidR="00ED13AB" w:rsidRPr="006157C0" w:rsidRDefault="00ED13AB" w:rsidP="004D5D4A">
      <w:pPr>
        <w:rPr>
          <w:rFonts w:eastAsia="Times New Roman" w:cs="Times New Roman"/>
          <w:szCs w:val="24"/>
          <w:lang w:val="et-EE"/>
        </w:rPr>
      </w:pPr>
    </w:p>
    <w:p w14:paraId="61C5F29F" w14:textId="29BCFA4B" w:rsidR="008C4E9E" w:rsidRPr="006157C0" w:rsidRDefault="008C4E9E" w:rsidP="004D5D4A">
      <w:pPr>
        <w:rPr>
          <w:rFonts w:eastAsia="Times New Roman" w:cs="Times New Roman"/>
          <w:szCs w:val="24"/>
          <w:lang w:val="et-EE"/>
        </w:rPr>
      </w:pPr>
      <w:r w:rsidRPr="006157C0">
        <w:rPr>
          <w:rFonts w:eastAsia="Times New Roman" w:cs="Times New Roman"/>
          <w:szCs w:val="24"/>
          <w:lang w:val="et-EE"/>
        </w:rPr>
        <w:t xml:space="preserve">Seega on muudatus sisuliselt </w:t>
      </w:r>
      <w:r w:rsidRPr="006157C0">
        <w:rPr>
          <w:rFonts w:eastAsia="Times New Roman" w:cs="Times New Roman"/>
          <w:b/>
          <w:bCs/>
          <w:szCs w:val="24"/>
          <w:lang w:val="et-EE"/>
        </w:rPr>
        <w:t>õiguslik täpsustus</w:t>
      </w:r>
      <w:r w:rsidRPr="006157C0">
        <w:rPr>
          <w:rFonts w:eastAsia="Times New Roman" w:cs="Times New Roman"/>
          <w:szCs w:val="24"/>
          <w:lang w:val="et-EE"/>
        </w:rPr>
        <w:t xml:space="preserve">, mis ei muuda relvade käitlemise korda, kuid </w:t>
      </w:r>
      <w:r w:rsidRPr="006157C0">
        <w:rPr>
          <w:rFonts w:eastAsia="Times New Roman" w:cs="Times New Roman"/>
          <w:b/>
          <w:bCs/>
          <w:szCs w:val="24"/>
          <w:lang w:val="et-EE"/>
        </w:rPr>
        <w:t>parandab seaduse sisemist loogikat ja rakendatavust</w:t>
      </w:r>
      <w:r w:rsidRPr="006157C0">
        <w:rPr>
          <w:rFonts w:eastAsia="Times New Roman" w:cs="Times New Roman"/>
          <w:szCs w:val="24"/>
          <w:lang w:val="et-EE"/>
        </w:rPr>
        <w:t>.</w:t>
      </w:r>
    </w:p>
    <w:p w14:paraId="061354BF" w14:textId="77777777" w:rsidR="00E06C95" w:rsidRPr="006157C0" w:rsidRDefault="00E06C95" w:rsidP="004D5D4A">
      <w:pPr>
        <w:rPr>
          <w:lang w:val="et-EE"/>
        </w:rPr>
      </w:pPr>
    </w:p>
    <w:p w14:paraId="77C35558" w14:textId="3C2CBBF6" w:rsidR="002C0924" w:rsidRPr="006157C0" w:rsidRDefault="001606C7" w:rsidP="004D5D4A">
      <w:pPr>
        <w:rPr>
          <w:lang w:val="et-EE"/>
        </w:rPr>
      </w:pPr>
      <w:r w:rsidRPr="006157C0">
        <w:rPr>
          <w:b/>
          <w:bCs/>
          <w:lang w:val="et-EE"/>
        </w:rPr>
        <w:t>Eelnõu § 1 punktiga 2</w:t>
      </w:r>
      <w:r w:rsidRPr="006157C0">
        <w:rPr>
          <w:lang w:val="et-EE"/>
        </w:rPr>
        <w:t xml:space="preserve"> </w:t>
      </w:r>
      <w:r w:rsidR="002427CA" w:rsidRPr="006157C0">
        <w:rPr>
          <w:lang w:val="et-EE"/>
        </w:rPr>
        <w:t xml:space="preserve">täiendatakse </w:t>
      </w:r>
      <w:r w:rsidR="007A40CA" w:rsidRPr="006157C0">
        <w:rPr>
          <w:lang w:val="et-EE"/>
        </w:rPr>
        <w:t xml:space="preserve">§ </w:t>
      </w:r>
      <w:r w:rsidR="002427CA" w:rsidRPr="006157C0">
        <w:rPr>
          <w:lang w:val="et-EE"/>
        </w:rPr>
        <w:t>1</w:t>
      </w:r>
      <w:r w:rsidR="002427CA" w:rsidRPr="006157C0">
        <w:rPr>
          <w:vertAlign w:val="superscript"/>
          <w:lang w:val="et-EE"/>
        </w:rPr>
        <w:t>1</w:t>
      </w:r>
      <w:r w:rsidR="002427CA" w:rsidRPr="006157C0">
        <w:rPr>
          <w:lang w:val="et-EE"/>
        </w:rPr>
        <w:t xml:space="preserve"> lõiget 2 pärast tekstiosa „hoidmine,“ tekstiosaga „kasutamine,“.</w:t>
      </w:r>
    </w:p>
    <w:p w14:paraId="7D1F4537" w14:textId="77777777" w:rsidR="00FF2632" w:rsidRPr="006157C0" w:rsidRDefault="00FF2632" w:rsidP="00D769B3">
      <w:pPr>
        <w:rPr>
          <w:lang w:val="et-EE"/>
        </w:rPr>
      </w:pPr>
    </w:p>
    <w:p w14:paraId="3434C5F9" w14:textId="4F29F377" w:rsidR="009B7AF7" w:rsidRPr="006157C0" w:rsidRDefault="009B7AF7" w:rsidP="004D5D4A">
      <w:pPr>
        <w:rPr>
          <w:lang w:val="et-EE"/>
        </w:rPr>
      </w:pPr>
      <w:r w:rsidRPr="006157C0">
        <w:rPr>
          <w:lang w:val="et-EE"/>
        </w:rPr>
        <w:t xml:space="preserve">RelvS-i § 10 lõike 2 kohaselt on </w:t>
      </w:r>
      <w:r w:rsidRPr="006157C0">
        <w:rPr>
          <w:i/>
          <w:iCs/>
          <w:lang w:val="et-EE"/>
        </w:rPr>
        <w:t>relva kasutamine</w:t>
      </w:r>
      <w:r w:rsidRPr="006157C0">
        <w:rPr>
          <w:lang w:val="et-EE"/>
        </w:rPr>
        <w:t xml:space="preserve"> vahetu ja eesmärgipärane tegevus objekti tabamiseks või kahjustamiseks relvaga. </w:t>
      </w:r>
      <w:r w:rsidR="007A40CA" w:rsidRPr="006157C0">
        <w:rPr>
          <w:lang w:val="et-EE"/>
        </w:rPr>
        <w:t>RelvS-i</w:t>
      </w:r>
      <w:r w:rsidRPr="006157C0">
        <w:rPr>
          <w:lang w:val="et-EE"/>
        </w:rPr>
        <w:t xml:space="preserve"> § 1</w:t>
      </w:r>
      <w:r w:rsidRPr="006157C0">
        <w:rPr>
          <w:vertAlign w:val="superscript"/>
          <w:lang w:val="et-EE"/>
        </w:rPr>
        <w:t>1</w:t>
      </w:r>
      <w:r w:rsidRPr="006157C0">
        <w:rPr>
          <w:lang w:val="et-EE"/>
        </w:rPr>
        <w:t xml:space="preserve"> lõikes 2 </w:t>
      </w:r>
      <w:r w:rsidR="007A40CA" w:rsidRPr="006157C0">
        <w:rPr>
          <w:lang w:val="et-EE"/>
        </w:rPr>
        <w:t>on</w:t>
      </w:r>
      <w:r w:rsidRPr="006157C0">
        <w:rPr>
          <w:lang w:val="et-EE"/>
        </w:rPr>
        <w:t xml:space="preserve"> loetletud relvaga seotud </w:t>
      </w:r>
      <w:r w:rsidRPr="006157C0">
        <w:rPr>
          <w:lang w:val="et-EE"/>
        </w:rPr>
        <w:lastRenderedPageBreak/>
        <w:t xml:space="preserve">tegevused, mis nõuavad seadusekohast õigust ja mille suhtes kehtivad </w:t>
      </w:r>
      <w:r w:rsidR="00FC34D3" w:rsidRPr="006157C0">
        <w:rPr>
          <w:lang w:val="et-EE"/>
        </w:rPr>
        <w:t>kindlad</w:t>
      </w:r>
      <w:r w:rsidRPr="006157C0">
        <w:rPr>
          <w:lang w:val="et-EE"/>
        </w:rPr>
        <w:t xml:space="preserve"> nõuded, kuid selles loetelus puudub viide relva </w:t>
      </w:r>
      <w:r w:rsidRPr="006157C0">
        <w:rPr>
          <w:i/>
          <w:lang w:val="et-EE"/>
        </w:rPr>
        <w:t>kasutamisele</w:t>
      </w:r>
      <w:r w:rsidRPr="006157C0">
        <w:rPr>
          <w:lang w:val="et-EE"/>
        </w:rPr>
        <w:t xml:space="preserve"> eraldi tegevusena.</w:t>
      </w:r>
    </w:p>
    <w:p w14:paraId="1E569623" w14:textId="77777777" w:rsidR="00E06C95" w:rsidRPr="006157C0" w:rsidRDefault="00E06C95" w:rsidP="004D5D4A">
      <w:pPr>
        <w:rPr>
          <w:lang w:val="et-EE"/>
        </w:rPr>
      </w:pPr>
    </w:p>
    <w:p w14:paraId="679BB034" w14:textId="4915C630" w:rsidR="009B7AF7" w:rsidRPr="006157C0" w:rsidRDefault="009B7AF7" w:rsidP="004D5D4A">
      <w:pPr>
        <w:rPr>
          <w:lang w:val="et-EE"/>
        </w:rPr>
      </w:pPr>
      <w:r w:rsidRPr="006157C0">
        <w:rPr>
          <w:lang w:val="et-EE"/>
        </w:rPr>
        <w:t xml:space="preserve">Seaduse mõttes on </w:t>
      </w:r>
      <w:r w:rsidRPr="006157C0">
        <w:rPr>
          <w:b/>
          <w:bCs/>
          <w:lang w:val="et-EE"/>
        </w:rPr>
        <w:t>relva kasutamine</w:t>
      </w:r>
      <w:r w:rsidRPr="006157C0">
        <w:rPr>
          <w:lang w:val="et-EE"/>
        </w:rPr>
        <w:t xml:space="preserve"> eraldi ja sisuliselt olulisem tegevus kui </w:t>
      </w:r>
      <w:r w:rsidR="00FC34D3" w:rsidRPr="006157C0">
        <w:rPr>
          <w:lang w:val="et-EE"/>
        </w:rPr>
        <w:t xml:space="preserve">näiteks </w:t>
      </w:r>
      <w:r w:rsidRPr="006157C0">
        <w:rPr>
          <w:lang w:val="et-EE"/>
        </w:rPr>
        <w:t xml:space="preserve">relva </w:t>
      </w:r>
      <w:r w:rsidRPr="006157C0">
        <w:rPr>
          <w:i/>
          <w:iCs/>
          <w:lang w:val="et-EE"/>
        </w:rPr>
        <w:t>valdamine</w:t>
      </w:r>
      <w:r w:rsidRPr="006157C0">
        <w:rPr>
          <w:lang w:val="et-EE"/>
        </w:rPr>
        <w:t xml:space="preserve"> või </w:t>
      </w:r>
      <w:r w:rsidRPr="006157C0">
        <w:rPr>
          <w:i/>
          <w:iCs/>
          <w:lang w:val="et-EE"/>
        </w:rPr>
        <w:t>hoidmine</w:t>
      </w:r>
      <w:r w:rsidRPr="006157C0">
        <w:rPr>
          <w:lang w:val="et-EE"/>
        </w:rPr>
        <w:t>. Relva valdaja võib relva seaduslikult omada, kanda või hoiustada, kuid selle tegelik kasutamine (nt laskmine, testimine, treeningul või jahil sihtmärgi tulistamine) toob kaasa kõrgema ohuastme nii relva kasutajale kui ka avalikkusele.</w:t>
      </w:r>
    </w:p>
    <w:p w14:paraId="4711F681" w14:textId="77777777" w:rsidR="00E06C95" w:rsidRPr="006157C0" w:rsidRDefault="00E06C95" w:rsidP="004D5D4A">
      <w:pPr>
        <w:rPr>
          <w:lang w:val="et-EE"/>
        </w:rPr>
      </w:pPr>
    </w:p>
    <w:p w14:paraId="313D64FE" w14:textId="04D212AB" w:rsidR="00FF2632" w:rsidRDefault="009B7AF7" w:rsidP="004D5D4A">
      <w:pPr>
        <w:rPr>
          <w:lang w:val="et-EE"/>
        </w:rPr>
      </w:pPr>
      <w:r w:rsidRPr="006157C0">
        <w:rPr>
          <w:lang w:val="et-EE"/>
        </w:rPr>
        <w:t xml:space="preserve">Praktikas on ilmnenud, et relva „kasutamise“ eraldi nimetamata jätmine </w:t>
      </w:r>
      <w:r w:rsidR="007A40CA" w:rsidRPr="006157C0">
        <w:rPr>
          <w:lang w:val="et-EE"/>
        </w:rPr>
        <w:t xml:space="preserve">RelvS-i </w:t>
      </w:r>
      <w:r w:rsidRPr="006157C0">
        <w:rPr>
          <w:lang w:val="et-EE"/>
        </w:rPr>
        <w:t>§ 1</w:t>
      </w:r>
      <w:r w:rsidRPr="006157C0">
        <w:rPr>
          <w:vertAlign w:val="superscript"/>
          <w:lang w:val="et-EE"/>
        </w:rPr>
        <w:t>1</w:t>
      </w:r>
      <w:r w:rsidRPr="006157C0">
        <w:rPr>
          <w:lang w:val="et-EE"/>
        </w:rPr>
        <w:t xml:space="preserve"> lõikes 2 on tekitanud tõlgenduslikke küsimusi, </w:t>
      </w:r>
      <w:r w:rsidR="003E6AAB" w:rsidRPr="003E6AAB">
        <w:rPr>
          <w:lang w:val="et-EE"/>
        </w:rPr>
        <w:t xml:space="preserve">millistel juhtudel käsitatakse relva kasutamist käitlemise osana. Ebaselgust on esinenud nii lasketiirus ja jahil relvaga toimetamise puhul kui ka olukordades, kus relva üksnes eksponeeritakse väljaspool lasketiiru või laskepaika ilma lasku sooritamata. Samuti on tõstatunud küsimusi hoiatuslasu </w:t>
      </w:r>
      <w:r w:rsidR="003E6AAB">
        <w:rPr>
          <w:lang w:val="et-EE"/>
        </w:rPr>
        <w:t>osas</w:t>
      </w:r>
      <w:r w:rsidR="003E6AAB" w:rsidRPr="003E6AAB">
        <w:rPr>
          <w:lang w:val="et-EE"/>
        </w:rPr>
        <w:t xml:space="preserve">, kuna selle eesmärk ei ole kindla objekti </w:t>
      </w:r>
      <w:r w:rsidR="003E6AAB">
        <w:rPr>
          <w:lang w:val="et-EE"/>
        </w:rPr>
        <w:t xml:space="preserve">tabamine ja </w:t>
      </w:r>
      <w:r w:rsidR="003E6AAB" w:rsidRPr="003E6AAB">
        <w:rPr>
          <w:lang w:val="et-EE"/>
        </w:rPr>
        <w:t>füüsiline kahjustamine, kuid tegu on siiski relva kasutamise vormiga.</w:t>
      </w:r>
    </w:p>
    <w:p w14:paraId="383DD38D" w14:textId="77777777" w:rsidR="00CB3DBF" w:rsidRPr="006157C0" w:rsidRDefault="00CB3DBF" w:rsidP="004D5D4A">
      <w:pPr>
        <w:rPr>
          <w:lang w:val="et-EE"/>
        </w:rPr>
      </w:pPr>
    </w:p>
    <w:p w14:paraId="19C5C068" w14:textId="5462F2C1" w:rsidR="009B7AF7" w:rsidRPr="006157C0" w:rsidRDefault="009B7AF7" w:rsidP="004D5D4A">
      <w:pPr>
        <w:rPr>
          <w:lang w:val="et-EE"/>
        </w:rPr>
      </w:pPr>
      <w:r w:rsidRPr="006157C0">
        <w:rPr>
          <w:lang w:val="et-EE"/>
        </w:rPr>
        <w:t xml:space="preserve">Lisades </w:t>
      </w:r>
      <w:r w:rsidR="00FC34D3" w:rsidRPr="006157C0">
        <w:rPr>
          <w:lang w:val="et-EE"/>
        </w:rPr>
        <w:t>relva</w:t>
      </w:r>
      <w:r w:rsidR="00FC34D3" w:rsidRPr="006157C0">
        <w:rPr>
          <w:i/>
          <w:iCs/>
          <w:lang w:val="et-EE"/>
        </w:rPr>
        <w:t xml:space="preserve"> „</w:t>
      </w:r>
      <w:r w:rsidRPr="006157C0">
        <w:rPr>
          <w:i/>
          <w:iCs/>
          <w:lang w:val="et-EE"/>
        </w:rPr>
        <w:t>kasutami</w:t>
      </w:r>
      <w:r w:rsidR="00FC34D3" w:rsidRPr="006157C0">
        <w:rPr>
          <w:i/>
          <w:iCs/>
          <w:lang w:val="et-EE"/>
        </w:rPr>
        <w:t>s</w:t>
      </w:r>
      <w:r w:rsidRPr="006157C0">
        <w:rPr>
          <w:i/>
          <w:iCs/>
          <w:lang w:val="et-EE"/>
        </w:rPr>
        <w:t>e“</w:t>
      </w:r>
      <w:r w:rsidRPr="006157C0">
        <w:rPr>
          <w:lang w:val="et-EE"/>
        </w:rPr>
        <w:t xml:space="preserve"> </w:t>
      </w:r>
      <w:r w:rsidR="00FC34D3" w:rsidRPr="006157C0">
        <w:rPr>
          <w:lang w:val="et-EE"/>
        </w:rPr>
        <w:t>käitlemise termini alla</w:t>
      </w:r>
      <w:r w:rsidRPr="006157C0">
        <w:rPr>
          <w:lang w:val="et-EE"/>
        </w:rPr>
        <w:t xml:space="preserve">, tehakse seaduse regulatsioon </w:t>
      </w:r>
      <w:r w:rsidRPr="006157C0">
        <w:rPr>
          <w:b/>
          <w:bCs/>
          <w:lang w:val="et-EE"/>
        </w:rPr>
        <w:t>üheselt mõistetavaks ja täielikuks</w:t>
      </w:r>
      <w:r w:rsidRPr="006157C0">
        <w:rPr>
          <w:lang w:val="et-EE"/>
        </w:rPr>
        <w:t xml:space="preserve"> – relva kasutamine kuulub samasse tegevuste kategooriasse, mille puhul tuleb järgida kõiki </w:t>
      </w:r>
      <w:r w:rsidR="002B3056" w:rsidRPr="006157C0">
        <w:rPr>
          <w:lang w:val="et-EE"/>
        </w:rPr>
        <w:t xml:space="preserve">RelvS-st </w:t>
      </w:r>
      <w:r w:rsidRPr="006157C0">
        <w:rPr>
          <w:lang w:val="et-EE"/>
        </w:rPr>
        <w:t>tulenevaid nõudeid ja piiranguid.</w:t>
      </w:r>
    </w:p>
    <w:p w14:paraId="38CD1EB9" w14:textId="77777777" w:rsidR="00ED13AB" w:rsidRPr="006157C0" w:rsidRDefault="00ED13AB" w:rsidP="004D5D4A">
      <w:pPr>
        <w:rPr>
          <w:lang w:val="et-EE"/>
        </w:rPr>
      </w:pPr>
    </w:p>
    <w:p w14:paraId="643A6906" w14:textId="4A97F70A" w:rsidR="005B6445" w:rsidRPr="006157C0" w:rsidRDefault="00E76AEE" w:rsidP="004D5D4A">
      <w:pPr>
        <w:rPr>
          <w:lang w:val="et-EE"/>
        </w:rPr>
      </w:pPr>
      <w:r w:rsidRPr="006157C0">
        <w:rPr>
          <w:lang w:val="et-EE"/>
        </w:rPr>
        <w:t xml:space="preserve">RelvS-i </w:t>
      </w:r>
      <w:r w:rsidR="005B6445" w:rsidRPr="006157C0">
        <w:rPr>
          <w:lang w:val="et-EE"/>
        </w:rPr>
        <w:t xml:space="preserve">§ 10 lõikes 2 on </w:t>
      </w:r>
      <w:r w:rsidRPr="006157C0">
        <w:rPr>
          <w:lang w:val="et-EE"/>
        </w:rPr>
        <w:t xml:space="preserve">relva </w:t>
      </w:r>
      <w:r w:rsidR="005B6445" w:rsidRPr="006157C0">
        <w:rPr>
          <w:lang w:val="et-EE"/>
        </w:rPr>
        <w:t xml:space="preserve">„kasutamine“ juba </w:t>
      </w:r>
      <w:r w:rsidR="00FC34D3" w:rsidRPr="006157C0">
        <w:rPr>
          <w:lang w:val="et-EE"/>
        </w:rPr>
        <w:t>defineeri</w:t>
      </w:r>
      <w:r w:rsidR="005B6445" w:rsidRPr="006157C0">
        <w:rPr>
          <w:lang w:val="et-EE"/>
        </w:rPr>
        <w:t xml:space="preserve">tud, mistõttu selle lisamine </w:t>
      </w:r>
      <w:r w:rsidRPr="006157C0">
        <w:rPr>
          <w:lang w:val="et-EE"/>
        </w:rPr>
        <w:t>RelvS-i § </w:t>
      </w:r>
      <w:r w:rsidR="005B6445" w:rsidRPr="006157C0">
        <w:rPr>
          <w:lang w:val="et-EE"/>
        </w:rPr>
        <w:t>1</w:t>
      </w:r>
      <w:r w:rsidR="005B6445" w:rsidRPr="006157C0">
        <w:rPr>
          <w:vertAlign w:val="superscript"/>
          <w:lang w:val="et-EE"/>
        </w:rPr>
        <w:t>1</w:t>
      </w:r>
      <w:r w:rsidR="005B6445" w:rsidRPr="006157C0">
        <w:rPr>
          <w:lang w:val="et-EE"/>
        </w:rPr>
        <w:t xml:space="preserve"> lõikesse 2 loob seaduse sisemise kooskõla. Praegune sõnastus loob olukorra, kus seadus </w:t>
      </w:r>
      <w:r w:rsidR="00FC34D3" w:rsidRPr="006157C0">
        <w:rPr>
          <w:lang w:val="et-EE"/>
        </w:rPr>
        <w:t>defineerib</w:t>
      </w:r>
      <w:r w:rsidR="005B6445" w:rsidRPr="006157C0">
        <w:rPr>
          <w:lang w:val="et-EE"/>
        </w:rPr>
        <w:t xml:space="preserve"> mõiste, kuid ei seo seda </w:t>
      </w:r>
      <w:r w:rsidR="00D90C17">
        <w:rPr>
          <w:lang w:val="et-EE"/>
        </w:rPr>
        <w:t>RelvS-i</w:t>
      </w:r>
      <w:r w:rsidR="005B6445" w:rsidRPr="006157C0">
        <w:rPr>
          <w:lang w:val="et-EE"/>
        </w:rPr>
        <w:t xml:space="preserve"> § 1</w:t>
      </w:r>
      <w:r w:rsidR="005B6445" w:rsidRPr="006157C0">
        <w:rPr>
          <w:vertAlign w:val="superscript"/>
          <w:lang w:val="et-EE"/>
        </w:rPr>
        <w:t>1</w:t>
      </w:r>
      <w:r w:rsidR="005B6445" w:rsidRPr="006157C0">
        <w:rPr>
          <w:lang w:val="et-EE"/>
        </w:rPr>
        <w:t xml:space="preserve"> kontekstis õiguste ja kohustustega. Muudatus kõrvaldab selle ebaühtluse ning tagab </w:t>
      </w:r>
      <w:r w:rsidR="007A40CA" w:rsidRPr="006157C0">
        <w:rPr>
          <w:lang w:val="et-EE"/>
        </w:rPr>
        <w:t>paremini õigusselguse</w:t>
      </w:r>
      <w:r w:rsidR="005B6445" w:rsidRPr="006157C0">
        <w:rPr>
          <w:lang w:val="et-EE"/>
        </w:rPr>
        <w:t>.</w:t>
      </w:r>
    </w:p>
    <w:p w14:paraId="6CAC0BCB" w14:textId="77777777" w:rsidR="00ED13AB" w:rsidRPr="006157C0" w:rsidRDefault="00ED13AB" w:rsidP="004D5D4A">
      <w:pPr>
        <w:rPr>
          <w:lang w:val="et-EE"/>
        </w:rPr>
      </w:pPr>
    </w:p>
    <w:p w14:paraId="165DFB77" w14:textId="2E868EE4" w:rsidR="005465F7" w:rsidRPr="006157C0" w:rsidRDefault="005465F7" w:rsidP="004D5D4A">
      <w:pPr>
        <w:rPr>
          <w:lang w:val="et-EE"/>
        </w:rPr>
      </w:pPr>
      <w:r w:rsidRPr="006157C0">
        <w:rPr>
          <w:b/>
          <w:bCs/>
          <w:lang w:val="et-EE"/>
        </w:rPr>
        <w:t>Eelnõu § 1 p</w:t>
      </w:r>
      <w:r w:rsidR="00BE0C41" w:rsidRPr="006157C0">
        <w:rPr>
          <w:b/>
          <w:bCs/>
          <w:lang w:val="et-EE"/>
        </w:rPr>
        <w:t>unktidega 3</w:t>
      </w:r>
      <w:r w:rsidR="00BE0C41" w:rsidRPr="006157C0">
        <w:rPr>
          <w:lang w:val="et-EE"/>
        </w:rPr>
        <w:t xml:space="preserve"> </w:t>
      </w:r>
      <w:r w:rsidR="00BE0C41" w:rsidRPr="006157C0">
        <w:rPr>
          <w:b/>
          <w:bCs/>
          <w:lang w:val="et-EE"/>
        </w:rPr>
        <w:t>ja 4</w:t>
      </w:r>
      <w:r w:rsidR="00BE0C41" w:rsidRPr="006157C0">
        <w:rPr>
          <w:lang w:val="et-EE"/>
        </w:rPr>
        <w:t xml:space="preserve"> laiendatakse isikute ringi </w:t>
      </w:r>
      <w:r w:rsidR="006819BD" w:rsidRPr="006157C0">
        <w:rPr>
          <w:lang w:val="et-EE"/>
        </w:rPr>
        <w:t>keda mõistetakse RelvS-i kohaselt riigikaitses osaleva isikuna.</w:t>
      </w:r>
    </w:p>
    <w:p w14:paraId="3780359A" w14:textId="77777777" w:rsidR="00ED13AB" w:rsidRPr="006157C0" w:rsidRDefault="00ED13AB" w:rsidP="004D5D4A">
      <w:pPr>
        <w:rPr>
          <w:lang w:val="et-EE"/>
        </w:rPr>
      </w:pPr>
    </w:p>
    <w:p w14:paraId="53438FC2" w14:textId="726C165D" w:rsidR="002C0924" w:rsidRPr="006157C0" w:rsidRDefault="00434081" w:rsidP="004D5D4A">
      <w:pPr>
        <w:rPr>
          <w:lang w:val="et-EE"/>
        </w:rPr>
      </w:pPr>
      <w:bookmarkStart w:id="50" w:name="_Hlk216861348"/>
      <w:r w:rsidRPr="006157C0">
        <w:rPr>
          <w:lang w:val="et-EE"/>
        </w:rPr>
        <w:t>RelvS-i § 34 lõike 1</w:t>
      </w:r>
      <w:r w:rsidRPr="006157C0">
        <w:rPr>
          <w:vertAlign w:val="superscript"/>
          <w:lang w:val="et-EE"/>
        </w:rPr>
        <w:t>5</w:t>
      </w:r>
      <w:r w:rsidRPr="006157C0">
        <w:rPr>
          <w:lang w:val="et-EE"/>
        </w:rPr>
        <w:t xml:space="preserve"> kohaselt võib </w:t>
      </w:r>
      <w:r w:rsidR="00D77671">
        <w:rPr>
          <w:lang w:val="et-EE"/>
        </w:rPr>
        <w:t>riigikaitses osalev isik (</w:t>
      </w:r>
      <w:r w:rsidR="00EB3C5B">
        <w:rPr>
          <w:lang w:val="et-EE"/>
        </w:rPr>
        <w:t>KVTS</w:t>
      </w:r>
      <w:r w:rsidR="00D77671">
        <w:rPr>
          <w:lang w:val="et-EE"/>
        </w:rPr>
        <w:t>-i</w:t>
      </w:r>
      <w:r w:rsidR="00EB3C5B">
        <w:rPr>
          <w:lang w:val="et-EE"/>
        </w:rPr>
        <w:t xml:space="preserve"> </w:t>
      </w:r>
      <w:r w:rsidRPr="006157C0">
        <w:rPr>
          <w:lang w:val="et-EE"/>
        </w:rPr>
        <w:t xml:space="preserve">§ 7 tähenduses tegevväelane, sõjaaja ametikohale määratud Kaitseliidu tegevliige või sõjaaja ametikohale määratud reservis olev isik, kes on </w:t>
      </w:r>
      <w:proofErr w:type="spellStart"/>
      <w:r w:rsidRPr="00D77671">
        <w:rPr>
          <w:lang w:val="et-EE"/>
        </w:rPr>
        <w:t>EROK</w:t>
      </w:r>
      <w:r w:rsidR="00864EFD" w:rsidRPr="00864EFD">
        <w:rPr>
          <w:iCs/>
          <w:lang w:val="et-EE"/>
        </w:rPr>
        <w:t>-i</w:t>
      </w:r>
      <w:proofErr w:type="spellEnd"/>
      <w:r w:rsidRPr="006157C0">
        <w:rPr>
          <w:lang w:val="et-EE"/>
        </w:rPr>
        <w:t xml:space="preserve"> liige</w:t>
      </w:r>
      <w:r w:rsidR="00D77671">
        <w:rPr>
          <w:lang w:val="et-EE"/>
        </w:rPr>
        <w:t>)</w:t>
      </w:r>
      <w:r w:rsidRPr="006157C0">
        <w:rPr>
          <w:lang w:val="et-EE"/>
        </w:rPr>
        <w:t xml:space="preserve"> taotleda oma relvaloale kantud ja relvaregistris registreeritud relva andmetele </w:t>
      </w:r>
      <w:r w:rsidR="00EB3C5B">
        <w:rPr>
          <w:lang w:val="et-EE"/>
        </w:rPr>
        <w:t xml:space="preserve">riigikaitse </w:t>
      </w:r>
      <w:r w:rsidRPr="006157C0">
        <w:rPr>
          <w:lang w:val="et-EE"/>
        </w:rPr>
        <w:t>märge</w:t>
      </w:r>
      <w:r w:rsidR="00EB3C5B">
        <w:rPr>
          <w:lang w:val="et-EE"/>
        </w:rPr>
        <w:t>ndi</w:t>
      </w:r>
      <w:r w:rsidRPr="006157C0">
        <w:rPr>
          <w:lang w:val="et-EE"/>
        </w:rPr>
        <w:t xml:space="preserve">t. </w:t>
      </w:r>
      <w:bookmarkEnd w:id="50"/>
      <w:r w:rsidRPr="006157C0">
        <w:rPr>
          <w:lang w:val="et-EE"/>
        </w:rPr>
        <w:t>Riigikaitse märgend annab riigikaitses osalevale isikule õiguse soetada, omada ja vallata jahipidamise, spordi- või turvalisuse tagamise otstarbel registreeritud relvale piiratud käibega padrunisalve</w:t>
      </w:r>
      <w:r w:rsidR="00DD7E5C" w:rsidRPr="006157C0">
        <w:rPr>
          <w:rStyle w:val="Allmrkuseviide"/>
          <w:rFonts w:eastAsia="Times New Roman"/>
          <w:szCs w:val="24"/>
          <w:lang w:val="et-EE"/>
        </w:rPr>
        <w:footnoteReference w:id="15"/>
      </w:r>
      <w:r w:rsidRPr="006157C0">
        <w:rPr>
          <w:lang w:val="et-EE"/>
        </w:rPr>
        <w:t xml:space="preserve"> ning osaleda selle relvaga </w:t>
      </w:r>
      <w:proofErr w:type="spellStart"/>
      <w:r w:rsidRPr="006157C0">
        <w:rPr>
          <w:lang w:val="et-EE"/>
        </w:rPr>
        <w:t>riigikaitselises</w:t>
      </w:r>
      <w:proofErr w:type="spellEnd"/>
      <w:r w:rsidRPr="006157C0">
        <w:rPr>
          <w:lang w:val="et-EE"/>
        </w:rPr>
        <w:t xml:space="preserve"> tegevuses </w:t>
      </w:r>
      <w:proofErr w:type="spellStart"/>
      <w:r w:rsidR="00E341E2">
        <w:rPr>
          <w:lang w:val="et-EE"/>
        </w:rPr>
        <w:t>KalS-i</w:t>
      </w:r>
      <w:proofErr w:type="spellEnd"/>
      <w:r w:rsidR="002A06B3">
        <w:rPr>
          <w:lang w:val="et-EE"/>
        </w:rPr>
        <w:t xml:space="preserve"> </w:t>
      </w:r>
      <w:r w:rsidRPr="006157C0">
        <w:rPr>
          <w:lang w:val="et-EE"/>
        </w:rPr>
        <w:t>§-i 52 lõikes 1 sätetatud korras.</w:t>
      </w:r>
    </w:p>
    <w:p w14:paraId="17AE40AB" w14:textId="77777777" w:rsidR="00F27B7C" w:rsidRPr="006157C0" w:rsidRDefault="00F27B7C" w:rsidP="004D5D4A">
      <w:pPr>
        <w:rPr>
          <w:lang w:val="et-EE"/>
        </w:rPr>
      </w:pPr>
    </w:p>
    <w:p w14:paraId="279BE9B2" w14:textId="7FCC4863" w:rsidR="002C0924" w:rsidRPr="006157C0" w:rsidRDefault="00434081" w:rsidP="004D5D4A">
      <w:pPr>
        <w:rPr>
          <w:lang w:val="et-EE"/>
        </w:rPr>
      </w:pPr>
      <w:r w:rsidRPr="006157C0">
        <w:rPr>
          <w:lang w:val="et-EE"/>
        </w:rPr>
        <w:t xml:space="preserve">Oskus käsitseda tulirelvi suurendab usku riigi kaitsmise võimalikkusesse ning tugevdab seeläbi kaitsetahet. Inimene tunneb end turvalisemalt ja enesekindlamalt, kui tal on teadmised ja oskused, kuidas reaalses kriisiolukorras tegutseda. See psühholoogiline kindlus aitab säilitada rahu ja suurendab valmidust ennast ja laiemalt ka oma kodumaad kaitsta. Kaitsetahe ei ole ainult emotsionaalne hoiak (patriotism), vaid ka teadmine, mida ma reaalselt teha saan, kui olukord </w:t>
      </w:r>
      <w:r w:rsidRPr="006157C0">
        <w:rPr>
          <w:lang w:val="et-EE"/>
        </w:rPr>
        <w:lastRenderedPageBreak/>
        <w:t>nõuab. Relva käsitsemise oskus teeb kaitsmise konkreetseks ja praktiliseks tegevuseks, mitte abstraktseks mõtteks.</w:t>
      </w:r>
    </w:p>
    <w:p w14:paraId="5C484782" w14:textId="77777777" w:rsidR="00F27B7C" w:rsidRPr="006157C0" w:rsidRDefault="00F27B7C" w:rsidP="004D5D4A">
      <w:pPr>
        <w:rPr>
          <w:lang w:val="et-EE"/>
        </w:rPr>
      </w:pPr>
    </w:p>
    <w:p w14:paraId="7A392C65" w14:textId="0226D868" w:rsidR="002C0924" w:rsidRPr="006157C0" w:rsidRDefault="00434081" w:rsidP="004D5D4A">
      <w:pPr>
        <w:rPr>
          <w:rFonts w:eastAsia="Times New Roman" w:cs="Times New Roman"/>
          <w:szCs w:val="24"/>
          <w:lang w:val="et-EE"/>
        </w:rPr>
      </w:pPr>
      <w:r w:rsidRPr="006157C0">
        <w:rPr>
          <w:rFonts w:eastAsia="Times New Roman" w:cs="Times New Roman"/>
          <w:szCs w:val="24"/>
          <w:lang w:val="et-EE"/>
        </w:rPr>
        <w:t xml:space="preserve">Kui suur osa ühiskonnast omab relvaoskusi (nt laskespordi, jahipidamise, ajateenistuse või koolituste läbimise kaudu), tekib tugevam </w:t>
      </w:r>
      <w:proofErr w:type="spellStart"/>
      <w:r w:rsidRPr="006157C0">
        <w:rPr>
          <w:rFonts w:eastAsia="Times New Roman" w:cs="Times New Roman"/>
          <w:szCs w:val="24"/>
          <w:lang w:val="et-EE"/>
        </w:rPr>
        <w:t>ühisvastutuse</w:t>
      </w:r>
      <w:proofErr w:type="spellEnd"/>
      <w:r w:rsidRPr="006157C0">
        <w:rPr>
          <w:rFonts w:eastAsia="Times New Roman" w:cs="Times New Roman"/>
          <w:szCs w:val="24"/>
          <w:lang w:val="et-EE"/>
        </w:rPr>
        <w:t xml:space="preserve"> tunne. Inimesed ei looda ainult professionaalsele armeele vaid tunnetavad, et neil on samuti roll riigikaitses.</w:t>
      </w:r>
    </w:p>
    <w:p w14:paraId="27DD7BBD" w14:textId="77777777" w:rsidR="00F27B7C" w:rsidRPr="006157C0" w:rsidRDefault="00F27B7C" w:rsidP="004D5D4A">
      <w:pPr>
        <w:rPr>
          <w:rFonts w:eastAsia="Times New Roman" w:cs="Times New Roman"/>
          <w:szCs w:val="24"/>
          <w:lang w:val="et-EE"/>
        </w:rPr>
      </w:pPr>
    </w:p>
    <w:p w14:paraId="74F60D1F" w14:textId="33CD5294" w:rsidR="002C0924" w:rsidRPr="006157C0" w:rsidRDefault="00434081" w:rsidP="004D5D4A">
      <w:pPr>
        <w:rPr>
          <w:rFonts w:eastAsia="Times New Roman" w:cs="Times New Roman"/>
          <w:szCs w:val="24"/>
          <w:lang w:val="et-EE"/>
        </w:rPr>
      </w:pPr>
      <w:r w:rsidRPr="006157C0">
        <w:rPr>
          <w:rFonts w:eastAsia="Times New Roman" w:cs="Times New Roman"/>
          <w:szCs w:val="24"/>
          <w:lang w:val="et-EE"/>
        </w:rPr>
        <w:t>Oskused ja teadmised tekitavad tihti suurema huvi valdkonna vastu. Inimesed, kes on läbinud relvaõppe või saanud laskekogemuse, võivad rohkem huvituda ka muudest riigikaitsevaldkondadest – näiteks liituda Kaitseliiduga, osaleda õppustel jne.</w:t>
      </w:r>
      <w:r w:rsidR="00E75AF7" w:rsidRPr="006157C0">
        <w:rPr>
          <w:rFonts w:eastAsia="Times New Roman" w:cs="Times New Roman"/>
          <w:szCs w:val="24"/>
          <w:lang w:val="et-EE"/>
        </w:rPr>
        <w:t xml:space="preserve"> </w:t>
      </w:r>
      <w:r w:rsidR="001B2E41" w:rsidRPr="006157C0">
        <w:rPr>
          <w:rFonts w:eastAsia="Times New Roman" w:cs="Times New Roman"/>
          <w:szCs w:val="24"/>
          <w:lang w:val="et-EE"/>
        </w:rPr>
        <w:t>Praegune regulatsioon seab RelvS-i tähenduses „riigikaitses osaleva isiku“ staatuse saamise sõltuvusse konkreetse sõjaaja ametikoha määramisest ning tegevliikme staatusest Kaitseliidus, Kaitseväes või liikmelisusest reservis olevate isikute esindusorganisatsioonis.</w:t>
      </w:r>
    </w:p>
    <w:p w14:paraId="5CC2ECFA" w14:textId="77777777" w:rsidR="00F27B7C" w:rsidRPr="006157C0" w:rsidRDefault="00F27B7C" w:rsidP="004D5D4A">
      <w:pPr>
        <w:rPr>
          <w:rFonts w:eastAsia="Times New Roman" w:cs="Times New Roman"/>
          <w:szCs w:val="24"/>
          <w:lang w:val="et-EE"/>
        </w:rPr>
      </w:pPr>
    </w:p>
    <w:p w14:paraId="6FB7756E" w14:textId="4B792C05" w:rsidR="002C0924" w:rsidRPr="006157C0" w:rsidRDefault="00E75AF7" w:rsidP="004D5D4A">
      <w:pPr>
        <w:rPr>
          <w:rFonts w:eastAsia="Times New Roman" w:cs="Times New Roman"/>
          <w:szCs w:val="24"/>
          <w:lang w:val="et-EE"/>
        </w:rPr>
      </w:pPr>
      <w:r w:rsidRPr="006157C0">
        <w:rPr>
          <w:rFonts w:eastAsia="Times New Roman" w:cs="Times New Roman"/>
          <w:szCs w:val="24"/>
          <w:lang w:val="et-EE"/>
        </w:rPr>
        <w:t>Lisaks kehtib s</w:t>
      </w:r>
      <w:r w:rsidR="009E08EB" w:rsidRPr="006157C0">
        <w:rPr>
          <w:rFonts w:eastAsia="Times New Roman" w:cs="Times New Roman"/>
          <w:szCs w:val="24"/>
          <w:lang w:val="et-EE"/>
        </w:rPr>
        <w:t>õjaaja ametikohtadele vanuse ülempiir</w:t>
      </w:r>
      <w:r w:rsidR="009E08EB" w:rsidRPr="006157C0">
        <w:rPr>
          <w:rStyle w:val="Allmrkuseviide"/>
          <w:rFonts w:eastAsia="Times New Roman"/>
          <w:szCs w:val="24"/>
          <w:lang w:val="et-EE"/>
        </w:rPr>
        <w:footnoteReference w:id="16"/>
      </w:r>
      <w:r w:rsidR="009E08EB" w:rsidRPr="006157C0">
        <w:rPr>
          <w:rFonts w:eastAsia="Times New Roman" w:cs="Times New Roman"/>
          <w:szCs w:val="24"/>
          <w:lang w:val="et-EE"/>
        </w:rPr>
        <w:t>. Kui isik selle täidab, vabastatakse ta ametikohalt, mistõttu kaotab ta õiguse riigikaitse märgendile ning ei saa enam oma isikliku relvaga riigikaitselises tegevuses osaleda. Samuti tuleb tal loobuda piiratud käibega padrunisalvedest. See välistab riigikaitselise panuse andmise ka neil inimestel, kes on jätkuvalt heas füüsilises ja vaimses vormis ning motiveeritud kaasa lööma.</w:t>
      </w:r>
    </w:p>
    <w:p w14:paraId="461BD881" w14:textId="77777777" w:rsidR="00F27B7C" w:rsidRPr="006157C0" w:rsidRDefault="00F27B7C" w:rsidP="004D5D4A">
      <w:pPr>
        <w:rPr>
          <w:rFonts w:eastAsia="Times New Roman" w:cs="Times New Roman"/>
          <w:szCs w:val="24"/>
          <w:lang w:val="et-EE"/>
        </w:rPr>
      </w:pPr>
    </w:p>
    <w:p w14:paraId="2398BE35" w14:textId="77777777" w:rsidR="001B2E41" w:rsidRPr="006157C0" w:rsidRDefault="001B2E41" w:rsidP="004D5D4A">
      <w:pPr>
        <w:rPr>
          <w:rFonts w:eastAsia="Times New Roman" w:cs="Times New Roman"/>
          <w:szCs w:val="24"/>
          <w:lang w:val="et-EE"/>
        </w:rPr>
      </w:pPr>
      <w:r w:rsidRPr="006157C0">
        <w:rPr>
          <w:rFonts w:eastAsia="Times New Roman" w:cs="Times New Roman"/>
          <w:szCs w:val="24"/>
          <w:lang w:val="et-EE"/>
        </w:rPr>
        <w:t>See tähendab, et:</w:t>
      </w:r>
    </w:p>
    <w:p w14:paraId="7EDCAF71" w14:textId="733175FE" w:rsidR="001B2E41" w:rsidRPr="006157C0" w:rsidRDefault="009E08EB" w:rsidP="005E5696">
      <w:pPr>
        <w:pStyle w:val="Loendilik"/>
        <w:numPr>
          <w:ilvl w:val="0"/>
          <w:numId w:val="20"/>
        </w:numPr>
        <w:rPr>
          <w:rFonts w:eastAsia="Times New Roman" w:cs="Times New Roman"/>
          <w:szCs w:val="24"/>
          <w:lang w:val="et-EE"/>
        </w:rPr>
      </w:pPr>
      <w:r w:rsidRPr="006157C0">
        <w:rPr>
          <w:rFonts w:eastAsia="Times New Roman" w:cs="Times New Roman"/>
          <w:szCs w:val="24"/>
          <w:lang w:val="et-EE"/>
        </w:rPr>
        <w:t xml:space="preserve">piiratud on </w:t>
      </w:r>
      <w:r w:rsidR="001B2E41" w:rsidRPr="006157C0">
        <w:rPr>
          <w:rFonts w:eastAsia="Times New Roman" w:cs="Times New Roman"/>
          <w:szCs w:val="24"/>
          <w:lang w:val="et-EE"/>
        </w:rPr>
        <w:t>relvaomanik</w:t>
      </w:r>
      <w:r w:rsidRPr="006157C0">
        <w:rPr>
          <w:rFonts w:eastAsia="Times New Roman" w:cs="Times New Roman"/>
          <w:szCs w:val="24"/>
          <w:lang w:val="et-EE"/>
        </w:rPr>
        <w:t>e hulk</w:t>
      </w:r>
      <w:r w:rsidR="001B2E41" w:rsidRPr="006157C0">
        <w:rPr>
          <w:rFonts w:eastAsia="Times New Roman" w:cs="Times New Roman"/>
          <w:szCs w:val="24"/>
          <w:lang w:val="et-EE"/>
        </w:rPr>
        <w:t xml:space="preserve">, kes sooviksid panustada riigikaitsesse vabatahtlikult, kuid ei soovi või ei saa võtta endale püsivat </w:t>
      </w:r>
      <w:r w:rsidRPr="006157C0">
        <w:rPr>
          <w:rFonts w:eastAsia="Times New Roman" w:cs="Times New Roman"/>
          <w:szCs w:val="24"/>
          <w:lang w:val="et-EE"/>
        </w:rPr>
        <w:t xml:space="preserve">sõjaaja </w:t>
      </w:r>
      <w:r w:rsidR="001B2E41" w:rsidRPr="006157C0">
        <w:rPr>
          <w:rFonts w:eastAsia="Times New Roman" w:cs="Times New Roman"/>
          <w:szCs w:val="24"/>
          <w:lang w:val="et-EE"/>
        </w:rPr>
        <w:t>ametikohta;</w:t>
      </w:r>
    </w:p>
    <w:p w14:paraId="7FBACB6D" w14:textId="7818ADD7" w:rsidR="001B2E41" w:rsidRPr="006157C0" w:rsidRDefault="001B2E41" w:rsidP="005E5696">
      <w:pPr>
        <w:pStyle w:val="Loendilik"/>
        <w:numPr>
          <w:ilvl w:val="0"/>
          <w:numId w:val="20"/>
        </w:numPr>
        <w:rPr>
          <w:rFonts w:eastAsia="Times New Roman" w:cs="Times New Roman"/>
          <w:szCs w:val="24"/>
          <w:lang w:val="et-EE"/>
        </w:rPr>
      </w:pPr>
      <w:r w:rsidRPr="006157C0">
        <w:rPr>
          <w:rFonts w:eastAsia="Times New Roman" w:cs="Times New Roman"/>
          <w:szCs w:val="24"/>
          <w:lang w:val="et-EE"/>
        </w:rPr>
        <w:t>nad ei saa taotleda riigikaitse märge</w:t>
      </w:r>
      <w:r w:rsidR="00D77671">
        <w:rPr>
          <w:rFonts w:eastAsia="Times New Roman" w:cs="Times New Roman"/>
          <w:szCs w:val="24"/>
          <w:lang w:val="et-EE"/>
        </w:rPr>
        <w:t>ndit</w:t>
      </w:r>
      <w:r w:rsidRPr="006157C0">
        <w:rPr>
          <w:rFonts w:eastAsia="Times New Roman" w:cs="Times New Roman"/>
          <w:szCs w:val="24"/>
          <w:lang w:val="et-EE"/>
        </w:rPr>
        <w:t xml:space="preserve"> oma relvaloale ning seeläbi omada või kasutada suure mahutavusega padrunisalvesid;</w:t>
      </w:r>
    </w:p>
    <w:p w14:paraId="6FBA45C1" w14:textId="77777777" w:rsidR="00E65CFB" w:rsidRDefault="00E65CFB" w:rsidP="004D5D4A">
      <w:pPr>
        <w:rPr>
          <w:rFonts w:eastAsia="Times New Roman" w:cs="Times New Roman"/>
          <w:szCs w:val="24"/>
          <w:lang w:val="et-EE"/>
        </w:rPr>
      </w:pPr>
    </w:p>
    <w:p w14:paraId="1C28D80A" w14:textId="34FCE690" w:rsidR="002C0924" w:rsidRPr="006157C0" w:rsidRDefault="00E65CFB" w:rsidP="004D5D4A">
      <w:pPr>
        <w:rPr>
          <w:rFonts w:eastAsia="Times New Roman" w:cs="Times New Roman"/>
          <w:szCs w:val="24"/>
          <w:lang w:val="et-EE"/>
        </w:rPr>
      </w:pPr>
      <w:r>
        <w:rPr>
          <w:rFonts w:eastAsia="Times New Roman" w:cs="Times New Roman"/>
          <w:szCs w:val="24"/>
          <w:lang w:val="et-EE"/>
        </w:rPr>
        <w:t>S</w:t>
      </w:r>
      <w:r w:rsidR="001B2E41" w:rsidRPr="006157C0">
        <w:rPr>
          <w:rFonts w:eastAsia="Times New Roman" w:cs="Times New Roman"/>
          <w:szCs w:val="24"/>
          <w:lang w:val="et-EE"/>
        </w:rPr>
        <w:t>ee välistab mitmeid motiveeritud ja väljaõppinud relvaomanikke, kes oleksid valmis panustama kriisiolukorras või Kaitseliidu õppustel.</w:t>
      </w:r>
    </w:p>
    <w:p w14:paraId="7C639DF3" w14:textId="77777777" w:rsidR="00F27B7C" w:rsidRPr="006157C0" w:rsidRDefault="00F27B7C" w:rsidP="004D5D4A">
      <w:pPr>
        <w:rPr>
          <w:rFonts w:eastAsia="Times New Roman" w:cs="Times New Roman"/>
          <w:szCs w:val="24"/>
          <w:lang w:val="et-EE"/>
        </w:rPr>
      </w:pPr>
    </w:p>
    <w:p w14:paraId="1E830E81" w14:textId="7418F45E" w:rsidR="002C0924" w:rsidRPr="006157C0" w:rsidRDefault="001B2E41" w:rsidP="004D5D4A">
      <w:pPr>
        <w:rPr>
          <w:rFonts w:eastAsia="Times New Roman" w:cs="Times New Roman"/>
          <w:szCs w:val="24"/>
          <w:lang w:val="et-EE"/>
        </w:rPr>
      </w:pPr>
      <w:r w:rsidRPr="006157C0">
        <w:rPr>
          <w:rFonts w:eastAsia="Times New Roman" w:cs="Times New Roman"/>
          <w:szCs w:val="24"/>
          <w:lang w:val="et-EE"/>
        </w:rPr>
        <w:t xml:space="preserve">Selline olukord </w:t>
      </w:r>
      <w:r w:rsidRPr="006157C0">
        <w:rPr>
          <w:rFonts w:eastAsia="Times New Roman" w:cs="Times New Roman"/>
          <w:b/>
          <w:bCs/>
          <w:szCs w:val="24"/>
          <w:lang w:val="et-EE"/>
        </w:rPr>
        <w:t>ei toeta</w:t>
      </w:r>
      <w:r w:rsidRPr="006157C0">
        <w:rPr>
          <w:rFonts w:eastAsia="Times New Roman" w:cs="Times New Roman"/>
          <w:szCs w:val="24"/>
          <w:lang w:val="et-EE"/>
        </w:rPr>
        <w:t xml:space="preserve"> </w:t>
      </w:r>
      <w:r w:rsidRPr="006157C0">
        <w:rPr>
          <w:rFonts w:eastAsia="Times New Roman" w:cs="Times New Roman"/>
          <w:b/>
          <w:bCs/>
          <w:szCs w:val="24"/>
          <w:lang w:val="et-EE"/>
        </w:rPr>
        <w:t>riigikaitse laiapindset kontseptsiooni</w:t>
      </w:r>
      <w:r w:rsidRPr="006157C0">
        <w:rPr>
          <w:rFonts w:eastAsia="Times New Roman" w:cs="Times New Roman"/>
          <w:szCs w:val="24"/>
          <w:lang w:val="et-EE"/>
        </w:rPr>
        <w:t>, mille eesmärk on kaasata võimalikult suur osa ühiskonnast riigikaitselistesse tegevustesse.</w:t>
      </w:r>
    </w:p>
    <w:p w14:paraId="6F71DF67" w14:textId="77777777" w:rsidR="00F00535" w:rsidRPr="006157C0" w:rsidRDefault="00F00535" w:rsidP="004D5D4A">
      <w:pPr>
        <w:rPr>
          <w:rFonts w:eastAsia="Times New Roman" w:cs="Times New Roman"/>
          <w:szCs w:val="24"/>
          <w:lang w:val="et-EE"/>
        </w:rPr>
      </w:pPr>
    </w:p>
    <w:p w14:paraId="67BE4B94" w14:textId="10AE9EA3" w:rsidR="002C0924" w:rsidRPr="006157C0" w:rsidRDefault="001B2E41" w:rsidP="004D5D4A">
      <w:pPr>
        <w:rPr>
          <w:rFonts w:eastAsia="Times New Roman" w:cs="Times New Roman"/>
          <w:szCs w:val="24"/>
          <w:lang w:val="et-EE"/>
        </w:rPr>
      </w:pPr>
      <w:r w:rsidRPr="006157C0">
        <w:rPr>
          <w:rFonts w:eastAsia="Times New Roman" w:cs="Times New Roman"/>
          <w:szCs w:val="24"/>
          <w:lang w:val="et-EE"/>
        </w:rPr>
        <w:t xml:space="preserve">Seega tuleneb muudatuse vajalikkus soovist </w:t>
      </w:r>
      <w:r w:rsidRPr="006157C0">
        <w:rPr>
          <w:rFonts w:eastAsia="Times New Roman" w:cs="Times New Roman"/>
          <w:b/>
          <w:bCs/>
          <w:szCs w:val="24"/>
          <w:lang w:val="et-EE"/>
        </w:rPr>
        <w:t>laiendada riigikaitses osalevate isikute ringi</w:t>
      </w:r>
      <w:r w:rsidRPr="006157C0">
        <w:rPr>
          <w:rFonts w:eastAsia="Times New Roman" w:cs="Times New Roman"/>
          <w:szCs w:val="24"/>
          <w:lang w:val="et-EE"/>
        </w:rPr>
        <w:t>, kaasates lisaks tegevliikmetele ka Kaitseliidu vabatahtlikud ja toetajaliikmed</w:t>
      </w:r>
      <w:r w:rsidR="00434081" w:rsidRPr="006157C0">
        <w:rPr>
          <w:rFonts w:eastAsia="Times New Roman" w:cs="Times New Roman"/>
          <w:szCs w:val="24"/>
          <w:lang w:val="et-EE"/>
        </w:rPr>
        <w:t xml:space="preserve"> ning isikud, kes ei ole määratud sõjaaja ametikohale</w:t>
      </w:r>
      <w:r w:rsidRPr="006157C0">
        <w:rPr>
          <w:rFonts w:eastAsia="Times New Roman" w:cs="Times New Roman"/>
          <w:szCs w:val="24"/>
          <w:lang w:val="et-EE"/>
        </w:rPr>
        <w:t>.</w:t>
      </w:r>
    </w:p>
    <w:p w14:paraId="0349AF69" w14:textId="77777777" w:rsidR="00F27B7C" w:rsidRPr="006157C0" w:rsidRDefault="00F27B7C" w:rsidP="004D5D4A">
      <w:pPr>
        <w:rPr>
          <w:rFonts w:eastAsia="Times New Roman" w:cs="Times New Roman"/>
          <w:szCs w:val="24"/>
          <w:lang w:val="et-EE"/>
        </w:rPr>
      </w:pPr>
    </w:p>
    <w:p w14:paraId="71F8EAD2" w14:textId="2E97FD76" w:rsidR="002C0924" w:rsidRPr="006157C0" w:rsidRDefault="001B2E41" w:rsidP="004D5D4A">
      <w:pPr>
        <w:rPr>
          <w:rFonts w:eastAsia="Times New Roman" w:cs="Times New Roman"/>
          <w:szCs w:val="24"/>
          <w:lang w:val="et-EE"/>
        </w:rPr>
      </w:pPr>
      <w:r w:rsidRPr="006157C0">
        <w:rPr>
          <w:rFonts w:eastAsia="Times New Roman" w:cs="Times New Roman"/>
          <w:szCs w:val="24"/>
          <w:lang w:val="et-EE"/>
        </w:rPr>
        <w:t xml:space="preserve">Riigikaitses osalevate isikute määratluse laiendamine toetab </w:t>
      </w:r>
      <w:r w:rsidRPr="006157C0">
        <w:rPr>
          <w:rFonts w:eastAsia="Times New Roman" w:cs="Times New Roman"/>
          <w:b/>
          <w:bCs/>
          <w:szCs w:val="24"/>
          <w:lang w:val="et-EE"/>
        </w:rPr>
        <w:t>laiapindset riigikaitset</w:t>
      </w:r>
      <w:r w:rsidRPr="006157C0">
        <w:rPr>
          <w:rFonts w:eastAsia="Times New Roman" w:cs="Times New Roman"/>
          <w:szCs w:val="24"/>
          <w:lang w:val="et-EE"/>
        </w:rPr>
        <w:t>, mille aluseks on põhimõte, et riigikaitsesse panustamine ei peaks olema seotud ainult tegevteenistuse või ametikohaga, vaid hõlmama ka vabatahtlikku ja kogukondlikku osalust.</w:t>
      </w:r>
      <w:r w:rsidR="0054600A">
        <w:rPr>
          <w:rFonts w:eastAsia="Times New Roman" w:cs="Times New Roman"/>
          <w:szCs w:val="24"/>
          <w:lang w:val="et-EE"/>
        </w:rPr>
        <w:t xml:space="preserve"> Selleks, et eelnõuga tehtav muudatus kannaks eesmärki, on vajalik </w:t>
      </w:r>
      <w:r w:rsidR="00A06932">
        <w:rPr>
          <w:rFonts w:eastAsia="Times New Roman" w:cs="Times New Roman"/>
          <w:szCs w:val="24"/>
          <w:lang w:val="et-EE"/>
        </w:rPr>
        <w:t>täiendada</w:t>
      </w:r>
      <w:r w:rsidR="0054600A">
        <w:rPr>
          <w:rFonts w:eastAsia="Times New Roman" w:cs="Times New Roman"/>
          <w:szCs w:val="24"/>
          <w:lang w:val="et-EE"/>
        </w:rPr>
        <w:t xml:space="preserve"> </w:t>
      </w:r>
      <w:proofErr w:type="spellStart"/>
      <w:r w:rsidR="0054600A">
        <w:rPr>
          <w:rFonts w:eastAsia="Times New Roman" w:cs="Times New Roman"/>
          <w:szCs w:val="24"/>
          <w:lang w:val="et-EE"/>
        </w:rPr>
        <w:t>KalS-i</w:t>
      </w:r>
      <w:proofErr w:type="spellEnd"/>
      <w:r w:rsidR="0054600A">
        <w:rPr>
          <w:rFonts w:eastAsia="Times New Roman" w:cs="Times New Roman"/>
          <w:szCs w:val="24"/>
          <w:lang w:val="et-EE"/>
        </w:rPr>
        <w:t xml:space="preserve"> </w:t>
      </w:r>
      <w:r w:rsidR="00A06932">
        <w:rPr>
          <w:rFonts w:eastAsia="Times New Roman" w:cs="Times New Roman"/>
          <w:szCs w:val="24"/>
          <w:lang w:val="et-EE"/>
        </w:rPr>
        <w:t>luues õiguslik alus</w:t>
      </w:r>
      <w:r w:rsidR="0054600A">
        <w:rPr>
          <w:rFonts w:eastAsia="Times New Roman" w:cs="Times New Roman"/>
          <w:szCs w:val="24"/>
          <w:lang w:val="et-EE"/>
        </w:rPr>
        <w:t xml:space="preserve"> </w:t>
      </w:r>
      <w:r w:rsidR="00A06932">
        <w:rPr>
          <w:rFonts w:eastAsia="Times New Roman" w:cs="Times New Roman"/>
          <w:szCs w:val="24"/>
          <w:lang w:val="et-EE"/>
        </w:rPr>
        <w:t xml:space="preserve">kaasata vabatahtlikud ja toetajaliikmed isikliku tulirelvaga Kaitseliidu </w:t>
      </w:r>
      <w:r w:rsidR="0054600A">
        <w:rPr>
          <w:rFonts w:eastAsia="Times New Roman" w:cs="Times New Roman"/>
          <w:szCs w:val="24"/>
          <w:lang w:val="et-EE"/>
        </w:rPr>
        <w:t>väljaõppesse.</w:t>
      </w:r>
    </w:p>
    <w:p w14:paraId="0D85DE6E" w14:textId="77777777" w:rsidR="00ED13AB" w:rsidRPr="006157C0" w:rsidRDefault="00ED13AB" w:rsidP="004D5D4A">
      <w:pPr>
        <w:rPr>
          <w:rFonts w:eastAsia="Times New Roman" w:cs="Times New Roman"/>
          <w:szCs w:val="24"/>
          <w:lang w:val="et-EE"/>
        </w:rPr>
      </w:pPr>
    </w:p>
    <w:p w14:paraId="251A5827" w14:textId="1BC42D77" w:rsidR="006310E2" w:rsidRDefault="009E08EB" w:rsidP="004D5D4A">
      <w:pPr>
        <w:rPr>
          <w:rFonts w:eastAsia="Times New Roman" w:cs="Times New Roman"/>
          <w:szCs w:val="24"/>
          <w:lang w:val="et-EE"/>
        </w:rPr>
      </w:pPr>
      <w:r w:rsidRPr="006157C0">
        <w:rPr>
          <w:rFonts w:eastAsia="Times New Roman" w:cs="Times New Roman"/>
          <w:b/>
          <w:bCs/>
          <w:szCs w:val="24"/>
          <w:lang w:val="et-EE"/>
        </w:rPr>
        <w:t>Eelnõu § 1 punktiga 5</w:t>
      </w:r>
      <w:r w:rsidR="00CA4233" w:rsidRPr="006157C0">
        <w:rPr>
          <w:rFonts w:eastAsia="Times New Roman" w:cs="Times New Roman"/>
          <w:b/>
          <w:bCs/>
          <w:szCs w:val="24"/>
          <w:lang w:val="et-EE"/>
        </w:rPr>
        <w:t xml:space="preserve"> </w:t>
      </w:r>
      <w:r w:rsidR="00C35459" w:rsidRPr="00732CEC">
        <w:rPr>
          <w:rFonts w:eastAsia="Times New Roman" w:cs="Times New Roman"/>
          <w:szCs w:val="24"/>
          <w:lang w:val="et-EE"/>
        </w:rPr>
        <w:t>täiendatakse RelvS-i § 1</w:t>
      </w:r>
      <w:r w:rsidR="00C35459" w:rsidRPr="00732CEC">
        <w:rPr>
          <w:rFonts w:eastAsia="Times New Roman" w:cs="Times New Roman"/>
          <w:szCs w:val="24"/>
          <w:vertAlign w:val="superscript"/>
          <w:lang w:val="et-EE"/>
        </w:rPr>
        <w:t>1</w:t>
      </w:r>
      <w:r w:rsidR="00C35459" w:rsidRPr="00732CEC">
        <w:rPr>
          <w:rFonts w:eastAsia="Times New Roman" w:cs="Times New Roman"/>
          <w:szCs w:val="24"/>
          <w:lang w:val="et-EE"/>
        </w:rPr>
        <w:t xml:space="preserve"> lõikega 9, mille</w:t>
      </w:r>
      <w:r w:rsidR="006310E2">
        <w:rPr>
          <w:rFonts w:eastAsia="Times New Roman" w:cs="Times New Roman"/>
          <w:szCs w:val="24"/>
          <w:lang w:val="et-EE"/>
        </w:rPr>
        <w:t>s sisustatakse termin paukpadrun.</w:t>
      </w:r>
      <w:r w:rsidR="00732CEC">
        <w:rPr>
          <w:rFonts w:eastAsia="Times New Roman" w:cs="Times New Roman"/>
          <w:szCs w:val="24"/>
          <w:lang w:val="et-EE"/>
        </w:rPr>
        <w:t xml:space="preserve"> </w:t>
      </w:r>
      <w:r w:rsidR="006310E2">
        <w:rPr>
          <w:rFonts w:eastAsia="Times New Roman" w:cs="Times New Roman"/>
          <w:szCs w:val="24"/>
          <w:lang w:val="et-EE"/>
        </w:rPr>
        <w:t>Eelnõu kohaselt on paukpadrun padrun, millel puudub pihtamislaeng ja mis on ette nähtud helisignaal</w:t>
      </w:r>
      <w:r w:rsidR="00732CEC">
        <w:rPr>
          <w:rFonts w:eastAsia="Times New Roman" w:cs="Times New Roman"/>
          <w:szCs w:val="24"/>
          <w:lang w:val="et-EE"/>
        </w:rPr>
        <w:t>i</w:t>
      </w:r>
      <w:r w:rsidR="006310E2">
        <w:rPr>
          <w:rFonts w:eastAsia="Times New Roman" w:cs="Times New Roman"/>
          <w:szCs w:val="24"/>
          <w:lang w:val="et-EE"/>
        </w:rPr>
        <w:t xml:space="preserve"> andmiseks.</w:t>
      </w:r>
    </w:p>
    <w:p w14:paraId="75E78C3E" w14:textId="77777777" w:rsidR="00BA718A" w:rsidRDefault="00BA718A" w:rsidP="00BA718A">
      <w:pPr>
        <w:rPr>
          <w:lang w:val="et-EE"/>
        </w:rPr>
      </w:pPr>
    </w:p>
    <w:p w14:paraId="6224E90B" w14:textId="66B62CF4" w:rsidR="00BA718A" w:rsidRPr="006157C0" w:rsidRDefault="00BA718A" w:rsidP="00BA718A">
      <w:pPr>
        <w:rPr>
          <w:lang w:val="et-EE"/>
        </w:rPr>
      </w:pPr>
      <w:r w:rsidRPr="006157C0">
        <w:rPr>
          <w:lang w:val="et-EE"/>
        </w:rPr>
        <w:t>Muudatus on vajalik, sest kehtiv RelvS ei käsitle paukpadrunit iseseisva padruniliigina, kuigi praktikas kasutatakse paukpadruneid laialdaselt nii filminduses, teatrietendustes, koeratreeningus ning relvade ohutu käsitsemise harjutamiseks.</w:t>
      </w:r>
    </w:p>
    <w:p w14:paraId="3D0D30C0" w14:textId="77777777" w:rsidR="00BA718A" w:rsidRPr="006157C0" w:rsidRDefault="00BA718A" w:rsidP="00BA718A">
      <w:pPr>
        <w:rPr>
          <w:lang w:val="et-EE"/>
        </w:rPr>
      </w:pPr>
    </w:p>
    <w:p w14:paraId="3E1402DA" w14:textId="6601AB7C" w:rsidR="00BA718A" w:rsidRPr="006157C0" w:rsidRDefault="00BA718A" w:rsidP="00BA718A">
      <w:pPr>
        <w:rPr>
          <w:lang w:val="et-EE"/>
        </w:rPr>
      </w:pPr>
      <w:r w:rsidRPr="006157C0">
        <w:rPr>
          <w:lang w:val="et-EE"/>
        </w:rPr>
        <w:t>Paukpadruni selge määratlemine vähendab õigusselgusetust, mis tuleneb sellest, et seni ei ole paukpadruneid käsitletud tulirelva laskemoonana</w:t>
      </w:r>
      <w:r>
        <w:rPr>
          <w:lang w:val="et-EE"/>
        </w:rPr>
        <w:t>,</w:t>
      </w:r>
      <w:r w:rsidRPr="006157C0">
        <w:rPr>
          <w:lang w:val="et-EE"/>
        </w:rPr>
        <w:t xml:space="preserve"> kuna neil puudub pihtamislaeng. Muudatus on seotud </w:t>
      </w:r>
      <w:r w:rsidRPr="006F6176">
        <w:rPr>
          <w:lang w:val="et-EE"/>
        </w:rPr>
        <w:t xml:space="preserve">eelnõu § 1 punkti </w:t>
      </w:r>
      <w:r w:rsidR="0018213C" w:rsidRPr="006F6176">
        <w:rPr>
          <w:lang w:val="et-EE"/>
        </w:rPr>
        <w:t xml:space="preserve">9 </w:t>
      </w:r>
      <w:r w:rsidRPr="006F6176">
        <w:rPr>
          <w:lang w:val="et-EE"/>
        </w:rPr>
        <w:t>muudatusega</w:t>
      </w:r>
      <w:r w:rsidRPr="006157C0">
        <w:rPr>
          <w:lang w:val="et-EE"/>
        </w:rPr>
        <w:t>, mille kohaselt loetakse edaspidi laskemoonaks terviklik laskemoon või selle osa.</w:t>
      </w:r>
    </w:p>
    <w:p w14:paraId="3BA5D9FF" w14:textId="77777777" w:rsidR="00C35459" w:rsidRDefault="00C35459" w:rsidP="004D5D4A">
      <w:pPr>
        <w:rPr>
          <w:rFonts w:eastAsia="Times New Roman" w:cs="Times New Roman"/>
          <w:b/>
          <w:bCs/>
          <w:szCs w:val="24"/>
          <w:lang w:val="et-EE"/>
        </w:rPr>
      </w:pPr>
    </w:p>
    <w:p w14:paraId="79FE4C01" w14:textId="5BE37C48" w:rsidR="002C0924" w:rsidRPr="006157C0" w:rsidRDefault="00732CEC" w:rsidP="004D5D4A">
      <w:pPr>
        <w:rPr>
          <w:rFonts w:eastAsia="Times New Roman" w:cs="Times New Roman"/>
          <w:szCs w:val="24"/>
          <w:lang w:val="et-EE"/>
        </w:rPr>
      </w:pPr>
      <w:r w:rsidRPr="00FF2ACE">
        <w:rPr>
          <w:rFonts w:eastAsia="Times New Roman" w:cs="Times New Roman"/>
          <w:b/>
          <w:bCs/>
          <w:szCs w:val="24"/>
          <w:lang w:val="et-EE"/>
        </w:rPr>
        <w:t>Eelnõu § 1 punktiga 6</w:t>
      </w:r>
      <w:r>
        <w:rPr>
          <w:rFonts w:eastAsia="Times New Roman" w:cs="Times New Roman"/>
          <w:szCs w:val="24"/>
          <w:lang w:val="et-EE"/>
        </w:rPr>
        <w:t xml:space="preserve"> </w:t>
      </w:r>
      <w:r w:rsidR="00CA4233" w:rsidRPr="006157C0">
        <w:rPr>
          <w:rFonts w:eastAsia="Times New Roman" w:cs="Times New Roman"/>
          <w:szCs w:val="24"/>
          <w:lang w:val="et-EE"/>
        </w:rPr>
        <w:t xml:space="preserve">tunnistatakse kehtetuks </w:t>
      </w:r>
      <w:r w:rsidR="009D75A2" w:rsidRPr="006157C0">
        <w:rPr>
          <w:rFonts w:eastAsia="Times New Roman" w:cs="Times New Roman"/>
          <w:szCs w:val="24"/>
          <w:lang w:val="et-EE"/>
        </w:rPr>
        <w:t xml:space="preserve">RelvS-i </w:t>
      </w:r>
      <w:r w:rsidR="00CA4233" w:rsidRPr="006157C0">
        <w:rPr>
          <w:rFonts w:eastAsia="Times New Roman" w:cs="Times New Roman"/>
          <w:szCs w:val="24"/>
          <w:lang w:val="et-EE"/>
        </w:rPr>
        <w:t>§ 2 lõike 1 punktid 2</w:t>
      </w:r>
      <w:r w:rsidR="009D75A2" w:rsidRPr="006157C0">
        <w:rPr>
          <w:rFonts w:eastAsia="Times New Roman" w:cs="Times New Roman"/>
          <w:szCs w:val="24"/>
          <w:lang w:val="et-EE"/>
        </w:rPr>
        <w:t>–</w:t>
      </w:r>
      <w:r w:rsidR="00CA4233" w:rsidRPr="006157C0">
        <w:rPr>
          <w:rFonts w:eastAsia="Times New Roman" w:cs="Times New Roman"/>
          <w:szCs w:val="24"/>
          <w:lang w:val="et-EE"/>
        </w:rPr>
        <w:t>3</w:t>
      </w:r>
      <w:r w:rsidR="00CA4233" w:rsidRPr="006157C0">
        <w:rPr>
          <w:rFonts w:eastAsia="Times New Roman" w:cs="Times New Roman"/>
          <w:szCs w:val="24"/>
          <w:vertAlign w:val="superscript"/>
          <w:lang w:val="et-EE"/>
        </w:rPr>
        <w:t>1</w:t>
      </w:r>
      <w:r w:rsidR="00CA4233" w:rsidRPr="006157C0">
        <w:rPr>
          <w:rFonts w:eastAsia="Times New Roman" w:cs="Times New Roman"/>
          <w:szCs w:val="24"/>
          <w:lang w:val="et-EE"/>
        </w:rPr>
        <w:t>.</w:t>
      </w:r>
    </w:p>
    <w:p w14:paraId="6AED2002" w14:textId="77777777" w:rsidR="00F00535" w:rsidRPr="006157C0" w:rsidRDefault="00F00535" w:rsidP="004D5D4A">
      <w:pPr>
        <w:rPr>
          <w:rFonts w:eastAsia="Times New Roman" w:cs="Times New Roman"/>
          <w:szCs w:val="24"/>
          <w:lang w:val="et-EE"/>
        </w:rPr>
      </w:pPr>
    </w:p>
    <w:p w14:paraId="24B0402A" w14:textId="2BE39138" w:rsidR="002C0924" w:rsidRPr="006157C0" w:rsidRDefault="00EC211A" w:rsidP="004D5D4A">
      <w:pPr>
        <w:rPr>
          <w:rFonts w:eastAsia="Times New Roman" w:cs="Times New Roman"/>
          <w:szCs w:val="24"/>
          <w:lang w:val="et-EE"/>
        </w:rPr>
      </w:pPr>
      <w:r w:rsidRPr="006157C0">
        <w:rPr>
          <w:rFonts w:eastAsia="Times New Roman" w:cs="Times New Roman"/>
          <w:szCs w:val="24"/>
          <w:lang w:val="et-EE"/>
        </w:rPr>
        <w:t xml:space="preserve">RelvS-i § 2 lõike 1 punkti 2 kohaselt ei kohaldata RelvS-i enne 1870. aastat valmistatud tulirelvale ja selle koopiale (edaspidi </w:t>
      </w:r>
      <w:r w:rsidRPr="006157C0">
        <w:rPr>
          <w:rFonts w:eastAsia="Times New Roman" w:cs="Times New Roman"/>
          <w:i/>
          <w:iCs/>
          <w:szCs w:val="24"/>
          <w:lang w:val="et-EE"/>
        </w:rPr>
        <w:t>antiikrelv</w:t>
      </w:r>
      <w:r w:rsidRPr="006157C0">
        <w:rPr>
          <w:rFonts w:eastAsia="Times New Roman" w:cs="Times New Roman"/>
          <w:szCs w:val="24"/>
          <w:lang w:val="et-EE"/>
        </w:rPr>
        <w:t>) tingimusel, et nendest ei saa tulistada kaasaegset laskemoona.</w:t>
      </w:r>
    </w:p>
    <w:p w14:paraId="13FB2313" w14:textId="77777777" w:rsidR="00F00535" w:rsidRPr="006157C0" w:rsidRDefault="00F00535" w:rsidP="004D5D4A">
      <w:pPr>
        <w:rPr>
          <w:rFonts w:eastAsia="Times New Roman" w:cs="Times New Roman"/>
          <w:szCs w:val="24"/>
          <w:lang w:val="et-EE"/>
        </w:rPr>
      </w:pPr>
    </w:p>
    <w:p w14:paraId="307F0A2F" w14:textId="17CAE5BD" w:rsidR="002C0924" w:rsidRPr="006157C0" w:rsidRDefault="002369BE" w:rsidP="004D5D4A">
      <w:pPr>
        <w:rPr>
          <w:rFonts w:eastAsia="Times New Roman" w:cs="Times New Roman"/>
          <w:szCs w:val="24"/>
          <w:lang w:val="et-EE"/>
        </w:rPr>
      </w:pPr>
      <w:r w:rsidRPr="006157C0">
        <w:rPr>
          <w:rFonts w:eastAsia="Times New Roman" w:cs="Times New Roman"/>
          <w:b/>
          <w:szCs w:val="24"/>
          <w:lang w:val="et-EE"/>
        </w:rPr>
        <w:t>Antiikrelvad</w:t>
      </w:r>
      <w:r w:rsidRPr="006157C0">
        <w:rPr>
          <w:rFonts w:eastAsia="Times New Roman" w:cs="Times New Roman"/>
          <w:szCs w:val="24"/>
          <w:lang w:val="et-EE"/>
        </w:rPr>
        <w:t xml:space="preserve"> on sageli ajaloolised tulirelvad, mis kasutavad musta püssirohtu</w:t>
      </w:r>
      <w:r w:rsidR="005369F4" w:rsidRPr="006157C0">
        <w:rPr>
          <w:rFonts w:eastAsia="Times New Roman" w:cs="Times New Roman"/>
          <w:szCs w:val="24"/>
          <w:lang w:val="et-EE"/>
        </w:rPr>
        <w:t xml:space="preserve">. </w:t>
      </w:r>
      <w:r w:rsidRPr="006157C0">
        <w:rPr>
          <w:rFonts w:eastAsia="Times New Roman" w:cs="Times New Roman"/>
          <w:szCs w:val="24"/>
          <w:lang w:val="et-EE"/>
        </w:rPr>
        <w:t>Kuigi osa neist on kasutuskõlbmatud, on paljudel siiski laskmisvõime, mis võib kaasa tuua raskeid vigastusi.</w:t>
      </w:r>
    </w:p>
    <w:p w14:paraId="5C0FFA8C" w14:textId="77777777" w:rsidR="00F00535" w:rsidRPr="006157C0" w:rsidRDefault="00F00535" w:rsidP="004D5D4A">
      <w:pPr>
        <w:rPr>
          <w:rFonts w:eastAsia="Times New Roman" w:cs="Times New Roman"/>
          <w:szCs w:val="24"/>
          <w:lang w:val="et-EE"/>
        </w:rPr>
      </w:pPr>
    </w:p>
    <w:p w14:paraId="418300B8" w14:textId="7452C47E" w:rsidR="00F00535" w:rsidRPr="006157C0" w:rsidRDefault="002369BE" w:rsidP="004D5D4A">
      <w:pPr>
        <w:rPr>
          <w:rFonts w:eastAsia="Times New Roman" w:cs="Times New Roman"/>
          <w:szCs w:val="24"/>
          <w:lang w:val="et-EE"/>
        </w:rPr>
      </w:pPr>
      <w:r w:rsidRPr="006157C0">
        <w:rPr>
          <w:rFonts w:eastAsia="Times New Roman" w:cs="Times New Roman"/>
          <w:szCs w:val="24"/>
          <w:lang w:val="et-EE"/>
        </w:rPr>
        <w:t xml:space="preserve">Lisaks on turul laialdaselt levinud </w:t>
      </w:r>
      <w:r w:rsidRPr="006157C0">
        <w:rPr>
          <w:rFonts w:eastAsia="Times New Roman" w:cs="Times New Roman"/>
          <w:b/>
          <w:bCs/>
          <w:szCs w:val="24"/>
          <w:lang w:val="et-EE"/>
        </w:rPr>
        <w:t>antiikrelvade koopiad</w:t>
      </w:r>
      <w:r w:rsidRPr="006157C0">
        <w:rPr>
          <w:rFonts w:eastAsia="Times New Roman" w:cs="Times New Roman"/>
          <w:szCs w:val="24"/>
          <w:lang w:val="et-EE"/>
        </w:rPr>
        <w:t xml:space="preserve">, mis on valmistatud kaasaegsete tehnoloogiatega, kasutades tänapäevaseid materjale ja täpsust, mistõttu saab </w:t>
      </w:r>
      <w:r w:rsidR="00D0219E" w:rsidRPr="006157C0">
        <w:rPr>
          <w:rFonts w:eastAsia="Times New Roman" w:cs="Times New Roman"/>
          <w:szCs w:val="24"/>
          <w:lang w:val="et-EE"/>
        </w:rPr>
        <w:t xml:space="preserve">neid </w:t>
      </w:r>
      <w:r w:rsidRPr="006157C0">
        <w:rPr>
          <w:rFonts w:eastAsia="Times New Roman" w:cs="Times New Roman"/>
          <w:szCs w:val="24"/>
          <w:lang w:val="et-EE"/>
        </w:rPr>
        <w:t>kohandada kasuta</w:t>
      </w:r>
      <w:r w:rsidR="005369F4" w:rsidRPr="006157C0">
        <w:rPr>
          <w:rFonts w:eastAsia="Times New Roman" w:cs="Times New Roman"/>
          <w:szCs w:val="24"/>
          <w:lang w:val="et-EE"/>
        </w:rPr>
        <w:t>miseks</w:t>
      </w:r>
      <w:r w:rsidRPr="006157C0">
        <w:rPr>
          <w:rFonts w:eastAsia="Times New Roman" w:cs="Times New Roman"/>
          <w:szCs w:val="24"/>
          <w:lang w:val="et-EE"/>
        </w:rPr>
        <w:t xml:space="preserve"> ka kaasaegse laskemoonaga. Sellised relvad ei erine praktilise ohuastme poolest tavalisest tulirelvast, kuid nende käitlemine ei kuulu praegu järelevalve alla.</w:t>
      </w:r>
    </w:p>
    <w:p w14:paraId="4F0AF2F7" w14:textId="77777777" w:rsidR="002B3056" w:rsidRPr="006157C0" w:rsidRDefault="002B3056" w:rsidP="004D5D4A">
      <w:pPr>
        <w:rPr>
          <w:rFonts w:eastAsia="Times New Roman" w:cs="Times New Roman"/>
          <w:szCs w:val="24"/>
          <w:lang w:val="et-EE"/>
        </w:rPr>
      </w:pPr>
    </w:p>
    <w:p w14:paraId="630AD9A2" w14:textId="2C8E9702" w:rsidR="002C0924" w:rsidRPr="006157C0" w:rsidRDefault="002369BE" w:rsidP="004D5D4A">
      <w:pPr>
        <w:rPr>
          <w:rFonts w:eastAsia="Times New Roman" w:cs="Times New Roman"/>
          <w:szCs w:val="24"/>
          <w:lang w:val="et-EE"/>
        </w:rPr>
      </w:pPr>
      <w:r w:rsidRPr="006157C0">
        <w:rPr>
          <w:rFonts w:eastAsia="Times New Roman" w:cs="Times New Roman"/>
          <w:szCs w:val="24"/>
          <w:lang w:val="et-EE"/>
        </w:rPr>
        <w:t>See loob võimaluse relvade ebaseaduslikuks kasutamiseks või kuritarvitamiseks, sest neid saab soetada ilma kontrollita, s</w:t>
      </w:r>
      <w:r w:rsidR="00D0219E" w:rsidRPr="006157C0">
        <w:rPr>
          <w:rFonts w:eastAsia="Times New Roman" w:cs="Times New Roman"/>
          <w:szCs w:val="24"/>
          <w:lang w:val="et-EE"/>
        </w:rPr>
        <w:t>eal</w:t>
      </w:r>
      <w:r w:rsidRPr="006157C0">
        <w:rPr>
          <w:rFonts w:eastAsia="Times New Roman" w:cs="Times New Roman"/>
          <w:szCs w:val="24"/>
          <w:lang w:val="et-EE"/>
        </w:rPr>
        <w:t>h</w:t>
      </w:r>
      <w:r w:rsidR="00D0219E" w:rsidRPr="006157C0">
        <w:rPr>
          <w:rFonts w:eastAsia="Times New Roman" w:cs="Times New Roman"/>
          <w:szCs w:val="24"/>
          <w:lang w:val="et-EE"/>
        </w:rPr>
        <w:t>ulgas</w:t>
      </w:r>
      <w:r w:rsidRPr="006157C0">
        <w:rPr>
          <w:rFonts w:eastAsia="Times New Roman" w:cs="Times New Roman"/>
          <w:szCs w:val="24"/>
          <w:lang w:val="et-EE"/>
        </w:rPr>
        <w:t xml:space="preserve"> välismaalt posti või interneti teel.</w:t>
      </w:r>
    </w:p>
    <w:p w14:paraId="6D10DEE4" w14:textId="77777777" w:rsidR="00F00535" w:rsidRPr="006157C0" w:rsidRDefault="00F00535" w:rsidP="004D5D4A">
      <w:pPr>
        <w:rPr>
          <w:rFonts w:eastAsia="Times New Roman" w:cs="Times New Roman"/>
          <w:szCs w:val="24"/>
          <w:lang w:val="et-EE"/>
        </w:rPr>
      </w:pPr>
    </w:p>
    <w:p w14:paraId="037FD340" w14:textId="689CF1AB" w:rsidR="002B3056" w:rsidRPr="006157C0" w:rsidRDefault="002B3056" w:rsidP="004D5D4A">
      <w:pPr>
        <w:rPr>
          <w:rFonts w:eastAsia="Times New Roman" w:cs="Times New Roman"/>
          <w:szCs w:val="24"/>
          <w:lang w:val="et-EE"/>
        </w:rPr>
      </w:pPr>
      <w:r w:rsidRPr="006157C0">
        <w:rPr>
          <w:rFonts w:eastAsia="Times New Roman" w:cs="Times New Roman"/>
          <w:szCs w:val="24"/>
          <w:lang w:val="et-EE"/>
        </w:rPr>
        <w:t xml:space="preserve">Ka EL-i tasandil on peetud oluliseks senisest enam pöörata tähelepanu antiikrelvade koopiatele. </w:t>
      </w:r>
      <w:r w:rsidR="002C3582" w:rsidRPr="006157C0">
        <w:rPr>
          <w:rFonts w:eastAsia="Times New Roman" w:cs="Times New Roman"/>
          <w:szCs w:val="24"/>
          <w:lang w:val="et-EE"/>
        </w:rPr>
        <w:t>Tulirelvadirektiivi</w:t>
      </w:r>
      <w:r w:rsidR="002369BE" w:rsidRPr="006157C0">
        <w:rPr>
          <w:rFonts w:eastAsia="Times New Roman" w:cs="Times New Roman"/>
          <w:szCs w:val="24"/>
          <w:lang w:val="et-EE"/>
        </w:rPr>
        <w:t xml:space="preserve"> ja komisjoni rakendusmääruse (EL) 2015/2403 kohaselt tuleb antiikrelvadele ja nende koopiatele kehtestada </w:t>
      </w:r>
      <w:r w:rsidR="002369BE" w:rsidRPr="006157C0">
        <w:rPr>
          <w:rFonts w:eastAsia="Times New Roman" w:cs="Times New Roman"/>
          <w:b/>
          <w:szCs w:val="24"/>
          <w:lang w:val="et-EE"/>
        </w:rPr>
        <w:t>selged käitlemis- ja järelevalvenõuded</w:t>
      </w:r>
      <w:r w:rsidR="002369BE" w:rsidRPr="006157C0">
        <w:rPr>
          <w:rFonts w:eastAsia="Times New Roman" w:cs="Times New Roman"/>
          <w:szCs w:val="24"/>
          <w:lang w:val="et-EE"/>
        </w:rPr>
        <w:t xml:space="preserve">. </w:t>
      </w:r>
      <w:r w:rsidRPr="006157C0">
        <w:rPr>
          <w:rFonts w:eastAsia="Times New Roman" w:cs="Times New Roman"/>
          <w:szCs w:val="24"/>
          <w:lang w:val="et-EE"/>
        </w:rPr>
        <w:t>EL-i Nõukogu on oma järeldustes toonud välja, et on oluline, et liikmesriikide vahel toimuks pidev teabevahetus musta püssirohu relvade</w:t>
      </w:r>
      <w:r w:rsidRPr="001D5E81">
        <w:rPr>
          <w:rStyle w:val="Allmrkuseviide"/>
          <w:lang w:val="et-EE"/>
        </w:rPr>
        <w:footnoteReference w:id="17"/>
      </w:r>
      <w:r w:rsidRPr="006157C0">
        <w:rPr>
          <w:rFonts w:cs="Times New Roman"/>
          <w:lang w:val="et-EE"/>
        </w:rPr>
        <w:t xml:space="preserve"> </w:t>
      </w:r>
      <w:r w:rsidRPr="006157C0">
        <w:rPr>
          <w:rFonts w:eastAsia="Times New Roman" w:cs="Times New Roman"/>
          <w:szCs w:val="24"/>
          <w:lang w:val="et-EE"/>
        </w:rPr>
        <w:t xml:space="preserve">ja nende koopiatega seotud juhtumite osas. See koostöö aitab vähendada erinevusi relvade kontrolli, müügi, registreerimise, hoiustamise ja loa väljastamise poliitikates ning toetab sellega ühtsemat ja tõhusamat regulatsiooni. Tõhus järelevalve ja piiriülene </w:t>
      </w:r>
      <w:r w:rsidRPr="006157C0">
        <w:rPr>
          <w:rFonts w:eastAsia="Times New Roman" w:cs="Times New Roman"/>
          <w:szCs w:val="24"/>
          <w:lang w:val="et-EE"/>
        </w:rPr>
        <w:lastRenderedPageBreak/>
        <w:t>teabevahetus aitavad ennetada musta püssirohu relvade ja nende koopiate ebaseaduslikku kasutamist ning vähendada nende relvadega seotud kuritegevust</w:t>
      </w:r>
      <w:r w:rsidRPr="001D5E81">
        <w:rPr>
          <w:rStyle w:val="Allmrkuseviide"/>
          <w:lang w:val="et-EE"/>
        </w:rPr>
        <w:footnoteReference w:id="18"/>
      </w:r>
      <w:r w:rsidRPr="006157C0">
        <w:rPr>
          <w:rFonts w:cs="Times New Roman"/>
          <w:lang w:val="et-EE"/>
        </w:rPr>
        <w:t>.</w:t>
      </w:r>
      <w:r w:rsidRPr="006157C0">
        <w:rPr>
          <w:rFonts w:eastAsia="Times New Roman" w:cs="Times New Roman"/>
          <w:szCs w:val="24"/>
          <w:lang w:val="et-EE"/>
        </w:rPr>
        <w:t xml:space="preserve"> </w:t>
      </w:r>
    </w:p>
    <w:p w14:paraId="70DEFD4B" w14:textId="77777777" w:rsidR="002B3056" w:rsidRPr="006157C0" w:rsidRDefault="002B3056" w:rsidP="004D5D4A">
      <w:pPr>
        <w:rPr>
          <w:rFonts w:eastAsia="Times New Roman" w:cs="Times New Roman"/>
          <w:szCs w:val="24"/>
          <w:lang w:val="et-EE"/>
        </w:rPr>
      </w:pPr>
    </w:p>
    <w:p w14:paraId="2E89DCA4" w14:textId="35C629A7" w:rsidR="002C0924" w:rsidRPr="006157C0" w:rsidRDefault="002369BE" w:rsidP="004D5D4A">
      <w:pPr>
        <w:rPr>
          <w:rFonts w:eastAsia="Times New Roman" w:cs="Times New Roman"/>
          <w:szCs w:val="24"/>
          <w:lang w:val="et-EE"/>
        </w:rPr>
      </w:pPr>
      <w:r w:rsidRPr="006157C0">
        <w:rPr>
          <w:rFonts w:eastAsia="Times New Roman" w:cs="Times New Roman"/>
          <w:szCs w:val="24"/>
          <w:lang w:val="et-EE"/>
        </w:rPr>
        <w:t xml:space="preserve">Seetõttu on vajalik, et </w:t>
      </w:r>
      <w:r w:rsidRPr="006157C0">
        <w:rPr>
          <w:rFonts w:eastAsia="Times New Roman" w:cs="Times New Roman"/>
          <w:b/>
          <w:bCs/>
          <w:szCs w:val="24"/>
          <w:lang w:val="et-EE"/>
        </w:rPr>
        <w:t>antiikrelvad ja nende koopiad kuuluksid RelvS-i reguleerimisalasse piira</w:t>
      </w:r>
      <w:r w:rsidR="00D0219E" w:rsidRPr="006157C0">
        <w:rPr>
          <w:rFonts w:eastAsia="Times New Roman" w:cs="Times New Roman"/>
          <w:b/>
          <w:bCs/>
          <w:szCs w:val="24"/>
          <w:lang w:val="et-EE"/>
        </w:rPr>
        <w:t>mata</w:t>
      </w:r>
      <w:r w:rsidRPr="006157C0">
        <w:rPr>
          <w:rFonts w:eastAsia="Times New Roman" w:cs="Times New Roman"/>
          <w:b/>
          <w:bCs/>
          <w:szCs w:val="24"/>
          <w:lang w:val="et-EE"/>
        </w:rPr>
        <w:t xml:space="preserve"> tsiviilkäibega relvadena</w:t>
      </w:r>
      <w:r w:rsidRPr="006157C0">
        <w:rPr>
          <w:rFonts w:eastAsia="Times New Roman" w:cs="Times New Roman"/>
          <w:szCs w:val="24"/>
          <w:lang w:val="et-EE"/>
        </w:rPr>
        <w:t>, et tagada nende soetamisel ja hoidmisel vähemalt miinimumnõuded (nt vanusepiirang, registreerimis- või hoiustamisnõue).</w:t>
      </w:r>
    </w:p>
    <w:p w14:paraId="76253041" w14:textId="77777777" w:rsidR="00F00535" w:rsidRPr="006157C0" w:rsidRDefault="00F00535" w:rsidP="00AC27A2">
      <w:pPr>
        <w:rPr>
          <w:lang w:val="et-EE"/>
        </w:rPr>
      </w:pPr>
    </w:p>
    <w:p w14:paraId="07038B12" w14:textId="3F62E151" w:rsidR="002C0924" w:rsidRPr="006157C0" w:rsidRDefault="00924336" w:rsidP="00AC27A2">
      <w:pPr>
        <w:rPr>
          <w:lang w:val="et-EE"/>
        </w:rPr>
      </w:pPr>
      <w:r w:rsidRPr="006157C0">
        <w:rPr>
          <w:lang w:val="et-EE"/>
        </w:rPr>
        <w:t xml:space="preserve">Sarnaselt antiikrelvade käitlemisele, ei kohaldata RelvS-i ka </w:t>
      </w:r>
      <w:r w:rsidRPr="006157C0">
        <w:rPr>
          <w:b/>
          <w:lang w:val="et-EE"/>
        </w:rPr>
        <w:t>laskekõlbmatuks muudetud relvadele</w:t>
      </w:r>
      <w:r w:rsidRPr="006157C0">
        <w:rPr>
          <w:lang w:val="et-EE"/>
        </w:rPr>
        <w:t xml:space="preserve"> kui RelvS ei sätesta teisiti. </w:t>
      </w:r>
      <w:r w:rsidR="000415C7" w:rsidRPr="006157C0">
        <w:rPr>
          <w:lang w:val="et-EE"/>
        </w:rPr>
        <w:t>Kehtiv seadus reguleerib üksnes relva laskekõlbmatuks muutmise tehnilist protseduuri ja nõudeid, kuid mitte nende relvade hilisemat käitlemist. See tähendab, et ka laskekõlbmatuks muudetud relva võib soetada ilma vanusepiiranguta ning kanda avalikus ruumis.</w:t>
      </w:r>
    </w:p>
    <w:p w14:paraId="0B17C1CD" w14:textId="77777777" w:rsidR="00F00535" w:rsidRPr="006157C0" w:rsidRDefault="00F00535" w:rsidP="00AC27A2">
      <w:pPr>
        <w:rPr>
          <w:lang w:val="et-EE"/>
        </w:rPr>
      </w:pPr>
    </w:p>
    <w:p w14:paraId="434FF50C" w14:textId="735E7E14" w:rsidR="000415C7" w:rsidRPr="006157C0" w:rsidRDefault="000415C7" w:rsidP="00AC27A2">
      <w:pPr>
        <w:rPr>
          <w:lang w:val="et-EE"/>
        </w:rPr>
      </w:pPr>
      <w:r w:rsidRPr="006157C0">
        <w:rPr>
          <w:lang w:val="et-EE"/>
        </w:rPr>
        <w:t>Muudatuse tulemusel:</w:t>
      </w:r>
    </w:p>
    <w:p w14:paraId="6D78A759" w14:textId="05CCE895" w:rsidR="000415C7" w:rsidRPr="006157C0" w:rsidRDefault="000415C7" w:rsidP="005E5696">
      <w:pPr>
        <w:pStyle w:val="Loendilik"/>
        <w:numPr>
          <w:ilvl w:val="0"/>
          <w:numId w:val="21"/>
        </w:numPr>
        <w:rPr>
          <w:lang w:val="et-EE"/>
        </w:rPr>
      </w:pPr>
      <w:r w:rsidRPr="006157C0">
        <w:rPr>
          <w:b/>
          <w:bCs/>
          <w:lang w:val="et-EE"/>
        </w:rPr>
        <w:t>selgineb RelvS-i kohaldamisala</w:t>
      </w:r>
      <w:r w:rsidRPr="006157C0">
        <w:rPr>
          <w:lang w:val="et-EE"/>
        </w:rPr>
        <w:t>;</w:t>
      </w:r>
    </w:p>
    <w:p w14:paraId="48B8E0F1" w14:textId="3BDE05AA" w:rsidR="000415C7" w:rsidRPr="006157C0" w:rsidRDefault="000415C7" w:rsidP="005E5696">
      <w:pPr>
        <w:pStyle w:val="Loendilik"/>
        <w:numPr>
          <w:ilvl w:val="0"/>
          <w:numId w:val="21"/>
        </w:numPr>
        <w:rPr>
          <w:lang w:val="et-EE"/>
        </w:rPr>
      </w:pPr>
      <w:r w:rsidRPr="006157C0">
        <w:rPr>
          <w:b/>
          <w:bCs/>
          <w:lang w:val="et-EE"/>
        </w:rPr>
        <w:t>antiikrelvad ja nende koopiad ning laskekõlbmatuks muudetud relvad</w:t>
      </w:r>
      <w:r w:rsidRPr="006157C0">
        <w:rPr>
          <w:lang w:val="et-EE"/>
        </w:rPr>
        <w:t xml:space="preserve"> viiakse piira</w:t>
      </w:r>
      <w:r w:rsidR="00D0219E" w:rsidRPr="006157C0">
        <w:rPr>
          <w:lang w:val="et-EE"/>
        </w:rPr>
        <w:t>mata</w:t>
      </w:r>
      <w:r w:rsidRPr="006157C0">
        <w:rPr>
          <w:lang w:val="et-EE"/>
        </w:rPr>
        <w:t xml:space="preserve"> tsiviilkäibega relvade alla, mis tagab nende soetamise, hoidmise ja kasutamise kontrolli ning vähendavad nende väärkasutuse ohtu;</w:t>
      </w:r>
    </w:p>
    <w:p w14:paraId="4678D3BD" w14:textId="44117B3E" w:rsidR="002C0924" w:rsidRPr="006157C0" w:rsidRDefault="000415C7" w:rsidP="005E5696">
      <w:pPr>
        <w:pStyle w:val="Loendilik"/>
        <w:numPr>
          <w:ilvl w:val="0"/>
          <w:numId w:val="21"/>
        </w:numPr>
        <w:rPr>
          <w:lang w:val="et-EE"/>
        </w:rPr>
      </w:pPr>
      <w:r w:rsidRPr="006157C0">
        <w:rPr>
          <w:b/>
          <w:lang w:val="et-EE"/>
        </w:rPr>
        <w:t>järelevalveasutuste töö lihtsustub</w:t>
      </w:r>
      <w:r w:rsidRPr="006157C0">
        <w:rPr>
          <w:lang w:val="et-EE"/>
        </w:rPr>
        <w:t>, kuna regulatsioon on loogilisem ja normitehniliselt ühtsem.</w:t>
      </w:r>
    </w:p>
    <w:p w14:paraId="69B6CBED" w14:textId="77777777" w:rsidR="00F00535" w:rsidRPr="006157C0" w:rsidRDefault="00F00535" w:rsidP="00AC27A2">
      <w:pPr>
        <w:rPr>
          <w:b/>
          <w:bCs/>
          <w:lang w:val="et-EE"/>
        </w:rPr>
      </w:pPr>
    </w:p>
    <w:p w14:paraId="0926CA47" w14:textId="0C3AEB20" w:rsidR="002C0924" w:rsidRPr="006157C0" w:rsidRDefault="000415C7" w:rsidP="00AC27A2">
      <w:pPr>
        <w:rPr>
          <w:lang w:val="et-EE"/>
        </w:rPr>
      </w:pPr>
      <w:r w:rsidRPr="006157C0">
        <w:rPr>
          <w:b/>
          <w:bCs/>
          <w:lang w:val="et-EE"/>
        </w:rPr>
        <w:t xml:space="preserve">Eelnõu § 1 punktiga </w:t>
      </w:r>
      <w:r w:rsidR="00FF2ACE">
        <w:rPr>
          <w:b/>
          <w:bCs/>
          <w:lang w:val="et-EE"/>
        </w:rPr>
        <w:t>7</w:t>
      </w:r>
      <w:r w:rsidR="00FF2ACE" w:rsidRPr="006157C0">
        <w:rPr>
          <w:lang w:val="et-EE"/>
        </w:rPr>
        <w:t xml:space="preserve"> </w:t>
      </w:r>
      <w:r w:rsidRPr="006157C0">
        <w:rPr>
          <w:lang w:val="et-EE"/>
        </w:rPr>
        <w:t xml:space="preserve">pikendatakse tähtaega, mille jooksul on pärijal õigus esitada taotlus päritud relva </w:t>
      </w:r>
      <w:r w:rsidR="00A201FF" w:rsidRPr="006157C0">
        <w:rPr>
          <w:lang w:val="et-EE"/>
        </w:rPr>
        <w:t>oma</w:t>
      </w:r>
      <w:r w:rsidR="00A564B3">
        <w:rPr>
          <w:lang w:val="et-EE"/>
        </w:rPr>
        <w:t>nda</w:t>
      </w:r>
      <w:r w:rsidR="00A201FF" w:rsidRPr="006157C0">
        <w:rPr>
          <w:lang w:val="et-EE"/>
        </w:rPr>
        <w:t xml:space="preserve">miseks, </w:t>
      </w:r>
      <w:r w:rsidRPr="006157C0">
        <w:rPr>
          <w:lang w:val="et-EE"/>
        </w:rPr>
        <w:t>võõrandamiseks</w:t>
      </w:r>
      <w:r w:rsidR="00A201FF" w:rsidRPr="006157C0">
        <w:rPr>
          <w:lang w:val="et-EE"/>
        </w:rPr>
        <w:t xml:space="preserve"> või</w:t>
      </w:r>
      <w:r w:rsidRPr="006157C0">
        <w:rPr>
          <w:lang w:val="et-EE"/>
        </w:rPr>
        <w:t xml:space="preserve"> laskekõlbmatuks muutmiseks</w:t>
      </w:r>
      <w:r w:rsidR="00A201FF" w:rsidRPr="006157C0">
        <w:rPr>
          <w:lang w:val="et-EE"/>
        </w:rPr>
        <w:t>.</w:t>
      </w:r>
    </w:p>
    <w:p w14:paraId="02473725" w14:textId="77777777" w:rsidR="00F00535" w:rsidRPr="006157C0" w:rsidRDefault="00F00535" w:rsidP="00AC27A2">
      <w:pPr>
        <w:rPr>
          <w:lang w:val="et-EE"/>
        </w:rPr>
      </w:pPr>
    </w:p>
    <w:p w14:paraId="210E80D8" w14:textId="4A5EEAD6" w:rsidR="002C0924" w:rsidRPr="006157C0" w:rsidRDefault="00A201FF" w:rsidP="00AC27A2">
      <w:pPr>
        <w:rPr>
          <w:lang w:val="et-EE"/>
        </w:rPr>
      </w:pPr>
      <w:r w:rsidRPr="006157C0">
        <w:rPr>
          <w:lang w:val="et-EE"/>
        </w:rPr>
        <w:t xml:space="preserve">Senine kolmekuuline tähtaeg on </w:t>
      </w:r>
      <w:r w:rsidR="002F3F33" w:rsidRPr="006157C0">
        <w:rPr>
          <w:lang w:val="et-EE"/>
        </w:rPr>
        <w:t xml:space="preserve">RelvS-s </w:t>
      </w:r>
      <w:r w:rsidRPr="006157C0">
        <w:rPr>
          <w:lang w:val="et-EE"/>
        </w:rPr>
        <w:t>alates 2002. aastast. Samas 2009. aastal jõustus uus pärimisseadus</w:t>
      </w:r>
      <w:r w:rsidR="006959F2" w:rsidRPr="006157C0">
        <w:rPr>
          <w:rStyle w:val="Allmrkuseviide"/>
          <w:rFonts w:eastAsia="Times New Roman"/>
          <w:szCs w:val="24"/>
          <w:lang w:val="et-EE"/>
        </w:rPr>
        <w:footnoteReference w:id="19"/>
      </w:r>
      <w:r w:rsidRPr="006157C0">
        <w:rPr>
          <w:lang w:val="et-EE"/>
        </w:rPr>
        <w:t xml:space="preserve"> ning koos sellega muutus ka pärimissüsteem. Kui enne tuli pärand vastu võtta, vastasel korral loeti pärandist loobutuks, siis nüüd on vastupidi – pärand loetakse vastuvõetuks, kui sellest ei ole loobutud tähtaegselt, s.o kolme kuu jooksul pärandaja surmast (</w:t>
      </w:r>
      <w:r w:rsidR="009949C7" w:rsidRPr="006157C0">
        <w:rPr>
          <w:lang w:val="et-EE"/>
        </w:rPr>
        <w:t>pärimisseaduse</w:t>
      </w:r>
      <w:r w:rsidRPr="006157C0">
        <w:rPr>
          <w:lang w:val="et-EE"/>
        </w:rPr>
        <w:t xml:space="preserve"> </w:t>
      </w:r>
      <w:r w:rsidR="009D75A2" w:rsidRPr="006157C0">
        <w:rPr>
          <w:lang w:val="et-EE"/>
        </w:rPr>
        <w:t>§ </w:t>
      </w:r>
      <w:r w:rsidRPr="006157C0">
        <w:rPr>
          <w:lang w:val="et-EE"/>
        </w:rPr>
        <w:t xml:space="preserve">118 lg 1 ja § 119 lg 1). Seega varem võidi pärand vastu võtta alles mitu kuud pärast pärandaja surma, kuid nüüd läheb pärand üldjuhul üle pärandaja surmaga. Lähedase surmast kolme kuu jooksul ei pruugi pärija olla kõige paremas seisundis, et tegeleda erineva asjaajamisega. </w:t>
      </w:r>
      <w:r w:rsidR="00D0219E" w:rsidRPr="006157C0">
        <w:rPr>
          <w:lang w:val="et-EE"/>
        </w:rPr>
        <w:t>R</w:t>
      </w:r>
      <w:r w:rsidRPr="006157C0">
        <w:rPr>
          <w:lang w:val="et-EE"/>
        </w:rPr>
        <w:t>elvaloa</w:t>
      </w:r>
      <w:r w:rsidR="009949C7" w:rsidRPr="006157C0">
        <w:rPr>
          <w:lang w:val="et-EE"/>
        </w:rPr>
        <w:t>, võõrandamise või</w:t>
      </w:r>
      <w:r w:rsidRPr="006157C0">
        <w:rPr>
          <w:lang w:val="et-EE"/>
        </w:rPr>
        <w:t xml:space="preserve"> </w:t>
      </w:r>
      <w:r w:rsidR="009949C7" w:rsidRPr="006157C0">
        <w:rPr>
          <w:lang w:val="et-EE"/>
        </w:rPr>
        <w:t xml:space="preserve">laskekõlbmatuks muutmise </w:t>
      </w:r>
      <w:r w:rsidR="00D0219E" w:rsidRPr="006157C0">
        <w:rPr>
          <w:lang w:val="et-EE"/>
        </w:rPr>
        <w:t>taotl</w:t>
      </w:r>
      <w:r w:rsidRPr="006157C0">
        <w:rPr>
          <w:lang w:val="et-EE"/>
        </w:rPr>
        <w:t xml:space="preserve">use esitamiseks ei tule mitte </w:t>
      </w:r>
      <w:r w:rsidR="00D0219E" w:rsidRPr="006157C0">
        <w:rPr>
          <w:lang w:val="et-EE"/>
        </w:rPr>
        <w:t xml:space="preserve">esitada </w:t>
      </w:r>
      <w:r w:rsidRPr="006157C0">
        <w:rPr>
          <w:lang w:val="et-EE"/>
        </w:rPr>
        <w:t xml:space="preserve">lihtsalt avaldus </w:t>
      </w:r>
      <w:r w:rsidR="00C73157" w:rsidRPr="006157C0">
        <w:rPr>
          <w:lang w:val="et-EE"/>
        </w:rPr>
        <w:t>pärimisdokumentide vormistamise järel kolme kuu vältel</w:t>
      </w:r>
      <w:r w:rsidR="00A564B3">
        <w:rPr>
          <w:lang w:val="et-EE"/>
        </w:rPr>
        <w:t>,</w:t>
      </w:r>
      <w:r w:rsidRPr="006157C0">
        <w:rPr>
          <w:lang w:val="et-EE"/>
        </w:rPr>
        <w:t xml:space="preserve"> </w:t>
      </w:r>
      <w:r w:rsidR="00D0219E" w:rsidRPr="006157C0">
        <w:rPr>
          <w:lang w:val="et-EE"/>
        </w:rPr>
        <w:t xml:space="preserve">vaid see </w:t>
      </w:r>
      <w:r w:rsidRPr="006157C0">
        <w:rPr>
          <w:lang w:val="et-EE"/>
        </w:rPr>
        <w:t>eel</w:t>
      </w:r>
      <w:r w:rsidR="00C73157" w:rsidRPr="006157C0">
        <w:rPr>
          <w:lang w:val="et-EE"/>
        </w:rPr>
        <w:t xml:space="preserve">dab </w:t>
      </w:r>
      <w:r w:rsidRPr="006157C0">
        <w:rPr>
          <w:lang w:val="et-EE"/>
        </w:rPr>
        <w:t>ka tervisekontroll</w:t>
      </w:r>
      <w:r w:rsidR="00C73157" w:rsidRPr="006157C0">
        <w:rPr>
          <w:lang w:val="et-EE"/>
        </w:rPr>
        <w:t>i</w:t>
      </w:r>
      <w:r w:rsidRPr="006157C0">
        <w:rPr>
          <w:lang w:val="et-EE"/>
        </w:rPr>
        <w:t xml:space="preserve"> ja esmaabikoolitus</w:t>
      </w:r>
      <w:r w:rsidR="00C73157" w:rsidRPr="006157C0">
        <w:rPr>
          <w:lang w:val="et-EE"/>
        </w:rPr>
        <w:t>e läbimist</w:t>
      </w:r>
      <w:r w:rsidRPr="006157C0">
        <w:rPr>
          <w:lang w:val="et-EE"/>
        </w:rPr>
        <w:t xml:space="preserve"> ning vastava</w:t>
      </w:r>
      <w:r w:rsidR="0025463D" w:rsidRPr="006157C0">
        <w:rPr>
          <w:lang w:val="et-EE"/>
        </w:rPr>
        <w:t>te</w:t>
      </w:r>
      <w:r w:rsidRPr="006157C0">
        <w:rPr>
          <w:lang w:val="et-EE"/>
        </w:rPr>
        <w:t xml:space="preserve"> tõendi</w:t>
      </w:r>
      <w:r w:rsidR="0025463D" w:rsidRPr="006157C0">
        <w:rPr>
          <w:lang w:val="et-EE"/>
        </w:rPr>
        <w:t>te saamist ja</w:t>
      </w:r>
      <w:r w:rsidRPr="006157C0">
        <w:rPr>
          <w:lang w:val="et-EE"/>
        </w:rPr>
        <w:t xml:space="preserve"> vajadusel ka jahitunnistus</w:t>
      </w:r>
      <w:r w:rsidR="0025463D" w:rsidRPr="006157C0">
        <w:rPr>
          <w:lang w:val="et-EE"/>
        </w:rPr>
        <w:t>e</w:t>
      </w:r>
      <w:r w:rsidRPr="006157C0">
        <w:rPr>
          <w:lang w:val="et-EE"/>
        </w:rPr>
        <w:t xml:space="preserve"> või spordiorganisatsiooni liikmelisust tõendav</w:t>
      </w:r>
      <w:r w:rsidR="0025463D" w:rsidRPr="006157C0">
        <w:rPr>
          <w:lang w:val="et-EE"/>
        </w:rPr>
        <w:t>a</w:t>
      </w:r>
      <w:r w:rsidRPr="006157C0">
        <w:rPr>
          <w:lang w:val="et-EE"/>
        </w:rPr>
        <w:t xml:space="preserve"> dokumen</w:t>
      </w:r>
      <w:r w:rsidR="0025463D" w:rsidRPr="006157C0">
        <w:rPr>
          <w:lang w:val="et-EE"/>
        </w:rPr>
        <w:t>di olemasolu</w:t>
      </w:r>
      <w:r w:rsidRPr="006157C0">
        <w:rPr>
          <w:lang w:val="et-EE"/>
        </w:rPr>
        <w:t xml:space="preserve">. Suhteliselt lühike, kolme kuu pikkune tähtaeg ei ole vajalik ka muude huvide kaitseks – pärandaja relv ja laskemoon tuleb niikuinii viivitamata üle anda </w:t>
      </w:r>
      <w:r w:rsidR="008527C5" w:rsidRPr="006157C0">
        <w:rPr>
          <w:lang w:val="et-EE"/>
        </w:rPr>
        <w:t>PPA-</w:t>
      </w:r>
      <w:r w:rsidRPr="006157C0">
        <w:rPr>
          <w:lang w:val="et-EE"/>
        </w:rPr>
        <w:t xml:space="preserve">le (RelvS § 5 lg 1) ja </w:t>
      </w:r>
      <w:r w:rsidR="008527C5" w:rsidRPr="006157C0">
        <w:rPr>
          <w:lang w:val="et-EE"/>
        </w:rPr>
        <w:t xml:space="preserve">PPA </w:t>
      </w:r>
      <w:r w:rsidRPr="006157C0">
        <w:rPr>
          <w:lang w:val="et-EE"/>
        </w:rPr>
        <w:t>peab leidma võimaluse neid hoiustada. Pikema taotluse esitamise tähtaja puhul hoiuaeg osal juhtudest ilmselt mõnevõrra pikeneb, kuid siiski ei ole tegemist suure halduskoormuse tõusuga.</w:t>
      </w:r>
    </w:p>
    <w:p w14:paraId="6B69F357" w14:textId="77777777" w:rsidR="004764CE" w:rsidRPr="006157C0" w:rsidRDefault="004764CE" w:rsidP="00AC27A2">
      <w:pPr>
        <w:rPr>
          <w:b/>
          <w:bCs/>
          <w:lang w:val="et-EE"/>
        </w:rPr>
      </w:pPr>
    </w:p>
    <w:p w14:paraId="6272E60B" w14:textId="289BBBA4" w:rsidR="002C0924" w:rsidRPr="006157C0" w:rsidRDefault="009D44FB" w:rsidP="00AC27A2">
      <w:pPr>
        <w:rPr>
          <w:lang w:val="et-EE"/>
        </w:rPr>
      </w:pPr>
      <w:r w:rsidRPr="006157C0">
        <w:rPr>
          <w:b/>
          <w:bCs/>
          <w:lang w:val="et-EE"/>
        </w:rPr>
        <w:t>Eelnõu § 1 punktiga</w:t>
      </w:r>
      <w:r w:rsidRPr="006157C0" w:rsidDel="00FF2ACE">
        <w:rPr>
          <w:b/>
          <w:lang w:val="et-EE"/>
        </w:rPr>
        <w:t xml:space="preserve"> </w:t>
      </w:r>
      <w:r w:rsidR="00FF2ACE">
        <w:rPr>
          <w:b/>
          <w:bCs/>
          <w:lang w:val="et-EE"/>
        </w:rPr>
        <w:t>8</w:t>
      </w:r>
      <w:r w:rsidR="00FF2ACE" w:rsidRPr="006157C0">
        <w:rPr>
          <w:lang w:val="et-EE"/>
        </w:rPr>
        <w:t xml:space="preserve"> </w:t>
      </w:r>
      <w:r w:rsidRPr="006157C0">
        <w:rPr>
          <w:lang w:val="et-EE"/>
        </w:rPr>
        <w:t xml:space="preserve">täiendatakse RelvS-i § 10 lõiget 2 </w:t>
      </w:r>
      <w:r w:rsidR="008E5B25" w:rsidRPr="006157C0">
        <w:rPr>
          <w:lang w:val="et-EE"/>
        </w:rPr>
        <w:t>pärast sõna „objekti“ tekstiosaga</w:t>
      </w:r>
      <w:r w:rsidRPr="006157C0">
        <w:rPr>
          <w:lang w:val="et-EE"/>
        </w:rPr>
        <w:t xml:space="preserve"> „hoiatami</w:t>
      </w:r>
      <w:r w:rsidR="008E5B25" w:rsidRPr="006157C0">
        <w:rPr>
          <w:lang w:val="et-EE"/>
        </w:rPr>
        <w:t>seks,</w:t>
      </w:r>
      <w:r w:rsidRPr="006157C0">
        <w:rPr>
          <w:lang w:val="et-EE"/>
        </w:rPr>
        <w:t>“. Muudatus</w:t>
      </w:r>
      <w:r w:rsidR="00A94233" w:rsidRPr="006157C0">
        <w:rPr>
          <w:lang w:val="et-EE"/>
        </w:rPr>
        <w:t>e eesmärk on suurendada</w:t>
      </w:r>
      <w:r w:rsidRPr="006157C0">
        <w:rPr>
          <w:lang w:val="et-EE"/>
        </w:rPr>
        <w:t xml:space="preserve"> õigusselgus</w:t>
      </w:r>
      <w:r w:rsidR="00A94233" w:rsidRPr="006157C0">
        <w:rPr>
          <w:lang w:val="et-EE"/>
        </w:rPr>
        <w:t>t</w:t>
      </w:r>
      <w:r w:rsidRPr="006157C0">
        <w:rPr>
          <w:lang w:val="et-EE"/>
        </w:rPr>
        <w:t xml:space="preserve"> olukorras, kus relva kasutamise</w:t>
      </w:r>
      <w:r w:rsidR="00A94233" w:rsidRPr="006157C0">
        <w:rPr>
          <w:lang w:val="et-EE"/>
        </w:rPr>
        <w:t xml:space="preserve"> eesmärk</w:t>
      </w:r>
      <w:r w:rsidRPr="006157C0">
        <w:rPr>
          <w:lang w:val="et-EE"/>
        </w:rPr>
        <w:t xml:space="preserve"> ei ole </w:t>
      </w:r>
      <w:r w:rsidR="00A94233" w:rsidRPr="006157C0">
        <w:rPr>
          <w:lang w:val="et-EE"/>
        </w:rPr>
        <w:t>vahetult</w:t>
      </w:r>
      <w:r w:rsidRPr="006157C0">
        <w:rPr>
          <w:lang w:val="et-EE"/>
        </w:rPr>
        <w:t xml:space="preserve"> objekti tabamine või kahjustamine</w:t>
      </w:r>
      <w:r w:rsidR="00A94233" w:rsidRPr="006157C0">
        <w:rPr>
          <w:lang w:val="et-EE"/>
        </w:rPr>
        <w:t>,</w:t>
      </w:r>
      <w:r w:rsidRPr="006157C0">
        <w:rPr>
          <w:lang w:val="et-EE"/>
        </w:rPr>
        <w:t xml:space="preserve"> vaid ohu tõrjumine esmalt hoiatamise </w:t>
      </w:r>
      <w:r w:rsidR="00A94233" w:rsidRPr="006157C0">
        <w:rPr>
          <w:lang w:val="et-EE"/>
        </w:rPr>
        <w:t>kaudu. Praktikas võib tekkida olukordi, kus relva kasutatakse hoiatuslasu tegemiseks – näiteks ohuolukorra peatamiseks või õigusrikkuja hoiatamiseks –, ilma et oleks kavatsust kedagi või midagi tabada.</w:t>
      </w:r>
    </w:p>
    <w:p w14:paraId="1B110F6B" w14:textId="77777777" w:rsidR="004764CE" w:rsidRPr="006157C0" w:rsidRDefault="004764CE" w:rsidP="00AC27A2">
      <w:pPr>
        <w:rPr>
          <w:b/>
          <w:bCs/>
          <w:lang w:val="et-EE"/>
        </w:rPr>
      </w:pPr>
    </w:p>
    <w:p w14:paraId="2796084B" w14:textId="6562D1A2" w:rsidR="002C0924" w:rsidRPr="006157C0" w:rsidRDefault="00B268C3" w:rsidP="00AC27A2">
      <w:pPr>
        <w:rPr>
          <w:lang w:val="et-EE"/>
        </w:rPr>
      </w:pPr>
      <w:r w:rsidRPr="006157C0">
        <w:rPr>
          <w:b/>
          <w:bCs/>
          <w:lang w:val="et-EE"/>
        </w:rPr>
        <w:t>Tulirelva “kasutamine”</w:t>
      </w:r>
      <w:r w:rsidRPr="006157C0">
        <w:rPr>
          <w:lang w:val="et-EE"/>
        </w:rPr>
        <w:t xml:space="preserve"> (RelvS-i või karistusõiguslikus mõttes) hõlmab olukorda, kus relv </w:t>
      </w:r>
      <w:r w:rsidRPr="006157C0">
        <w:rPr>
          <w:b/>
          <w:bCs/>
          <w:lang w:val="et-EE"/>
        </w:rPr>
        <w:t>rakendatakse selle otstarbele vastaval viisil</w:t>
      </w:r>
      <w:r w:rsidRPr="006157C0">
        <w:rPr>
          <w:lang w:val="et-EE"/>
        </w:rPr>
        <w:t>, sõltumata sellest, kas lask tabab sihtmärki.</w:t>
      </w:r>
    </w:p>
    <w:p w14:paraId="1C33D65F" w14:textId="77777777" w:rsidR="004764CE" w:rsidRPr="006157C0" w:rsidRDefault="004764CE" w:rsidP="00AC27A2">
      <w:pPr>
        <w:rPr>
          <w:lang w:val="et-EE"/>
        </w:rPr>
      </w:pPr>
    </w:p>
    <w:p w14:paraId="608C8A67" w14:textId="5C0A8F99" w:rsidR="00B268C3" w:rsidRPr="006157C0" w:rsidRDefault="00B268C3" w:rsidP="00AC27A2">
      <w:pPr>
        <w:rPr>
          <w:lang w:val="et-EE"/>
        </w:rPr>
      </w:pPr>
      <w:r w:rsidRPr="006157C0">
        <w:rPr>
          <w:lang w:val="et-EE"/>
        </w:rPr>
        <w:t>Hoiatuslasu korral:</w:t>
      </w:r>
    </w:p>
    <w:p w14:paraId="0AA681AA" w14:textId="3E1D0697" w:rsidR="00B268C3" w:rsidRPr="006157C0" w:rsidRDefault="00B268C3" w:rsidP="005E5696">
      <w:pPr>
        <w:pStyle w:val="Loendilik"/>
        <w:numPr>
          <w:ilvl w:val="0"/>
          <w:numId w:val="22"/>
        </w:numPr>
        <w:rPr>
          <w:lang w:val="et-EE"/>
        </w:rPr>
      </w:pPr>
      <w:r w:rsidRPr="006157C0">
        <w:rPr>
          <w:lang w:val="et-EE"/>
        </w:rPr>
        <w:t xml:space="preserve">toimub </w:t>
      </w:r>
      <w:r w:rsidR="002C36C0" w:rsidRPr="006157C0">
        <w:rPr>
          <w:b/>
          <w:bCs/>
          <w:lang w:val="et-EE"/>
        </w:rPr>
        <w:t>tegelik</w:t>
      </w:r>
      <w:r w:rsidRPr="006157C0">
        <w:rPr>
          <w:b/>
          <w:bCs/>
          <w:lang w:val="et-EE"/>
        </w:rPr>
        <w:t xml:space="preserve"> laskmine</w:t>
      </w:r>
      <w:r w:rsidRPr="006157C0">
        <w:rPr>
          <w:lang w:val="et-EE"/>
        </w:rPr>
        <w:t xml:space="preserve">, st relv </w:t>
      </w:r>
      <w:r w:rsidR="00B4767D" w:rsidRPr="006157C0">
        <w:rPr>
          <w:lang w:val="et-EE"/>
        </w:rPr>
        <w:t>laetakse</w:t>
      </w:r>
      <w:r w:rsidRPr="006157C0">
        <w:rPr>
          <w:lang w:val="et-EE"/>
        </w:rPr>
        <w:t xml:space="preserve">, </w:t>
      </w:r>
      <w:r w:rsidR="00B4767D" w:rsidRPr="006157C0">
        <w:rPr>
          <w:lang w:val="et-EE"/>
        </w:rPr>
        <w:t xml:space="preserve">vajutatakse </w:t>
      </w:r>
      <w:r w:rsidRPr="006157C0">
        <w:rPr>
          <w:lang w:val="et-EE"/>
        </w:rPr>
        <w:t>päästik</w:t>
      </w:r>
      <w:r w:rsidR="00B4767D" w:rsidRPr="006157C0">
        <w:rPr>
          <w:lang w:val="et-EE"/>
        </w:rPr>
        <w:t>ut</w:t>
      </w:r>
      <w:r w:rsidRPr="006157C0" w:rsidDel="00B4767D">
        <w:rPr>
          <w:lang w:val="et-EE"/>
        </w:rPr>
        <w:t xml:space="preserve"> </w:t>
      </w:r>
      <w:r w:rsidR="00B4767D" w:rsidRPr="006157C0">
        <w:rPr>
          <w:lang w:val="et-EE"/>
        </w:rPr>
        <w:t xml:space="preserve">ning </w:t>
      </w:r>
      <w:r w:rsidRPr="006157C0">
        <w:rPr>
          <w:lang w:val="et-EE"/>
        </w:rPr>
        <w:t>lendkeha väljub padrunipesast</w:t>
      </w:r>
      <w:r w:rsidR="003621A5" w:rsidRPr="006157C0">
        <w:rPr>
          <w:lang w:val="et-EE"/>
        </w:rPr>
        <w:t>,</w:t>
      </w:r>
      <w:r w:rsidRPr="006157C0">
        <w:rPr>
          <w:lang w:val="et-EE"/>
        </w:rPr>
        <w:t xml:space="preserve"> </w:t>
      </w:r>
      <w:r w:rsidR="00B4767D" w:rsidRPr="006157C0">
        <w:rPr>
          <w:lang w:val="et-EE"/>
        </w:rPr>
        <w:t>kuid eesmärk ei ole kedagi ega midagi tabada</w:t>
      </w:r>
      <w:r w:rsidRPr="006157C0">
        <w:rPr>
          <w:lang w:val="et-EE"/>
        </w:rPr>
        <w:t>;</w:t>
      </w:r>
    </w:p>
    <w:p w14:paraId="30C90DFB" w14:textId="77777777" w:rsidR="00B268C3" w:rsidRPr="006157C0" w:rsidRDefault="00B268C3" w:rsidP="005E5696">
      <w:pPr>
        <w:pStyle w:val="Loendilik"/>
        <w:numPr>
          <w:ilvl w:val="0"/>
          <w:numId w:val="22"/>
        </w:numPr>
        <w:rPr>
          <w:lang w:val="et-EE"/>
        </w:rPr>
      </w:pPr>
      <w:r w:rsidRPr="006157C0">
        <w:rPr>
          <w:lang w:val="et-EE"/>
        </w:rPr>
        <w:t xml:space="preserve">see on </w:t>
      </w:r>
      <w:r w:rsidRPr="006157C0">
        <w:rPr>
          <w:b/>
          <w:bCs/>
          <w:lang w:val="et-EE"/>
        </w:rPr>
        <w:t>aktiivne tegevus</w:t>
      </w:r>
      <w:r w:rsidRPr="006157C0">
        <w:rPr>
          <w:lang w:val="et-EE"/>
        </w:rPr>
        <w:t xml:space="preserve">, mis võib </w:t>
      </w:r>
      <w:r w:rsidRPr="006157C0">
        <w:rPr>
          <w:b/>
          <w:bCs/>
          <w:lang w:val="et-EE"/>
        </w:rPr>
        <w:t>potentsiaalselt põhjustada kahju</w:t>
      </w:r>
      <w:r w:rsidRPr="006157C0">
        <w:rPr>
          <w:lang w:val="et-EE"/>
        </w:rPr>
        <w:t>, kui lasu suund või keskkond on valesti hinnatud;</w:t>
      </w:r>
    </w:p>
    <w:p w14:paraId="2C2A2B01" w14:textId="77777777" w:rsidR="00B268C3" w:rsidRPr="006157C0" w:rsidRDefault="00B268C3" w:rsidP="005E5696">
      <w:pPr>
        <w:pStyle w:val="Loendilik"/>
        <w:numPr>
          <w:ilvl w:val="0"/>
          <w:numId w:val="22"/>
        </w:numPr>
        <w:rPr>
          <w:lang w:val="et-EE"/>
        </w:rPr>
      </w:pPr>
      <w:r w:rsidRPr="006157C0">
        <w:rPr>
          <w:lang w:val="et-EE"/>
        </w:rPr>
        <w:t xml:space="preserve">toimingut ei saa käsitada pelgalt ähvardusena või näitamisena (nt relva tõstmine või padruni laadimine), sest </w:t>
      </w:r>
      <w:r w:rsidRPr="006157C0">
        <w:rPr>
          <w:b/>
          <w:bCs/>
          <w:lang w:val="et-EE"/>
        </w:rPr>
        <w:t>lask ise on juba füüsiline jõukasutus</w:t>
      </w:r>
      <w:r w:rsidRPr="006157C0">
        <w:rPr>
          <w:lang w:val="et-EE"/>
        </w:rPr>
        <w:t>.</w:t>
      </w:r>
    </w:p>
    <w:p w14:paraId="6E6A6B72" w14:textId="77777777" w:rsidR="00FE490D" w:rsidRPr="006157C0" w:rsidRDefault="00FE490D" w:rsidP="00AC27A2">
      <w:pPr>
        <w:rPr>
          <w:lang w:val="et-EE"/>
        </w:rPr>
      </w:pPr>
    </w:p>
    <w:p w14:paraId="3BB78670" w14:textId="55C47FDF" w:rsidR="0001192E" w:rsidRPr="006157C0" w:rsidRDefault="00B268C3" w:rsidP="00AC27A2">
      <w:pPr>
        <w:rPr>
          <w:lang w:val="et-EE"/>
        </w:rPr>
      </w:pPr>
      <w:r w:rsidRPr="006157C0">
        <w:rPr>
          <w:lang w:val="et-EE"/>
        </w:rPr>
        <w:t>Seetõttu on hoiatu</w:t>
      </w:r>
      <w:r w:rsidR="00964062" w:rsidRPr="006157C0">
        <w:rPr>
          <w:lang w:val="et-EE"/>
        </w:rPr>
        <w:t>s</w:t>
      </w:r>
      <w:r w:rsidRPr="006157C0">
        <w:rPr>
          <w:lang w:val="et-EE"/>
        </w:rPr>
        <w:t xml:space="preserve">lasu </w:t>
      </w:r>
      <w:r w:rsidR="00FF3DD3" w:rsidRPr="006157C0">
        <w:rPr>
          <w:lang w:val="et-EE"/>
        </w:rPr>
        <w:t xml:space="preserve">sooritamine </w:t>
      </w:r>
      <w:r w:rsidRPr="006157C0">
        <w:rPr>
          <w:lang w:val="et-EE"/>
        </w:rPr>
        <w:t xml:space="preserve">olemuslikult </w:t>
      </w:r>
      <w:r w:rsidRPr="006157C0">
        <w:rPr>
          <w:b/>
          <w:bCs/>
          <w:lang w:val="et-EE"/>
        </w:rPr>
        <w:t>tulirelva kasutamine</w:t>
      </w:r>
      <w:r w:rsidRPr="006157C0">
        <w:rPr>
          <w:lang w:val="et-EE"/>
        </w:rPr>
        <w:t xml:space="preserve"> – </w:t>
      </w:r>
      <w:r w:rsidR="008F7148" w:rsidRPr="006157C0">
        <w:rPr>
          <w:lang w:val="et-EE"/>
        </w:rPr>
        <w:t xml:space="preserve">mitte objekti tabamiseks või kahjustamiseks, vaid hoiatamiseks ja ohu tõrjumiseks. </w:t>
      </w:r>
      <w:r w:rsidR="0001192E" w:rsidRPr="006157C0">
        <w:rPr>
          <w:lang w:val="et-EE"/>
        </w:rPr>
        <w:t xml:space="preserve">Hoiatuslasu tegemine peab alluma </w:t>
      </w:r>
      <w:r w:rsidR="0001192E" w:rsidRPr="006157C0">
        <w:rPr>
          <w:b/>
          <w:bCs/>
          <w:lang w:val="et-EE"/>
        </w:rPr>
        <w:t>samasugustele materiaalsetele ja formaalsetele eeldustele</w:t>
      </w:r>
      <w:r w:rsidR="0001192E" w:rsidRPr="006157C0">
        <w:rPr>
          <w:lang w:val="et-EE"/>
        </w:rPr>
        <w:t xml:space="preserve"> nagu muu relva kasutamine:</w:t>
      </w:r>
    </w:p>
    <w:p w14:paraId="0AAD5361" w14:textId="4A575501" w:rsidR="0001192E" w:rsidRPr="006157C0" w:rsidRDefault="0001192E" w:rsidP="6F8BABFB">
      <w:pPr>
        <w:pStyle w:val="Loendilik"/>
        <w:numPr>
          <w:ilvl w:val="0"/>
          <w:numId w:val="23"/>
        </w:numPr>
      </w:pPr>
      <w:r w:rsidRPr="6F8BABFB">
        <w:t xml:space="preserve">peab olema </w:t>
      </w:r>
      <w:r w:rsidRPr="6F8BABFB">
        <w:rPr>
          <w:b/>
          <w:bCs/>
        </w:rPr>
        <w:t>õigustatud eesmärk</w:t>
      </w:r>
      <w:r w:rsidRPr="6F8BABFB">
        <w:t xml:space="preserve"> (nt </w:t>
      </w:r>
      <w:r w:rsidR="003F511E" w:rsidRPr="6F8BABFB">
        <w:t>hädakaitse, hädaseisund</w:t>
      </w:r>
      <w:proofErr w:type="gramStart"/>
      <w:r w:rsidRPr="6F8BABFB">
        <w:t>);</w:t>
      </w:r>
      <w:proofErr w:type="gramEnd"/>
    </w:p>
    <w:p w14:paraId="366457CD" w14:textId="77777777" w:rsidR="0001192E" w:rsidRPr="006157C0" w:rsidRDefault="0001192E" w:rsidP="005E5696">
      <w:pPr>
        <w:pStyle w:val="Loendilik"/>
        <w:numPr>
          <w:ilvl w:val="0"/>
          <w:numId w:val="23"/>
        </w:numPr>
        <w:rPr>
          <w:lang w:val="et-EE"/>
        </w:rPr>
      </w:pPr>
      <w:r w:rsidRPr="006157C0">
        <w:rPr>
          <w:lang w:val="et-EE"/>
        </w:rPr>
        <w:t xml:space="preserve">peab järgima </w:t>
      </w:r>
      <w:r w:rsidRPr="006157C0">
        <w:rPr>
          <w:b/>
          <w:bCs/>
          <w:lang w:val="et-EE"/>
        </w:rPr>
        <w:t>proportsionaalsuse ja vältimatuse põhimõtteid</w:t>
      </w:r>
      <w:r w:rsidRPr="006157C0">
        <w:rPr>
          <w:lang w:val="et-EE"/>
        </w:rPr>
        <w:t>;</w:t>
      </w:r>
    </w:p>
    <w:p w14:paraId="3FF484FB" w14:textId="50FDBF3C" w:rsidR="002C0924" w:rsidRPr="006157C0" w:rsidRDefault="0001192E" w:rsidP="005E5696">
      <w:pPr>
        <w:pStyle w:val="Loendilik"/>
        <w:numPr>
          <w:ilvl w:val="0"/>
          <w:numId w:val="23"/>
        </w:numPr>
        <w:rPr>
          <w:lang w:val="et-EE"/>
        </w:rPr>
      </w:pPr>
      <w:r w:rsidRPr="006157C0">
        <w:rPr>
          <w:lang w:val="et-EE"/>
        </w:rPr>
        <w:t xml:space="preserve">isik kannab </w:t>
      </w:r>
      <w:r w:rsidRPr="006157C0">
        <w:rPr>
          <w:b/>
          <w:lang w:val="et-EE"/>
        </w:rPr>
        <w:t>vastutust</w:t>
      </w:r>
      <w:r w:rsidRPr="006157C0">
        <w:rPr>
          <w:lang w:val="et-EE"/>
        </w:rPr>
        <w:t xml:space="preserve"> hooletu või ohtliku relvakasutuse korral.</w:t>
      </w:r>
    </w:p>
    <w:p w14:paraId="4023CFB7" w14:textId="77777777" w:rsidR="004764CE" w:rsidRPr="006157C0" w:rsidRDefault="004764CE" w:rsidP="00AC27A2">
      <w:pPr>
        <w:rPr>
          <w:lang w:val="et-EE"/>
        </w:rPr>
      </w:pPr>
    </w:p>
    <w:p w14:paraId="29D280E8" w14:textId="35B0F6AA" w:rsidR="002C0924" w:rsidRPr="006157C0" w:rsidRDefault="003F511E" w:rsidP="00AC27A2">
      <w:pPr>
        <w:rPr>
          <w:lang w:val="et-EE"/>
        </w:rPr>
      </w:pPr>
      <w:r w:rsidRPr="006157C0">
        <w:rPr>
          <w:lang w:val="et-EE"/>
        </w:rPr>
        <w:t>Hädakaitse</w:t>
      </w:r>
      <w:r w:rsidRPr="006157C0">
        <w:rPr>
          <w:rStyle w:val="Allmrkuseviide"/>
          <w:rFonts w:eastAsia="Times New Roman"/>
          <w:szCs w:val="24"/>
          <w:lang w:val="et-EE"/>
        </w:rPr>
        <w:footnoteReference w:id="20"/>
      </w:r>
      <w:r w:rsidRPr="006157C0">
        <w:rPr>
          <w:lang w:val="et-EE"/>
        </w:rPr>
        <w:t xml:space="preserve"> või hädaseisund</w:t>
      </w:r>
      <w:r w:rsidRPr="006157C0">
        <w:rPr>
          <w:rStyle w:val="Allmrkuseviide"/>
          <w:rFonts w:eastAsia="Times New Roman"/>
          <w:szCs w:val="24"/>
          <w:lang w:val="et-EE"/>
        </w:rPr>
        <w:footnoteReference w:id="21"/>
      </w:r>
      <w:r w:rsidRPr="006157C0">
        <w:rPr>
          <w:lang w:val="et-EE"/>
        </w:rPr>
        <w:t xml:space="preserve"> võivad õigustada hoiatuslasu tegemist, kui see on proportsionaalne ja vältimatu ohu tõrjumise viis.</w:t>
      </w:r>
    </w:p>
    <w:p w14:paraId="003DC97B" w14:textId="77777777" w:rsidR="004764CE" w:rsidRPr="006157C0" w:rsidRDefault="004764CE" w:rsidP="00AC27A2">
      <w:pPr>
        <w:rPr>
          <w:lang w:val="et-EE"/>
        </w:rPr>
      </w:pPr>
    </w:p>
    <w:p w14:paraId="4DA6063B" w14:textId="0150D331" w:rsidR="002C0924" w:rsidRPr="006157C0" w:rsidRDefault="008F7148" w:rsidP="00AC27A2">
      <w:pPr>
        <w:rPr>
          <w:lang w:val="et-EE"/>
        </w:rPr>
      </w:pPr>
      <w:r w:rsidRPr="006157C0">
        <w:rPr>
          <w:lang w:val="et-EE"/>
        </w:rPr>
        <w:t xml:space="preserve">Hoiatuslasu olemuslik käsitamine relva kasutamisena tagab, et sellisele tegevusele kehtivad samad ohutus- ja vastutusstandardid nagu muul relva kasutamisel. See välistab tõlgendusliku ebaselguse ning tagab, et relva kasutamisele laienevad kõik </w:t>
      </w:r>
      <w:r w:rsidR="008C73B5">
        <w:rPr>
          <w:lang w:val="et-EE"/>
        </w:rPr>
        <w:t>RelvS-s</w:t>
      </w:r>
      <w:r w:rsidR="008C73B5" w:rsidRPr="00B4767D">
        <w:rPr>
          <w:lang w:val="et-EE"/>
        </w:rPr>
        <w:t xml:space="preserve"> </w:t>
      </w:r>
      <w:r w:rsidRPr="006157C0">
        <w:rPr>
          <w:lang w:val="et-EE"/>
        </w:rPr>
        <w:t>sätestatud nõuded ja piirangud</w:t>
      </w:r>
      <w:r w:rsidR="00C02B4C" w:rsidRPr="006157C0">
        <w:rPr>
          <w:lang w:val="et-EE"/>
        </w:rPr>
        <w:t>.</w:t>
      </w:r>
    </w:p>
    <w:p w14:paraId="0679E5F9" w14:textId="77777777" w:rsidR="004764CE" w:rsidRPr="006157C0" w:rsidRDefault="004764CE" w:rsidP="00AC27A2">
      <w:pPr>
        <w:rPr>
          <w:lang w:val="et-EE"/>
        </w:rPr>
      </w:pPr>
    </w:p>
    <w:p w14:paraId="63F6D95D" w14:textId="349FD197" w:rsidR="002C0924" w:rsidRPr="006157C0" w:rsidRDefault="00E77FA2" w:rsidP="00AC27A2">
      <w:pPr>
        <w:rPr>
          <w:lang w:val="et-EE"/>
        </w:rPr>
      </w:pPr>
      <w:r w:rsidRPr="006157C0">
        <w:rPr>
          <w:lang w:val="et-EE"/>
        </w:rPr>
        <w:t xml:space="preserve">Eeltoodu alusel on põhjendatud lisada RelvS-i § 10 lõikesse 2 selgesõnaline viide, et relva võib kasutada ka </w:t>
      </w:r>
      <w:r w:rsidRPr="006157C0">
        <w:rPr>
          <w:b/>
          <w:bCs/>
          <w:lang w:val="et-EE"/>
        </w:rPr>
        <w:t>hoiatamiseks</w:t>
      </w:r>
      <w:r w:rsidRPr="006157C0">
        <w:rPr>
          <w:lang w:val="et-EE"/>
        </w:rPr>
        <w:t xml:space="preserve">. Selline täpsustus ei laienda relva kasutamise materiaalõiguslikke aluseid, vaid loob õigusselguse olukordades, kus relva kasutatakse ohu tõrjumiseks hoiatuse teel, ilma kavatsuseta kedagi või midagi tabada. Muudatus tagab, et hoiatuslasu tegemine on </w:t>
      </w:r>
      <w:r w:rsidRPr="006157C0">
        <w:rPr>
          <w:lang w:val="et-EE"/>
        </w:rPr>
        <w:lastRenderedPageBreak/>
        <w:t>reguleeritud ja hinnatav samadel alustel kui muu relva kasutamine, järgides proportsionaalsuse ja vältimatuse põhimõtteid ning tagades avaliku turvalisuse.</w:t>
      </w:r>
    </w:p>
    <w:p w14:paraId="36B59F35" w14:textId="77777777" w:rsidR="004764CE" w:rsidRPr="006157C0" w:rsidDel="00CA1FB2" w:rsidRDefault="004764CE" w:rsidP="00AC27A2">
      <w:pPr>
        <w:rPr>
          <w:lang w:val="et-EE"/>
        </w:rPr>
      </w:pPr>
    </w:p>
    <w:p w14:paraId="47E4DDC7" w14:textId="7D6BE037" w:rsidR="002C0924" w:rsidRPr="006157C0" w:rsidRDefault="00B45875" w:rsidP="00AC27A2">
      <w:pPr>
        <w:rPr>
          <w:lang w:val="et-EE"/>
        </w:rPr>
      </w:pPr>
      <w:r w:rsidRPr="006157C0">
        <w:rPr>
          <w:b/>
          <w:bCs/>
          <w:lang w:val="et-EE"/>
        </w:rPr>
        <w:t>Eelnõu § 1 punkti</w:t>
      </w:r>
      <w:r w:rsidR="007A5A6E" w:rsidRPr="006157C0">
        <w:rPr>
          <w:b/>
          <w:bCs/>
          <w:lang w:val="et-EE"/>
        </w:rPr>
        <w:t xml:space="preserve">dega </w:t>
      </w:r>
      <w:r w:rsidR="000346B3">
        <w:rPr>
          <w:b/>
          <w:bCs/>
          <w:lang w:val="et-EE"/>
        </w:rPr>
        <w:t>9</w:t>
      </w:r>
      <w:r w:rsidR="000346B3" w:rsidRPr="006157C0">
        <w:rPr>
          <w:b/>
          <w:bCs/>
          <w:lang w:val="et-EE"/>
        </w:rPr>
        <w:t>–</w:t>
      </w:r>
      <w:r w:rsidR="000346B3">
        <w:rPr>
          <w:b/>
          <w:bCs/>
          <w:lang w:val="et-EE"/>
        </w:rPr>
        <w:t>12</w:t>
      </w:r>
      <w:r w:rsidR="0089646D" w:rsidRPr="006157C0">
        <w:rPr>
          <w:lang w:val="et-EE"/>
        </w:rPr>
        <w:t xml:space="preserve"> </w:t>
      </w:r>
      <w:r w:rsidR="007A5A6E" w:rsidRPr="006157C0">
        <w:rPr>
          <w:lang w:val="et-EE"/>
        </w:rPr>
        <w:t>muudetakse ja täiendatakse RelvS-i § 17, milles on toodud laskemoon ja selle liigitus.</w:t>
      </w:r>
    </w:p>
    <w:p w14:paraId="48489432" w14:textId="77777777" w:rsidR="004764CE" w:rsidRPr="006157C0" w:rsidRDefault="004764CE" w:rsidP="00AC27A2">
      <w:pPr>
        <w:rPr>
          <w:lang w:val="et-EE"/>
        </w:rPr>
      </w:pPr>
    </w:p>
    <w:p w14:paraId="1D8F472B" w14:textId="77777777" w:rsidR="00B04CD2" w:rsidRPr="006157C0" w:rsidRDefault="00E97C70" w:rsidP="00AC27A2">
      <w:pPr>
        <w:rPr>
          <w:lang w:val="et-EE"/>
        </w:rPr>
      </w:pPr>
      <w:r w:rsidRPr="006157C0">
        <w:rPr>
          <w:lang w:val="et-EE"/>
        </w:rPr>
        <w:t xml:space="preserve">Kehtiva </w:t>
      </w:r>
      <w:r w:rsidR="009636B7" w:rsidRPr="006157C0">
        <w:rPr>
          <w:lang w:val="et-EE"/>
        </w:rPr>
        <w:t>RelvS-i § 17 lõike 1 kohaselt on laskemoon padrun, mis koosneb padrunikomponentidest (nt kuul, sütik, püssirohi ja padrunikest).</w:t>
      </w:r>
      <w:r w:rsidR="009E289D" w:rsidRPr="006157C0">
        <w:rPr>
          <w:lang w:val="et-EE"/>
        </w:rPr>
        <w:t xml:space="preserve"> </w:t>
      </w:r>
      <w:r w:rsidR="00383D5C" w:rsidRPr="006157C0">
        <w:rPr>
          <w:lang w:val="et-EE"/>
        </w:rPr>
        <w:t xml:space="preserve">Selline sõnastus eeldab, et laskemoona mõiste hõlmab ainult terviklikku padrunit kui ühtset tervikut, jättes õiguslikult ebaselgeks laskemoona üksikosade (komponentide) käsitluse. </w:t>
      </w:r>
    </w:p>
    <w:p w14:paraId="6BD35476" w14:textId="77777777" w:rsidR="00B04CD2" w:rsidRPr="006157C0" w:rsidRDefault="00B04CD2" w:rsidP="00AC27A2">
      <w:pPr>
        <w:rPr>
          <w:lang w:val="et-EE"/>
        </w:rPr>
      </w:pPr>
    </w:p>
    <w:p w14:paraId="198FD459" w14:textId="3F66B575" w:rsidR="002C0924" w:rsidRPr="006157C0" w:rsidRDefault="009E289D" w:rsidP="00AC27A2">
      <w:pPr>
        <w:rPr>
          <w:lang w:val="et-EE"/>
        </w:rPr>
      </w:pPr>
      <w:r w:rsidRPr="006157C0">
        <w:rPr>
          <w:b/>
          <w:lang w:val="et-EE"/>
        </w:rPr>
        <w:t>Eelnõu</w:t>
      </w:r>
      <w:r w:rsidR="00260EBC" w:rsidRPr="006157C0">
        <w:rPr>
          <w:b/>
          <w:lang w:val="et-EE"/>
        </w:rPr>
        <w:t xml:space="preserve"> § 1 punkti</w:t>
      </w:r>
      <w:r w:rsidR="00260EBC" w:rsidRPr="006157C0" w:rsidDel="001D7D8B">
        <w:rPr>
          <w:b/>
          <w:lang w:val="et-EE"/>
        </w:rPr>
        <w:t xml:space="preserve"> </w:t>
      </w:r>
      <w:r w:rsidR="001D7D8B">
        <w:rPr>
          <w:b/>
          <w:lang w:val="et-EE"/>
        </w:rPr>
        <w:t>9</w:t>
      </w:r>
      <w:r w:rsidR="001D7D8B" w:rsidRPr="006157C0">
        <w:rPr>
          <w:lang w:val="et-EE"/>
        </w:rPr>
        <w:t xml:space="preserve"> </w:t>
      </w:r>
      <w:r w:rsidRPr="006157C0">
        <w:rPr>
          <w:lang w:val="et-EE"/>
        </w:rPr>
        <w:t xml:space="preserve">kohase muudatuse järgi on laskemoon </w:t>
      </w:r>
      <w:r w:rsidRPr="006157C0">
        <w:rPr>
          <w:b/>
          <w:lang w:val="et-EE"/>
        </w:rPr>
        <w:t>terviklik padrun või selle osa</w:t>
      </w:r>
      <w:r w:rsidRPr="006157C0">
        <w:rPr>
          <w:lang w:val="et-EE"/>
        </w:rPr>
        <w:t>. Muudatuse eesmärk on eelkõige õigusliku selguse ja täpsuse suurendamine.</w:t>
      </w:r>
      <w:r w:rsidR="00B04CD2" w:rsidRPr="006157C0">
        <w:rPr>
          <w:lang w:val="et-EE"/>
        </w:rPr>
        <w:t xml:space="preserve"> </w:t>
      </w:r>
      <w:r w:rsidR="00F43A90" w:rsidRPr="006157C0">
        <w:rPr>
          <w:lang w:val="et-EE"/>
        </w:rPr>
        <w:t xml:space="preserve">Muudatus kõrvaldab senise kitsendava tõlgenduse, mille järgi laskemoonana käsitatakse vaid terviklikku padrunit. Praktikas on oluline, et ka </w:t>
      </w:r>
      <w:r w:rsidR="00F43A90" w:rsidRPr="006157C0">
        <w:rPr>
          <w:b/>
          <w:bCs/>
          <w:lang w:val="et-EE"/>
        </w:rPr>
        <w:t>laskemoona komponendid</w:t>
      </w:r>
      <w:r w:rsidR="00F43A90" w:rsidRPr="006157C0">
        <w:rPr>
          <w:lang w:val="et-EE"/>
        </w:rPr>
        <w:t xml:space="preserve"> — näiteks sütikud või püssirohi — oleksid hõlmatud laskemoona mõistega, kuna need võivad eraldi omandamisel või hoidmisel kujutada endast </w:t>
      </w:r>
      <w:r w:rsidR="00E97C70" w:rsidRPr="006157C0">
        <w:rPr>
          <w:lang w:val="et-EE"/>
        </w:rPr>
        <w:t xml:space="preserve">sarnast </w:t>
      </w:r>
      <w:r w:rsidR="00F43A90" w:rsidRPr="006157C0">
        <w:rPr>
          <w:lang w:val="et-EE"/>
        </w:rPr>
        <w:t>ohtu, mis terviklik padrun. Sõnastus „padrun või selle osa“ võimaldab õigusselgelt reguleerida ka komponentide käitlemist ja neile kehtivaid piiranguid.</w:t>
      </w:r>
    </w:p>
    <w:p w14:paraId="2C8DEFF2" w14:textId="77777777" w:rsidR="004764CE" w:rsidRPr="006157C0" w:rsidRDefault="004764CE" w:rsidP="00AC27A2">
      <w:pPr>
        <w:rPr>
          <w:lang w:val="et-EE"/>
        </w:rPr>
      </w:pPr>
    </w:p>
    <w:p w14:paraId="147CD05D" w14:textId="2DA6BA20" w:rsidR="00D769B3" w:rsidRPr="006157C0" w:rsidRDefault="00F43A90" w:rsidP="00AC27A2">
      <w:pPr>
        <w:rPr>
          <w:lang w:val="et-EE"/>
        </w:rPr>
      </w:pPr>
      <w:r w:rsidRPr="006157C0">
        <w:rPr>
          <w:lang w:val="et-EE"/>
        </w:rPr>
        <w:t xml:space="preserve">Tulirelvadirektiivi artikli 1 punktis 4 on laskemoona mõiste määratletud järgmiselt: </w:t>
      </w:r>
      <w:r w:rsidRPr="006157C0">
        <w:rPr>
          <w:i/>
          <w:iCs/>
          <w:lang w:val="et-EE"/>
        </w:rPr>
        <w:t xml:space="preserve">„laskemoon tähendab terviklikku padrunit või selle komponente, sealhulgas sütikut, püssirohtu, kuule või haavleid, mida kasutatakse tulirelvas.“ </w:t>
      </w:r>
      <w:r w:rsidR="00AC27A2" w:rsidRPr="006157C0">
        <w:rPr>
          <w:lang w:val="et-EE" w:eastAsia="et-EE"/>
        </w:rPr>
        <w:t>Direktiivi eesmärk on tagada, et laskemoona osade ring oleks üheselt määratletud, kuna nende ebaseaduslik omandamine või ühendamine võib võimaldada laskemoona ebaseaduslikku tootmist.</w:t>
      </w:r>
      <w:r w:rsidR="00AC27A2" w:rsidRPr="006157C0">
        <w:rPr>
          <w:lang w:val="et-EE"/>
        </w:rPr>
        <w:t xml:space="preserve"> </w:t>
      </w:r>
      <w:r w:rsidRPr="006157C0">
        <w:rPr>
          <w:lang w:val="et-EE"/>
        </w:rPr>
        <w:t xml:space="preserve">Seega nõuab direktiiv, et ka laskemoona komponendid oleksid hõlmatud laskemoona õigusliku määratlusega. Eelnõukohane muudatus viib Eesti õiguse </w:t>
      </w:r>
      <w:r w:rsidR="003621A5" w:rsidRPr="006157C0">
        <w:rPr>
          <w:lang w:val="et-EE"/>
        </w:rPr>
        <w:t>tulirelva</w:t>
      </w:r>
      <w:r w:rsidRPr="006157C0">
        <w:rPr>
          <w:lang w:val="et-EE"/>
        </w:rPr>
        <w:t>direktiiviga täielikku vastavusse, vältides olukorda, kus direktiiviga reguleeritud laskemoona osi ei käsitleta siseriiklikus õiguses piisavalt.</w:t>
      </w:r>
    </w:p>
    <w:p w14:paraId="4F324347" w14:textId="77777777" w:rsidR="004764CE" w:rsidRPr="006157C0" w:rsidRDefault="004764CE" w:rsidP="00AC27A2">
      <w:pPr>
        <w:rPr>
          <w:lang w:val="et-EE"/>
        </w:rPr>
      </w:pPr>
    </w:p>
    <w:p w14:paraId="2555AD24" w14:textId="6087A783" w:rsidR="002C0924" w:rsidRPr="006157C0" w:rsidRDefault="00F43A90" w:rsidP="00AC27A2">
      <w:pPr>
        <w:rPr>
          <w:lang w:val="et-EE"/>
        </w:rPr>
      </w:pPr>
      <w:r w:rsidRPr="006157C0">
        <w:rPr>
          <w:lang w:val="et-EE"/>
        </w:rPr>
        <w:t>Kehtiva sõnastuse järgi on järelevalvepraktikas esinenud olukordi, kus vaidluse alla on sattunud, kas laskemoona komponendi (nt ainult padrunikesta või püssirohu) omamine on käsitatav laskemoona käitlemisena RelvS-i tähenduses. Täiendatud sõnastus välistab sellised tõlgendusprobleemid, tagades ühtlase ja selge lähenemise õiguskaitse- ja järelevalveasutustele.</w:t>
      </w:r>
    </w:p>
    <w:p w14:paraId="37DE5A93" w14:textId="77777777" w:rsidR="004764CE" w:rsidRPr="006157C0" w:rsidRDefault="004764CE" w:rsidP="00AC27A2">
      <w:pPr>
        <w:rPr>
          <w:lang w:val="et-EE"/>
        </w:rPr>
      </w:pPr>
    </w:p>
    <w:p w14:paraId="38B108DA" w14:textId="18A61E1F" w:rsidR="002C0924" w:rsidRPr="006157C0" w:rsidRDefault="00F43A90" w:rsidP="00AC27A2">
      <w:pPr>
        <w:rPr>
          <w:lang w:val="et-EE"/>
        </w:rPr>
      </w:pPr>
      <w:r w:rsidRPr="006157C0">
        <w:rPr>
          <w:lang w:val="et-EE"/>
        </w:rPr>
        <w:t>Laskemoona osade käsitlemine laskemoonana võimaldab politsei- ja tolliasutustel paremini jälgida ohtlike komponentide käivet ning tuvastada ebaseaduslikku laskemoona kokkupanekut või omamist. Eriti oluline on see piiriüleste kontrollide ja internetikaubanduse kontekstis, kus sageli liigutatakse just laskemoona osi eraldi, mitte terviklikke padruneid.</w:t>
      </w:r>
    </w:p>
    <w:p w14:paraId="4CC01E07" w14:textId="77777777" w:rsidR="004764CE" w:rsidRPr="006157C0" w:rsidRDefault="004764CE" w:rsidP="00AC27A2">
      <w:pPr>
        <w:rPr>
          <w:b/>
          <w:lang w:val="et-EE"/>
        </w:rPr>
      </w:pPr>
    </w:p>
    <w:p w14:paraId="1BCBFBB0" w14:textId="09D196DB" w:rsidR="00B04CD2" w:rsidRPr="006157C0" w:rsidRDefault="0011139C" w:rsidP="00B04CD2">
      <w:pPr>
        <w:rPr>
          <w:lang w:val="et-EE"/>
        </w:rPr>
      </w:pPr>
      <w:r w:rsidRPr="006157C0">
        <w:rPr>
          <w:b/>
          <w:bCs/>
          <w:lang w:val="et-EE"/>
        </w:rPr>
        <w:t>Eelnõu § 1 punktis</w:t>
      </w:r>
      <w:r w:rsidR="003942FC" w:rsidRPr="006157C0" w:rsidDel="001D7D8B">
        <w:rPr>
          <w:b/>
          <w:lang w:val="et-EE"/>
        </w:rPr>
        <w:t xml:space="preserve"> </w:t>
      </w:r>
      <w:r w:rsidR="001D7D8B">
        <w:rPr>
          <w:b/>
          <w:bCs/>
          <w:lang w:val="et-EE"/>
        </w:rPr>
        <w:t>10</w:t>
      </w:r>
      <w:r w:rsidR="001D7D8B" w:rsidRPr="006157C0">
        <w:rPr>
          <w:lang w:val="et-EE"/>
        </w:rPr>
        <w:t xml:space="preserve"> </w:t>
      </w:r>
      <w:r w:rsidRPr="006157C0">
        <w:rPr>
          <w:lang w:val="et-EE"/>
        </w:rPr>
        <w:t>esitatud muudatusettepanekuga</w:t>
      </w:r>
      <w:r w:rsidR="0088607E" w:rsidRPr="006157C0">
        <w:rPr>
          <w:lang w:val="et-EE"/>
        </w:rPr>
        <w:t xml:space="preserve"> l</w:t>
      </w:r>
      <w:r w:rsidR="009636B7" w:rsidRPr="006157C0">
        <w:rPr>
          <w:lang w:val="et-EE"/>
        </w:rPr>
        <w:t xml:space="preserve">isatakse </w:t>
      </w:r>
      <w:r w:rsidR="0088607E" w:rsidRPr="006157C0">
        <w:rPr>
          <w:lang w:val="et-EE"/>
        </w:rPr>
        <w:t>RelvS-i §-sse 17</w:t>
      </w:r>
      <w:r w:rsidR="009636B7" w:rsidRPr="006157C0">
        <w:rPr>
          <w:lang w:val="et-EE"/>
        </w:rPr>
        <w:t xml:space="preserve"> uus lõige 1</w:t>
      </w:r>
      <w:r w:rsidR="009636B7" w:rsidRPr="006157C0">
        <w:rPr>
          <w:vertAlign w:val="superscript"/>
          <w:lang w:val="et-EE"/>
        </w:rPr>
        <w:t>1</w:t>
      </w:r>
      <w:r w:rsidR="009636B7" w:rsidRPr="006157C0">
        <w:rPr>
          <w:lang w:val="et-EE"/>
        </w:rPr>
        <w:t xml:space="preserve">, milles </w:t>
      </w:r>
      <w:r w:rsidR="009636B7" w:rsidRPr="006157C0">
        <w:rPr>
          <w:b/>
          <w:lang w:val="et-EE"/>
        </w:rPr>
        <w:t>määratletakse laskemoona osad</w:t>
      </w:r>
      <w:r w:rsidR="009636B7" w:rsidRPr="006157C0">
        <w:rPr>
          <w:lang w:val="et-EE"/>
        </w:rPr>
        <w:t>: püssirohi või muu paiskelaeng, sütik, kuul, haavel või muu lendkeha</w:t>
      </w:r>
      <w:r w:rsidR="00E97C70" w:rsidRPr="006157C0">
        <w:rPr>
          <w:lang w:val="et-EE"/>
        </w:rPr>
        <w:t xml:space="preserve"> või</w:t>
      </w:r>
      <w:r w:rsidR="009636B7" w:rsidRPr="006157C0">
        <w:rPr>
          <w:lang w:val="et-EE"/>
        </w:rPr>
        <w:t xml:space="preserve"> </w:t>
      </w:r>
      <w:r w:rsidR="003942FC" w:rsidRPr="006157C0">
        <w:rPr>
          <w:b/>
          <w:bCs/>
          <w:lang w:val="et-EE"/>
        </w:rPr>
        <w:t>pihtamislaeng</w:t>
      </w:r>
      <w:r w:rsidR="003942FC" w:rsidRPr="006157C0">
        <w:rPr>
          <w:lang w:val="et-EE"/>
        </w:rPr>
        <w:t xml:space="preserve"> </w:t>
      </w:r>
      <w:r w:rsidR="009636B7" w:rsidRPr="006157C0">
        <w:rPr>
          <w:lang w:val="et-EE"/>
        </w:rPr>
        <w:t>ning padrunikest</w:t>
      </w:r>
      <w:r w:rsidR="00B04CD2" w:rsidRPr="006157C0">
        <w:rPr>
          <w:lang w:val="et-EE"/>
        </w:rPr>
        <w:t xml:space="preserve">. Võrreldes </w:t>
      </w:r>
      <w:r w:rsidR="009636B7" w:rsidRPr="006157C0">
        <w:rPr>
          <w:lang w:val="et-EE"/>
        </w:rPr>
        <w:t>kehtiva RelvS-i § 17 lõikes 1 esitatud loetelu</w:t>
      </w:r>
      <w:r w:rsidR="00B04CD2" w:rsidRPr="006157C0">
        <w:rPr>
          <w:lang w:val="et-EE"/>
        </w:rPr>
        <w:t>ga</w:t>
      </w:r>
      <w:r w:rsidR="00E97C70" w:rsidRPr="006157C0">
        <w:rPr>
          <w:lang w:val="et-EE"/>
        </w:rPr>
        <w:t xml:space="preserve"> lisat</w:t>
      </w:r>
      <w:r w:rsidR="00B04CD2" w:rsidRPr="006157C0">
        <w:rPr>
          <w:lang w:val="et-EE"/>
        </w:rPr>
        <w:t>akse</w:t>
      </w:r>
      <w:r w:rsidR="00E97C70" w:rsidRPr="006157C0">
        <w:rPr>
          <w:lang w:val="et-EE"/>
        </w:rPr>
        <w:t xml:space="preserve"> </w:t>
      </w:r>
      <w:r w:rsidR="00B04CD2" w:rsidRPr="006157C0">
        <w:rPr>
          <w:lang w:val="et-EE"/>
        </w:rPr>
        <w:t>loetellu</w:t>
      </w:r>
      <w:r w:rsidR="00E97C70" w:rsidRPr="006157C0">
        <w:rPr>
          <w:lang w:val="et-EE"/>
        </w:rPr>
        <w:t xml:space="preserve"> pihtamislaeng</w:t>
      </w:r>
      <w:r w:rsidR="0088607E" w:rsidRPr="006157C0">
        <w:rPr>
          <w:lang w:val="et-EE"/>
        </w:rPr>
        <w:t>.</w:t>
      </w:r>
      <w:r w:rsidR="00B04CD2" w:rsidRPr="006157C0">
        <w:rPr>
          <w:lang w:val="et-EE"/>
        </w:rPr>
        <w:t xml:space="preserve"> Praktikas kasutatakse mitmete tulirelvade ja laskeseadmete puhul lisaks klassikalisele lendkehaga laskemoonale ka nn pihtamislaenguid, mille </w:t>
      </w:r>
      <w:r w:rsidR="00B04CD2" w:rsidRPr="006157C0">
        <w:rPr>
          <w:lang w:val="et-EE"/>
        </w:rPr>
        <w:lastRenderedPageBreak/>
        <w:t>toime seisneb tabamuse fikseerimises või nähtavaks tegemises ilma eraldiseisva kuuli või haavli kasutamiseta.</w:t>
      </w:r>
    </w:p>
    <w:p w14:paraId="7B833DEA" w14:textId="77777777" w:rsidR="00B04CD2" w:rsidRPr="006157C0" w:rsidRDefault="00B04CD2" w:rsidP="00B04CD2">
      <w:pPr>
        <w:rPr>
          <w:lang w:val="et-EE"/>
        </w:rPr>
      </w:pPr>
    </w:p>
    <w:p w14:paraId="1A144E55" w14:textId="18AB5B60" w:rsidR="009636B7" w:rsidRPr="006157C0" w:rsidRDefault="00B04CD2" w:rsidP="00AC27A2">
      <w:pPr>
        <w:rPr>
          <w:lang w:val="et-EE"/>
        </w:rPr>
      </w:pPr>
      <w:r w:rsidRPr="006157C0">
        <w:rPr>
          <w:lang w:val="et-EE"/>
        </w:rPr>
        <w:t>Pihtamislaeng ei ole sisult ega funktsioonilt võrdsustatav kuulide, haavlite või muude lendkehadega, kuid moodustab siiski laskemoona konstruktsioonis eraldiseisva ja selgelt identifitseeritava osa. Seetõttu on mõistlik tuua pihtamislaeng laskemoona osade loetelus välja eraldi elemendina.</w:t>
      </w:r>
    </w:p>
    <w:p w14:paraId="394FC6B6" w14:textId="77777777" w:rsidR="004764CE" w:rsidRPr="006157C0" w:rsidRDefault="004764CE" w:rsidP="00AC27A2">
      <w:pPr>
        <w:rPr>
          <w:b/>
          <w:bCs/>
          <w:lang w:val="et-EE"/>
        </w:rPr>
      </w:pPr>
    </w:p>
    <w:p w14:paraId="49634038" w14:textId="56D5D55D" w:rsidR="001D7D8B" w:rsidRDefault="0088607E" w:rsidP="001D7D8B">
      <w:pPr>
        <w:rPr>
          <w:lang w:val="et-EE"/>
        </w:rPr>
      </w:pPr>
      <w:r w:rsidRPr="006157C0">
        <w:rPr>
          <w:b/>
          <w:bCs/>
          <w:lang w:val="et-EE"/>
        </w:rPr>
        <w:t xml:space="preserve">Eelnõu § 1 </w:t>
      </w:r>
      <w:r w:rsidR="003942FC" w:rsidRPr="006157C0">
        <w:rPr>
          <w:b/>
          <w:bCs/>
          <w:lang w:val="et-EE"/>
        </w:rPr>
        <w:t xml:space="preserve">punktiga </w:t>
      </w:r>
      <w:r w:rsidR="001D7D8B">
        <w:rPr>
          <w:b/>
          <w:bCs/>
          <w:lang w:val="et-EE"/>
        </w:rPr>
        <w:t>11</w:t>
      </w:r>
      <w:r w:rsidR="00477C9B" w:rsidRPr="006157C0" w:rsidDel="00842E6B">
        <w:rPr>
          <w:b/>
          <w:lang w:val="et-EE"/>
        </w:rPr>
        <w:t xml:space="preserve"> </w:t>
      </w:r>
      <w:r w:rsidR="00842E6B">
        <w:rPr>
          <w:lang w:val="et-EE"/>
        </w:rPr>
        <w:t>täpsusta</w:t>
      </w:r>
      <w:r w:rsidR="00842E6B" w:rsidRPr="006157C0">
        <w:rPr>
          <w:lang w:val="et-EE"/>
        </w:rPr>
        <w:t xml:space="preserve">takse </w:t>
      </w:r>
      <w:r w:rsidR="00477C9B" w:rsidRPr="006157C0">
        <w:rPr>
          <w:lang w:val="et-EE"/>
        </w:rPr>
        <w:t>RelvS-i § 17 lõi</w:t>
      </w:r>
      <w:r w:rsidR="00E97C70" w:rsidRPr="006157C0">
        <w:rPr>
          <w:lang w:val="et-EE"/>
        </w:rPr>
        <w:t>ke</w:t>
      </w:r>
      <w:r w:rsidR="00477C9B" w:rsidRPr="006157C0">
        <w:rPr>
          <w:lang w:val="et-EE"/>
        </w:rPr>
        <w:t xml:space="preserve"> 2 </w:t>
      </w:r>
      <w:r w:rsidR="00B51F4F" w:rsidRPr="006157C0" w:rsidDel="001D7D8B">
        <w:rPr>
          <w:lang w:val="et-EE"/>
        </w:rPr>
        <w:t xml:space="preserve">punktis </w:t>
      </w:r>
      <w:r w:rsidR="00E97C70" w:rsidRPr="006157C0">
        <w:rPr>
          <w:lang w:val="et-EE"/>
        </w:rPr>
        <w:t>1</w:t>
      </w:r>
      <w:r w:rsidR="001D7D8B">
        <w:rPr>
          <w:lang w:val="et-EE"/>
        </w:rPr>
        <w:t>,</w:t>
      </w:r>
      <w:r w:rsidR="00B51F4F" w:rsidRPr="006157C0" w:rsidDel="001D7D8B">
        <w:rPr>
          <w:lang w:val="et-EE"/>
        </w:rPr>
        <w:t xml:space="preserve"> </w:t>
      </w:r>
      <w:r w:rsidR="00842E6B">
        <w:rPr>
          <w:lang w:val="et-EE"/>
        </w:rPr>
        <w:t>tulirelva padruni liiki.</w:t>
      </w:r>
    </w:p>
    <w:p w14:paraId="39D6BE49" w14:textId="77777777" w:rsidR="00B371B6" w:rsidRDefault="00B371B6" w:rsidP="001D7D8B">
      <w:pPr>
        <w:rPr>
          <w:lang w:val="et-EE"/>
        </w:rPr>
      </w:pPr>
    </w:p>
    <w:p w14:paraId="3D9CC631" w14:textId="71A71E21" w:rsidR="001D7D8B" w:rsidRPr="001D7D8B" w:rsidRDefault="001D7D8B" w:rsidP="001D7D8B">
      <w:pPr>
        <w:rPr>
          <w:lang w:val="et-EE"/>
        </w:rPr>
      </w:pPr>
      <w:r w:rsidRPr="001D7D8B">
        <w:rPr>
          <w:lang w:val="et-EE"/>
        </w:rPr>
        <w:t>Kehtivas õiguses on tulirelvapadrun olnud seostatav eelkõige padruniga, mille lendkeha on kuul või haavel. Praktikas on see tekitanud tõlgendusküsimusi nende padruni</w:t>
      </w:r>
      <w:r>
        <w:rPr>
          <w:lang w:val="et-EE"/>
        </w:rPr>
        <w:t>liiki</w:t>
      </w:r>
      <w:r w:rsidRPr="001D7D8B">
        <w:rPr>
          <w:lang w:val="et-EE"/>
        </w:rPr>
        <w:t>de osas, mille puhul lask ei ole mõeldud sihtmärgi tabamiseks ega füüsiliseks kahjustamiseks.</w:t>
      </w:r>
    </w:p>
    <w:p w14:paraId="426C0D95" w14:textId="77777777" w:rsidR="001D7D8B" w:rsidRPr="001D7D8B" w:rsidRDefault="001D7D8B" w:rsidP="001D7D8B">
      <w:pPr>
        <w:rPr>
          <w:lang w:val="et-EE"/>
        </w:rPr>
      </w:pPr>
    </w:p>
    <w:p w14:paraId="4651E76B" w14:textId="568656A7" w:rsidR="001D7D8B" w:rsidRPr="001D7D8B" w:rsidRDefault="001D7D8B" w:rsidP="001D7D8B">
      <w:pPr>
        <w:rPr>
          <w:lang w:val="et-EE"/>
        </w:rPr>
      </w:pPr>
      <w:r w:rsidRPr="001D7D8B">
        <w:rPr>
          <w:lang w:val="et-EE"/>
        </w:rPr>
        <w:t>Muudatusega täiendatakse tulirelvapadruni mõistet selliselt, et tulirelvapadrunina käsitatakse lisaks kuuli või haavliga padrunile ka padrunit, mille lendkeha on valgusrakett, samuti paukpadrunit. Tegemist on padruni</w:t>
      </w:r>
      <w:r>
        <w:rPr>
          <w:lang w:val="et-EE"/>
        </w:rPr>
        <w:t>liik</w:t>
      </w:r>
      <w:r w:rsidRPr="001D7D8B">
        <w:rPr>
          <w:lang w:val="et-EE"/>
        </w:rPr>
        <w:t>idega, mida kasutatakse näiteks signaali</w:t>
      </w:r>
      <w:r>
        <w:rPr>
          <w:lang w:val="et-EE"/>
        </w:rPr>
        <w:t xml:space="preserve"> and</w:t>
      </w:r>
      <w:r w:rsidRPr="001D7D8B">
        <w:rPr>
          <w:lang w:val="et-EE"/>
        </w:rPr>
        <w:t>miseks, hoiat</w:t>
      </w:r>
      <w:r>
        <w:rPr>
          <w:lang w:val="et-EE"/>
        </w:rPr>
        <w:t>amis</w:t>
      </w:r>
      <w:r w:rsidRPr="001D7D8B">
        <w:rPr>
          <w:lang w:val="et-EE"/>
        </w:rPr>
        <w:t>eks või muul otstar</w:t>
      </w:r>
      <w:r>
        <w:rPr>
          <w:lang w:val="et-EE"/>
        </w:rPr>
        <w:t>b</w:t>
      </w:r>
      <w:r w:rsidRPr="001D7D8B">
        <w:rPr>
          <w:lang w:val="et-EE"/>
        </w:rPr>
        <w:t>el, kuid mis oma ehituselt ja toimemehhanismilt vastavad tulirelvast laskmiseks mõeldud padrunile.</w:t>
      </w:r>
    </w:p>
    <w:p w14:paraId="4F27C8FD" w14:textId="77777777" w:rsidR="001D7D8B" w:rsidRPr="001D7D8B" w:rsidRDefault="001D7D8B" w:rsidP="001D7D8B">
      <w:pPr>
        <w:rPr>
          <w:lang w:val="et-EE"/>
        </w:rPr>
      </w:pPr>
    </w:p>
    <w:p w14:paraId="445678F0" w14:textId="1E6352B3" w:rsidR="001D7D8B" w:rsidRPr="001D7D8B" w:rsidRDefault="001D7D8B" w:rsidP="001D7D8B">
      <w:pPr>
        <w:rPr>
          <w:lang w:val="et-EE"/>
        </w:rPr>
      </w:pPr>
      <w:r w:rsidRPr="001D7D8B">
        <w:rPr>
          <w:lang w:val="et-EE"/>
        </w:rPr>
        <w:t xml:space="preserve">Muudatuse eesmärk ei ole laiendada relvade või laskemoona kasutamise võimalusi ega kehtestada uusi piiranguid, vaid tagada mõisteline selgus ja ühtne õiguslik käsitlus. Täpsustatud </w:t>
      </w:r>
      <w:r w:rsidR="00B371B6">
        <w:rPr>
          <w:lang w:val="et-EE"/>
        </w:rPr>
        <w:t>sõnastus</w:t>
      </w:r>
      <w:r w:rsidRPr="001D7D8B">
        <w:rPr>
          <w:lang w:val="et-EE"/>
        </w:rPr>
        <w:t xml:space="preserve"> välistab olukorrad, kus valgusraketi- või paukpadruni kasutamine, käitlemine või nendele kohaldatavad nõuded jääksid regulatsioonist välja üksnes seetõttu, et nende lendkeha ei ole kuul ega haavel.</w:t>
      </w:r>
    </w:p>
    <w:p w14:paraId="446A5FA9" w14:textId="77777777" w:rsidR="001D7D8B" w:rsidRPr="001D7D8B" w:rsidRDefault="001D7D8B" w:rsidP="001D7D8B">
      <w:pPr>
        <w:rPr>
          <w:lang w:val="et-EE"/>
        </w:rPr>
      </w:pPr>
    </w:p>
    <w:p w14:paraId="28F4A9F8" w14:textId="10C71BC4" w:rsidR="004764CE" w:rsidRPr="006157C0" w:rsidRDefault="001D7D8B" w:rsidP="00AC27A2">
      <w:pPr>
        <w:rPr>
          <w:lang w:val="et-EE" w:eastAsia="et-EE"/>
        </w:rPr>
      </w:pPr>
      <w:r w:rsidRPr="001D7D8B">
        <w:rPr>
          <w:lang w:val="et-EE"/>
        </w:rPr>
        <w:t>Seega korrastab muudatus Relv</w:t>
      </w:r>
      <w:r>
        <w:rPr>
          <w:lang w:val="et-EE"/>
        </w:rPr>
        <w:t>S-i</w:t>
      </w:r>
      <w:r w:rsidRPr="001D7D8B">
        <w:rPr>
          <w:lang w:val="et-EE"/>
        </w:rPr>
        <w:t xml:space="preserve"> terminoloogiat ning viib seaduse teksti paremini vastavusse praktikas kasutatavate padruni</w:t>
      </w:r>
      <w:r>
        <w:rPr>
          <w:lang w:val="et-EE"/>
        </w:rPr>
        <w:t>liik</w:t>
      </w:r>
      <w:r w:rsidRPr="001D7D8B">
        <w:rPr>
          <w:lang w:val="et-EE"/>
        </w:rPr>
        <w:t>idega, tagades õigusselguse nii relvaomanikele kui ka järelevalveasutustele.</w:t>
      </w:r>
    </w:p>
    <w:p w14:paraId="76658F28" w14:textId="77777777" w:rsidR="00E719F3" w:rsidRPr="006157C0" w:rsidRDefault="00E719F3" w:rsidP="00E719F3">
      <w:pPr>
        <w:rPr>
          <w:lang w:val="et-EE"/>
        </w:rPr>
      </w:pPr>
    </w:p>
    <w:p w14:paraId="789AE34B" w14:textId="1A50E338" w:rsidR="002C0924" w:rsidRPr="006157C0" w:rsidRDefault="00477C9B" w:rsidP="00AC27A2">
      <w:pPr>
        <w:rPr>
          <w:lang w:val="et-EE"/>
        </w:rPr>
      </w:pPr>
      <w:r w:rsidRPr="006157C0" w:rsidDel="008C2063">
        <w:rPr>
          <w:b/>
          <w:lang w:val="et-EE"/>
        </w:rPr>
        <w:t>Eelnõu § 1 punkti</w:t>
      </w:r>
      <w:r w:rsidR="00543883" w:rsidRPr="006157C0" w:rsidDel="008C2063">
        <w:rPr>
          <w:b/>
          <w:lang w:val="et-EE"/>
        </w:rPr>
        <w:t>ga</w:t>
      </w:r>
      <w:r w:rsidRPr="006157C0" w:rsidDel="008C2063">
        <w:rPr>
          <w:b/>
          <w:lang w:val="et-EE"/>
        </w:rPr>
        <w:t xml:space="preserve"> </w:t>
      </w:r>
      <w:r w:rsidR="008C2063">
        <w:rPr>
          <w:b/>
          <w:bCs/>
          <w:lang w:val="et-EE"/>
        </w:rPr>
        <w:t>12</w:t>
      </w:r>
      <w:r w:rsidR="008C2063" w:rsidRPr="006157C0">
        <w:rPr>
          <w:b/>
          <w:bCs/>
          <w:lang w:val="et-EE"/>
        </w:rPr>
        <w:t xml:space="preserve"> </w:t>
      </w:r>
      <w:r w:rsidR="0089646D" w:rsidRPr="006157C0">
        <w:rPr>
          <w:lang w:val="et-EE"/>
        </w:rPr>
        <w:t xml:space="preserve">täiendatakse RelvS-i </w:t>
      </w:r>
      <w:r w:rsidR="002201E0" w:rsidRPr="006157C0">
        <w:rPr>
          <w:lang w:val="et-EE"/>
        </w:rPr>
        <w:t>§</w:t>
      </w:r>
      <w:r w:rsidR="0089646D" w:rsidRPr="006157C0">
        <w:rPr>
          <w:lang w:val="et-EE"/>
        </w:rPr>
        <w:t xml:space="preserve"> 1</w:t>
      </w:r>
      <w:r w:rsidR="003B4D2D" w:rsidRPr="006157C0">
        <w:rPr>
          <w:lang w:val="et-EE"/>
        </w:rPr>
        <w:t>8</w:t>
      </w:r>
      <w:r w:rsidR="0089646D" w:rsidRPr="006157C0">
        <w:rPr>
          <w:lang w:val="et-EE"/>
        </w:rPr>
        <w:t xml:space="preserve"> </w:t>
      </w:r>
      <w:r w:rsidR="009F518F" w:rsidRPr="006157C0">
        <w:rPr>
          <w:lang w:val="et-EE"/>
        </w:rPr>
        <w:t>relvaliikidega, mille omamiseks ei ole vaja relvaluba, täpsustades samas EL</w:t>
      </w:r>
      <w:r w:rsidR="003B4D2D" w:rsidRPr="006157C0">
        <w:rPr>
          <w:lang w:val="et-EE"/>
        </w:rPr>
        <w:t>-i</w:t>
      </w:r>
      <w:r w:rsidR="009F518F" w:rsidRPr="006157C0">
        <w:rPr>
          <w:lang w:val="et-EE"/>
        </w:rPr>
        <w:t xml:space="preserve"> õigusega kooskõlas olevad erandid. Täiendusega lisatakse </w:t>
      </w:r>
      <w:r w:rsidR="003B4D2D" w:rsidRPr="006157C0">
        <w:rPr>
          <w:lang w:val="et-EE"/>
        </w:rPr>
        <w:t xml:space="preserve">RelvS-i </w:t>
      </w:r>
      <w:r w:rsidR="004B4FD3" w:rsidRPr="006157C0">
        <w:rPr>
          <w:lang w:val="et-EE"/>
        </w:rPr>
        <w:t>§</w:t>
      </w:r>
      <w:r w:rsidR="009F518F" w:rsidRPr="006157C0">
        <w:rPr>
          <w:lang w:val="et-EE"/>
        </w:rPr>
        <w:t xml:space="preserve"> 18 lõikesse 1 punktid 2</w:t>
      </w:r>
      <w:r w:rsidR="009F518F" w:rsidRPr="006157C0">
        <w:rPr>
          <w:vertAlign w:val="superscript"/>
          <w:lang w:val="et-EE"/>
        </w:rPr>
        <w:t>2</w:t>
      </w:r>
      <w:r w:rsidR="009F518F" w:rsidRPr="006157C0">
        <w:rPr>
          <w:lang w:val="et-EE"/>
        </w:rPr>
        <w:t>–2</w:t>
      </w:r>
      <w:r w:rsidR="009F518F" w:rsidRPr="006157C0">
        <w:rPr>
          <w:vertAlign w:val="superscript"/>
          <w:lang w:val="et-EE"/>
        </w:rPr>
        <w:t>4</w:t>
      </w:r>
      <w:r w:rsidR="009F518F" w:rsidRPr="006157C0">
        <w:rPr>
          <w:lang w:val="et-EE"/>
        </w:rPr>
        <w:t xml:space="preserve"> </w:t>
      </w:r>
      <w:r w:rsidR="00543883" w:rsidRPr="006157C0">
        <w:rPr>
          <w:lang w:val="et-EE"/>
        </w:rPr>
        <w:t xml:space="preserve">,millega loetakse edaspidi piiramata tsiviilkäibega relvade hulka ka </w:t>
      </w:r>
      <w:r w:rsidR="006008AC" w:rsidRPr="006157C0">
        <w:rPr>
          <w:lang w:val="et-EE"/>
        </w:rPr>
        <w:t>antiikrelv</w:t>
      </w:r>
      <w:r w:rsidR="00543883" w:rsidRPr="006157C0">
        <w:rPr>
          <w:lang w:val="et-EE"/>
        </w:rPr>
        <w:t>ad</w:t>
      </w:r>
      <w:r w:rsidR="006008AC" w:rsidRPr="006157C0">
        <w:rPr>
          <w:lang w:val="et-EE"/>
        </w:rPr>
        <w:t xml:space="preserve"> ja</w:t>
      </w:r>
      <w:r w:rsidR="009F518F" w:rsidRPr="006157C0">
        <w:rPr>
          <w:lang w:val="et-EE"/>
        </w:rPr>
        <w:t xml:space="preserve"> laskekõlbmatuks muudetud relv</w:t>
      </w:r>
      <w:r w:rsidR="00543883" w:rsidRPr="006157C0">
        <w:rPr>
          <w:lang w:val="et-EE"/>
        </w:rPr>
        <w:t>ad</w:t>
      </w:r>
      <w:r w:rsidR="009F518F" w:rsidRPr="006157C0">
        <w:rPr>
          <w:lang w:val="et-EE"/>
        </w:rPr>
        <w:t>.</w:t>
      </w:r>
    </w:p>
    <w:p w14:paraId="612437DE" w14:textId="77777777" w:rsidR="004764CE" w:rsidRPr="006157C0" w:rsidRDefault="004764CE" w:rsidP="00AC27A2">
      <w:pPr>
        <w:rPr>
          <w:lang w:val="et-EE"/>
        </w:rPr>
      </w:pPr>
    </w:p>
    <w:p w14:paraId="32BAF2A4" w14:textId="3251F4CC" w:rsidR="002C0924" w:rsidRPr="006157C0" w:rsidRDefault="009F518F" w:rsidP="00AC27A2">
      <w:pPr>
        <w:rPr>
          <w:lang w:val="et-EE"/>
        </w:rPr>
      </w:pPr>
      <w:r w:rsidRPr="006157C0">
        <w:rPr>
          <w:lang w:val="et-EE"/>
        </w:rPr>
        <w:t xml:space="preserve">Muudatus on vajalik, et tagada õigusselgus ja </w:t>
      </w:r>
      <w:r w:rsidR="00264C04" w:rsidRPr="006157C0">
        <w:rPr>
          <w:lang w:val="et-EE"/>
        </w:rPr>
        <w:t>regulatsiooni</w:t>
      </w:r>
      <w:r w:rsidRPr="006157C0">
        <w:rPr>
          <w:lang w:val="et-EE"/>
        </w:rPr>
        <w:t xml:space="preserve"> ühtlustamine</w:t>
      </w:r>
      <w:r w:rsidR="00456F45">
        <w:rPr>
          <w:lang w:val="et-EE"/>
        </w:rPr>
        <w:t>,</w:t>
      </w:r>
      <w:r w:rsidRPr="006157C0">
        <w:rPr>
          <w:lang w:val="et-EE"/>
        </w:rPr>
        <w:t xml:space="preserve"> kuna kehtivas seaduses puudub selgesõnaline säte, mis määratleks, millistel tingimustel võib omada </w:t>
      </w:r>
      <w:r w:rsidR="006008AC" w:rsidRPr="006157C0">
        <w:rPr>
          <w:lang w:val="et-EE"/>
        </w:rPr>
        <w:t>antiik</w:t>
      </w:r>
      <w:r w:rsidRPr="006157C0">
        <w:rPr>
          <w:lang w:val="et-EE"/>
        </w:rPr>
        <w:t xml:space="preserve">relvi ja nende koopiaid, samuti laskekõlbmatuks muudetud relvi. Praktikas on selliste relvade kasutus ja kogumine levinud muuseumide, </w:t>
      </w:r>
      <w:r w:rsidR="00570F2B" w:rsidRPr="006157C0">
        <w:rPr>
          <w:lang w:val="et-EE"/>
        </w:rPr>
        <w:t>kollektsionääride</w:t>
      </w:r>
      <w:r w:rsidRPr="006157C0">
        <w:rPr>
          <w:lang w:val="et-EE"/>
        </w:rPr>
        <w:t xml:space="preserve"> ja ajalooentusiastide seas, mistõttu on oluline nende õiguslik staatus üheselt reguleerida.</w:t>
      </w:r>
    </w:p>
    <w:p w14:paraId="330EF2F1" w14:textId="77777777" w:rsidR="004764CE" w:rsidRPr="006157C0" w:rsidRDefault="004764CE" w:rsidP="00AC27A2">
      <w:pPr>
        <w:rPr>
          <w:lang w:val="et-EE"/>
        </w:rPr>
      </w:pPr>
    </w:p>
    <w:p w14:paraId="3AF4BA7B" w14:textId="6FFF2116" w:rsidR="002C0924" w:rsidRPr="006157C0" w:rsidRDefault="009F518F" w:rsidP="00AC27A2">
      <w:pPr>
        <w:rPr>
          <w:lang w:val="et-EE"/>
        </w:rPr>
      </w:pPr>
      <w:r w:rsidRPr="006157C0">
        <w:rPr>
          <w:lang w:val="et-EE"/>
        </w:rPr>
        <w:t xml:space="preserve">Täiendused </w:t>
      </w:r>
      <w:r w:rsidR="00456F45">
        <w:rPr>
          <w:lang w:val="et-EE"/>
        </w:rPr>
        <w:t>on</w:t>
      </w:r>
      <w:r w:rsidRPr="006157C0">
        <w:rPr>
          <w:lang w:val="et-EE"/>
        </w:rPr>
        <w:t xml:space="preserve"> vastavuses Euroopa Komisjoni rakendusmäärusega (EL) 2015/2403, millega kehtestatakse ühised normid ja meetodid tulirelvade laskekõlbmatuks muutmiseks. </w:t>
      </w:r>
      <w:r w:rsidRPr="006157C0">
        <w:rPr>
          <w:lang w:val="et-EE"/>
        </w:rPr>
        <w:lastRenderedPageBreak/>
        <w:t>Rakendusmääruse eesmärk on tagada, et laskekõlbmatuks muudetud tulirelvi ei saaks uuesti tulistamisvõimeliseks muuta ning et kõik sellised relvad oleksid varustatud ühtse standardi kohase tõendava dokumendiga.</w:t>
      </w:r>
    </w:p>
    <w:p w14:paraId="60E39BB2" w14:textId="77777777" w:rsidR="004764CE" w:rsidRPr="006157C0" w:rsidRDefault="004764CE" w:rsidP="00AC27A2">
      <w:pPr>
        <w:rPr>
          <w:lang w:val="et-EE"/>
        </w:rPr>
      </w:pPr>
    </w:p>
    <w:p w14:paraId="4AFCA305" w14:textId="42CA2B15" w:rsidR="002C0924" w:rsidRPr="006157C0" w:rsidRDefault="009F518F" w:rsidP="00AC27A2">
      <w:pPr>
        <w:rPr>
          <w:lang w:val="et-EE"/>
        </w:rPr>
      </w:pPr>
      <w:r w:rsidRPr="006157C0">
        <w:rPr>
          <w:lang w:val="et-EE"/>
        </w:rPr>
        <w:t xml:space="preserve">Muudatuse eesmärk ei ole relvade järelevalvet leevendada, vaid täpsustada, millised esemed </w:t>
      </w:r>
      <w:r w:rsidR="007C29EE" w:rsidRPr="006157C0">
        <w:rPr>
          <w:lang w:val="et-EE"/>
        </w:rPr>
        <w:t>kuuluvad piiramata tsiviilkäibega relvade hulka.</w:t>
      </w:r>
    </w:p>
    <w:p w14:paraId="23E72799" w14:textId="77777777" w:rsidR="004764CE" w:rsidRPr="006157C0" w:rsidRDefault="004764CE" w:rsidP="00AC27A2">
      <w:pPr>
        <w:rPr>
          <w:b/>
          <w:lang w:val="et-EE"/>
        </w:rPr>
      </w:pPr>
    </w:p>
    <w:p w14:paraId="16B863B9" w14:textId="54F00731" w:rsidR="002C0924" w:rsidRPr="006157C0" w:rsidRDefault="006E2B61" w:rsidP="00AC27A2">
      <w:pPr>
        <w:rPr>
          <w:lang w:val="et-EE"/>
        </w:rPr>
      </w:pPr>
      <w:r w:rsidRPr="006157C0">
        <w:rPr>
          <w:b/>
          <w:bCs/>
          <w:lang w:val="et-EE"/>
        </w:rPr>
        <w:t>Eelnõu § 1 punkti</w:t>
      </w:r>
      <w:r w:rsidR="0089646D" w:rsidRPr="006157C0" w:rsidDel="008C2063">
        <w:rPr>
          <w:b/>
          <w:lang w:val="et-EE"/>
        </w:rPr>
        <w:t xml:space="preserve"> </w:t>
      </w:r>
      <w:r w:rsidR="008C2063" w:rsidRPr="006157C0">
        <w:rPr>
          <w:b/>
          <w:bCs/>
          <w:lang w:val="et-EE"/>
        </w:rPr>
        <w:t>1</w:t>
      </w:r>
      <w:r w:rsidR="008C2063">
        <w:rPr>
          <w:b/>
          <w:bCs/>
          <w:lang w:val="et-EE"/>
        </w:rPr>
        <w:t>3</w:t>
      </w:r>
      <w:r w:rsidR="008C2063" w:rsidRPr="006157C0">
        <w:rPr>
          <w:lang w:val="et-EE"/>
        </w:rPr>
        <w:t xml:space="preserve"> </w:t>
      </w:r>
      <w:r w:rsidRPr="006157C0">
        <w:rPr>
          <w:lang w:val="et-EE"/>
        </w:rPr>
        <w:t xml:space="preserve">kohaselt sõnastatakse RelvS-i § 18 lõige 3 ümber selliselt, et see viitab üheselt nendele RelvS-i sätetele, mida kohaldatakse piiramata tsiviilkäibega relvade ja laskemoona käitlemisele, nimelt: RelvS-i § 18 lõigetele 4–9, § 10 lõikele 1, § 28 lõikele 2 </w:t>
      </w:r>
      <w:r w:rsidR="00E9751A">
        <w:rPr>
          <w:lang w:val="et-EE"/>
        </w:rPr>
        <w:t>§</w:t>
      </w:r>
      <w:r w:rsidRPr="006157C0">
        <w:rPr>
          <w:lang w:val="et-EE"/>
        </w:rPr>
        <w:t>-</w:t>
      </w:r>
      <w:r w:rsidR="00E9751A">
        <w:rPr>
          <w:lang w:val="et-EE"/>
        </w:rPr>
        <w:t>le</w:t>
      </w:r>
      <w:r w:rsidRPr="006157C0">
        <w:rPr>
          <w:lang w:val="et-EE"/>
        </w:rPr>
        <w:t xml:space="preserve"> </w:t>
      </w:r>
      <w:r w:rsidR="00E9751A">
        <w:rPr>
          <w:lang w:val="et-EE"/>
        </w:rPr>
        <w:t>66 ning § 74 lõike 2 punktidele 2 ja 3</w:t>
      </w:r>
      <w:r w:rsidRPr="006157C0">
        <w:rPr>
          <w:lang w:val="et-EE"/>
        </w:rPr>
        <w:t>.</w:t>
      </w:r>
    </w:p>
    <w:p w14:paraId="2A60C959" w14:textId="77777777" w:rsidR="004764CE" w:rsidRPr="006157C0" w:rsidRDefault="004764CE" w:rsidP="00AC27A2">
      <w:pPr>
        <w:rPr>
          <w:lang w:val="et-EE"/>
        </w:rPr>
      </w:pPr>
    </w:p>
    <w:p w14:paraId="3196F8ED" w14:textId="038F4543" w:rsidR="002C0924" w:rsidRPr="006157C0" w:rsidRDefault="006E2B61" w:rsidP="00AC27A2">
      <w:pPr>
        <w:rPr>
          <w:lang w:val="et-EE"/>
        </w:rPr>
      </w:pPr>
      <w:r w:rsidRPr="006157C0">
        <w:rPr>
          <w:lang w:val="et-EE"/>
        </w:rPr>
        <w:t xml:space="preserve">Selline </w:t>
      </w:r>
      <w:proofErr w:type="spellStart"/>
      <w:r w:rsidRPr="006157C0">
        <w:rPr>
          <w:lang w:val="et-EE"/>
        </w:rPr>
        <w:t>viiteline</w:t>
      </w:r>
      <w:proofErr w:type="spellEnd"/>
      <w:r w:rsidRPr="006157C0">
        <w:rPr>
          <w:lang w:val="et-EE"/>
        </w:rPr>
        <w:t xml:space="preserve"> selgus tagab, et seaduse kohaldamisala on piiritletud täpselt ja süsteemselt. Muudatus rõhutab, et piiramata tsiviilkäibega relvade suhtes rakenduvad üksnes need sätted, mis on vajalikud avaliku turvalisuse ja järelevalve tagamiseks, kuid mitte kõik üldised relvade käitlemise nõuded, mis on mõeldud piiratud tsiviilkäibega relvadele.</w:t>
      </w:r>
    </w:p>
    <w:p w14:paraId="3A0B56D2" w14:textId="77777777" w:rsidR="004764CE" w:rsidRPr="006157C0" w:rsidRDefault="004764CE" w:rsidP="00AC27A2">
      <w:pPr>
        <w:rPr>
          <w:b/>
          <w:lang w:val="et-EE"/>
        </w:rPr>
      </w:pPr>
    </w:p>
    <w:p w14:paraId="5551DAB2" w14:textId="00ECE001" w:rsidR="002C0924" w:rsidRPr="006157C0" w:rsidRDefault="00F84B79" w:rsidP="00AC27A2">
      <w:pPr>
        <w:rPr>
          <w:lang w:val="et-EE"/>
        </w:rPr>
      </w:pPr>
      <w:r w:rsidRPr="006157C0">
        <w:rPr>
          <w:b/>
          <w:bCs/>
          <w:lang w:val="et-EE"/>
        </w:rPr>
        <w:t xml:space="preserve">Eelnõu § 1 punkti </w:t>
      </w:r>
      <w:r w:rsidR="008C2063">
        <w:rPr>
          <w:b/>
          <w:bCs/>
          <w:lang w:val="et-EE"/>
        </w:rPr>
        <w:t>14</w:t>
      </w:r>
      <w:r w:rsidR="008C2063" w:rsidRPr="006157C0">
        <w:rPr>
          <w:lang w:val="et-EE"/>
        </w:rPr>
        <w:t xml:space="preserve"> </w:t>
      </w:r>
      <w:r w:rsidRPr="006157C0">
        <w:rPr>
          <w:lang w:val="et-EE"/>
        </w:rPr>
        <w:t xml:space="preserve">kohaselt muudetakse RelvS-i </w:t>
      </w:r>
      <w:r w:rsidR="009E1273" w:rsidRPr="006157C0">
        <w:rPr>
          <w:lang w:val="et-EE"/>
        </w:rPr>
        <w:t xml:space="preserve">§ </w:t>
      </w:r>
      <w:r w:rsidRPr="006157C0">
        <w:rPr>
          <w:lang w:val="et-EE"/>
        </w:rPr>
        <w:t xml:space="preserve">23 lõiget 1. Kehtiva RelvS-i § 23 lõike 1 järgi on relva ja laskemoona </w:t>
      </w:r>
      <w:r w:rsidRPr="006157C0">
        <w:rPr>
          <w:b/>
          <w:lang w:val="et-EE"/>
        </w:rPr>
        <w:t>tüübikinnitus</w:t>
      </w:r>
      <w:r w:rsidRPr="006157C0">
        <w:rPr>
          <w:lang w:val="et-EE"/>
        </w:rPr>
        <w:t xml:space="preserve"> toiming, mille käigus tehakse kindlaks relva- või padrunimudeli või tulirelva olulise osa tsiviilkäibesse lubatavus ning määratakse kasutusvaldkond, lähtudes RelvS-i §-dest 3 ja 25.</w:t>
      </w:r>
    </w:p>
    <w:p w14:paraId="63CF3732" w14:textId="77777777" w:rsidR="004764CE" w:rsidRPr="006157C0" w:rsidRDefault="004764CE" w:rsidP="00AC27A2">
      <w:pPr>
        <w:rPr>
          <w:lang w:val="et-EE"/>
        </w:rPr>
      </w:pPr>
    </w:p>
    <w:p w14:paraId="029CABE9" w14:textId="6458A88F" w:rsidR="002C0924" w:rsidRPr="006157C0" w:rsidRDefault="00AE2F75" w:rsidP="00AC27A2">
      <w:pPr>
        <w:rPr>
          <w:lang w:val="et-EE"/>
        </w:rPr>
      </w:pPr>
      <w:r>
        <w:rPr>
          <w:lang w:val="et-EE"/>
        </w:rPr>
        <w:t>Kehtiva regulatsiooni järgi kuuluvad t</w:t>
      </w:r>
      <w:r w:rsidR="00F84B79" w:rsidRPr="006157C0">
        <w:rPr>
          <w:lang w:val="et-EE"/>
        </w:rPr>
        <w:t xml:space="preserve">üübikinnituse alla relvamudel, padrunimudel ja tulirelva oluline osa, kuid mitte </w:t>
      </w:r>
      <w:r w:rsidR="009E1273" w:rsidRPr="006157C0">
        <w:rPr>
          <w:lang w:val="et-EE"/>
        </w:rPr>
        <w:t>tuli</w:t>
      </w:r>
      <w:r w:rsidR="00F84B79" w:rsidRPr="006157C0">
        <w:rPr>
          <w:lang w:val="et-EE"/>
        </w:rPr>
        <w:t xml:space="preserve">relva lisaseadmed, isegi siis, kui need võivad oluliselt mõjutada relva kasutusomadusi (nt täpsus, käsitsemismugavus, nähtavus, heli ja põlemisjälg). Praktikas on see tähendanud, et </w:t>
      </w:r>
      <w:r w:rsidR="009E1273" w:rsidRPr="006157C0">
        <w:rPr>
          <w:lang w:val="et-EE"/>
        </w:rPr>
        <w:t xml:space="preserve">tulirelva </w:t>
      </w:r>
      <w:r w:rsidR="00F84B79" w:rsidRPr="006157C0">
        <w:rPr>
          <w:lang w:val="et-EE"/>
        </w:rPr>
        <w:t>lisaseadmete tsiviilkäibesse lubatavust ja kasutusvaldkonda ei hinnata sama süsteemse tüübikinnituse korra alusel nagu relvi ja laskemoona.</w:t>
      </w:r>
    </w:p>
    <w:p w14:paraId="3A23EF9B" w14:textId="77777777" w:rsidR="004764CE" w:rsidRPr="006157C0" w:rsidRDefault="004764CE" w:rsidP="00AC27A2">
      <w:pPr>
        <w:rPr>
          <w:lang w:val="et-EE"/>
        </w:rPr>
      </w:pPr>
    </w:p>
    <w:p w14:paraId="21431046" w14:textId="77777777" w:rsidR="00F84B79" w:rsidRPr="006157C0" w:rsidRDefault="00F84B79" w:rsidP="00AC27A2">
      <w:pPr>
        <w:rPr>
          <w:lang w:val="et-EE"/>
        </w:rPr>
      </w:pPr>
      <w:r w:rsidRPr="006157C0">
        <w:rPr>
          <w:lang w:val="et-EE"/>
        </w:rPr>
        <w:t>Selline regulatsioon on loonud olukorra, kus:</w:t>
      </w:r>
    </w:p>
    <w:p w14:paraId="24D406FA" w14:textId="1D6FFB11" w:rsidR="00F84B79" w:rsidRPr="006157C0" w:rsidRDefault="009E1273" w:rsidP="00173DF1">
      <w:pPr>
        <w:pStyle w:val="Loendilik"/>
        <w:numPr>
          <w:ilvl w:val="0"/>
          <w:numId w:val="24"/>
        </w:numPr>
        <w:rPr>
          <w:lang w:val="et-EE"/>
        </w:rPr>
      </w:pPr>
      <w:r w:rsidRPr="006157C0">
        <w:rPr>
          <w:b/>
          <w:bCs/>
          <w:lang w:val="et-EE"/>
        </w:rPr>
        <w:t xml:space="preserve">tulirelva </w:t>
      </w:r>
      <w:r w:rsidR="00F84B79" w:rsidRPr="006157C0">
        <w:rPr>
          <w:b/>
          <w:bCs/>
          <w:lang w:val="et-EE"/>
        </w:rPr>
        <w:t>lisaseadmete õiguslik staatus</w:t>
      </w:r>
      <w:r w:rsidR="00F84B79" w:rsidRPr="006157C0">
        <w:rPr>
          <w:lang w:val="et-EE"/>
        </w:rPr>
        <w:t xml:space="preserve"> tüübikinnituse mõttes ei ole olnud selge ega ühtlane;</w:t>
      </w:r>
    </w:p>
    <w:p w14:paraId="751C6B7A" w14:textId="20E5DB55" w:rsidR="00F84B79" w:rsidRPr="006157C0" w:rsidRDefault="00F84B79" w:rsidP="00173DF1">
      <w:pPr>
        <w:pStyle w:val="Loendilik"/>
        <w:numPr>
          <w:ilvl w:val="0"/>
          <w:numId w:val="24"/>
        </w:numPr>
        <w:rPr>
          <w:lang w:val="et-EE"/>
        </w:rPr>
      </w:pPr>
      <w:r w:rsidRPr="006157C0">
        <w:rPr>
          <w:b/>
          <w:bCs/>
          <w:lang w:val="et-EE"/>
        </w:rPr>
        <w:t>järelevalveasutustel</w:t>
      </w:r>
      <w:r w:rsidRPr="006157C0">
        <w:rPr>
          <w:lang w:val="et-EE"/>
        </w:rPr>
        <w:t xml:space="preserve"> puudub selge alus nõuda teatud </w:t>
      </w:r>
      <w:r w:rsidR="009E1273" w:rsidRPr="006157C0">
        <w:rPr>
          <w:lang w:val="et-EE"/>
        </w:rPr>
        <w:t xml:space="preserve">tulirelva </w:t>
      </w:r>
      <w:r w:rsidRPr="006157C0">
        <w:rPr>
          <w:lang w:val="et-EE"/>
        </w:rPr>
        <w:t>lisaseadmete eelnevat hindamist tsiviilkäibesse lubatavuse ja kasutusvaldkonna määramiseks;</w:t>
      </w:r>
    </w:p>
    <w:p w14:paraId="71DE8CA8" w14:textId="4F0FFDE8" w:rsidR="002C0924" w:rsidRPr="006157C0" w:rsidRDefault="00F84B79" w:rsidP="00173DF1">
      <w:pPr>
        <w:pStyle w:val="Loendilik"/>
        <w:numPr>
          <w:ilvl w:val="0"/>
          <w:numId w:val="24"/>
        </w:numPr>
        <w:rPr>
          <w:lang w:val="et-EE"/>
        </w:rPr>
      </w:pPr>
      <w:r w:rsidRPr="006157C0">
        <w:rPr>
          <w:b/>
          <w:lang w:val="et-EE"/>
        </w:rPr>
        <w:t xml:space="preserve">turvalisuse seisukohast olulised </w:t>
      </w:r>
      <w:r w:rsidR="009E1273" w:rsidRPr="006157C0">
        <w:rPr>
          <w:b/>
          <w:lang w:val="et-EE"/>
        </w:rPr>
        <w:t xml:space="preserve">tulirelva </w:t>
      </w:r>
      <w:r w:rsidRPr="006157C0">
        <w:rPr>
          <w:b/>
          <w:lang w:val="et-EE"/>
        </w:rPr>
        <w:t>lisaseadmed</w:t>
      </w:r>
      <w:r w:rsidRPr="006157C0">
        <w:rPr>
          <w:lang w:val="et-EE"/>
        </w:rPr>
        <w:t xml:space="preserve"> (nt sellised, mis võivad mõjutada relva varjatavust, kasutusmugavust või tehnilisi omadusi) ei pruugi läbida samaväärset kontrolli kui relv ise.</w:t>
      </w:r>
    </w:p>
    <w:p w14:paraId="142B385C" w14:textId="77777777" w:rsidR="004764CE" w:rsidRPr="006157C0" w:rsidRDefault="004764CE" w:rsidP="00AC27A2">
      <w:pPr>
        <w:rPr>
          <w:lang w:val="et-EE"/>
        </w:rPr>
      </w:pPr>
    </w:p>
    <w:p w14:paraId="2A9646AB" w14:textId="5FFF7CFF" w:rsidR="00F84B79" w:rsidRPr="006157C0" w:rsidRDefault="007A53B9" w:rsidP="00AC27A2">
      <w:pPr>
        <w:rPr>
          <w:lang w:val="et-EE"/>
        </w:rPr>
      </w:pPr>
      <w:r>
        <w:rPr>
          <w:lang w:val="et-EE"/>
        </w:rPr>
        <w:t>Muudatuse kohaselt</w:t>
      </w:r>
      <w:r w:rsidR="00F84B79" w:rsidRPr="006157C0">
        <w:rPr>
          <w:lang w:val="et-EE"/>
        </w:rPr>
        <w:t xml:space="preserve"> hõlmab tüübikinnituse regulatsioon lisaks relvamudelile, padrunimudelile ja tulirelva olulisele osale ka </w:t>
      </w:r>
      <w:r w:rsidR="009E1273" w:rsidRPr="006157C0">
        <w:rPr>
          <w:b/>
          <w:bCs/>
          <w:lang w:val="et-EE"/>
        </w:rPr>
        <w:t xml:space="preserve">tulirelva </w:t>
      </w:r>
      <w:r w:rsidR="00F84B79" w:rsidRPr="006157C0">
        <w:rPr>
          <w:b/>
          <w:bCs/>
          <w:lang w:val="et-EE"/>
        </w:rPr>
        <w:t>lisaseadme</w:t>
      </w:r>
      <w:r w:rsidR="00F84B79" w:rsidRPr="006157C0">
        <w:rPr>
          <w:lang w:val="et-EE"/>
        </w:rPr>
        <w:t xml:space="preserve"> tsiviilkäibesse lubatavuse ja kasutusvaldkonna kindlaksmääramist.</w:t>
      </w:r>
      <w:r w:rsidR="002C0924" w:rsidRPr="006157C0">
        <w:rPr>
          <w:lang w:val="et-EE"/>
        </w:rPr>
        <w:t xml:space="preserve"> </w:t>
      </w:r>
      <w:r w:rsidR="00F84B79" w:rsidRPr="006157C0">
        <w:rPr>
          <w:lang w:val="et-EE"/>
        </w:rPr>
        <w:t>Sisuliselt tähendab see, et tüübikinnituse käigus:</w:t>
      </w:r>
    </w:p>
    <w:p w14:paraId="6221CD35" w14:textId="6A9EBD5C" w:rsidR="00F84B79" w:rsidRPr="006157C0" w:rsidRDefault="00F84B79" w:rsidP="00173DF1">
      <w:pPr>
        <w:pStyle w:val="Loendilik"/>
        <w:numPr>
          <w:ilvl w:val="0"/>
          <w:numId w:val="25"/>
        </w:numPr>
        <w:rPr>
          <w:lang w:val="et-EE"/>
        </w:rPr>
      </w:pPr>
      <w:r w:rsidRPr="006157C0">
        <w:rPr>
          <w:lang w:val="et-EE"/>
        </w:rPr>
        <w:t xml:space="preserve">hinnatakse ka </w:t>
      </w:r>
      <w:r w:rsidR="009E1273" w:rsidRPr="006157C0">
        <w:rPr>
          <w:lang w:val="et-EE"/>
        </w:rPr>
        <w:t xml:space="preserve">tulirelva </w:t>
      </w:r>
      <w:r w:rsidRPr="006157C0">
        <w:rPr>
          <w:lang w:val="et-EE"/>
        </w:rPr>
        <w:t>lisaseadme sobivust tsiviilkäibesse;</w:t>
      </w:r>
    </w:p>
    <w:p w14:paraId="45CA6835" w14:textId="7768C423" w:rsidR="00F84B79" w:rsidRPr="006157C0" w:rsidRDefault="00F84B79" w:rsidP="00173DF1">
      <w:pPr>
        <w:pStyle w:val="Loendilik"/>
        <w:numPr>
          <w:ilvl w:val="0"/>
          <w:numId w:val="25"/>
        </w:numPr>
        <w:rPr>
          <w:lang w:val="et-EE"/>
        </w:rPr>
      </w:pPr>
      <w:r w:rsidRPr="006157C0">
        <w:rPr>
          <w:lang w:val="et-EE"/>
        </w:rPr>
        <w:t xml:space="preserve">määratakse </w:t>
      </w:r>
      <w:r w:rsidR="009E1273" w:rsidRPr="006157C0">
        <w:rPr>
          <w:lang w:val="et-EE"/>
        </w:rPr>
        <w:t xml:space="preserve">tulirelva </w:t>
      </w:r>
      <w:r w:rsidRPr="006157C0">
        <w:rPr>
          <w:lang w:val="et-EE"/>
        </w:rPr>
        <w:t xml:space="preserve">lisaseadme </w:t>
      </w:r>
      <w:r w:rsidRPr="006157C0">
        <w:rPr>
          <w:b/>
          <w:bCs/>
          <w:lang w:val="et-EE"/>
        </w:rPr>
        <w:t>kasutusvaldkond</w:t>
      </w:r>
      <w:r w:rsidRPr="006157C0">
        <w:rPr>
          <w:lang w:val="et-EE"/>
        </w:rPr>
        <w:t xml:space="preserve"> (nt tsiviilkasutus), lähtudes </w:t>
      </w:r>
      <w:proofErr w:type="spellStart"/>
      <w:r w:rsidRPr="006157C0">
        <w:rPr>
          <w:lang w:val="et-EE"/>
        </w:rPr>
        <w:t>RelvS</w:t>
      </w:r>
      <w:proofErr w:type="spellEnd"/>
      <w:r w:rsidRPr="006157C0">
        <w:rPr>
          <w:lang w:val="et-EE"/>
        </w:rPr>
        <w:t>-i §-</w:t>
      </w:r>
      <w:r w:rsidR="009E1273" w:rsidRPr="006157C0" w:rsidDel="007A53B9">
        <w:rPr>
          <w:lang w:val="et-EE"/>
        </w:rPr>
        <w:t> </w:t>
      </w:r>
      <w:proofErr w:type="spellStart"/>
      <w:r w:rsidRPr="006157C0">
        <w:rPr>
          <w:lang w:val="et-EE"/>
        </w:rPr>
        <w:t>dest</w:t>
      </w:r>
      <w:proofErr w:type="spellEnd"/>
      <w:r w:rsidRPr="006157C0">
        <w:rPr>
          <w:lang w:val="et-EE"/>
        </w:rPr>
        <w:t xml:space="preserve"> 3 ja 25;</w:t>
      </w:r>
    </w:p>
    <w:p w14:paraId="010CA00F" w14:textId="612B510B" w:rsidR="00F84B79" w:rsidRPr="006157C0" w:rsidRDefault="009E1273" w:rsidP="00173DF1">
      <w:pPr>
        <w:pStyle w:val="Loendilik"/>
        <w:numPr>
          <w:ilvl w:val="0"/>
          <w:numId w:val="25"/>
        </w:numPr>
        <w:rPr>
          <w:lang w:val="et-EE"/>
        </w:rPr>
      </w:pPr>
      <w:r w:rsidRPr="006157C0">
        <w:rPr>
          <w:lang w:val="et-EE"/>
        </w:rPr>
        <w:lastRenderedPageBreak/>
        <w:t xml:space="preserve">tulirelva </w:t>
      </w:r>
      <w:r w:rsidR="00F84B79" w:rsidRPr="006157C0">
        <w:rPr>
          <w:lang w:val="et-EE"/>
        </w:rPr>
        <w:t>lisaseade muutub tüübikinnituse mõttes samasuguse õigusliku tähelepanu objektiks nagu relv, padrunimudel ja tulirelva oluline osa.</w:t>
      </w:r>
    </w:p>
    <w:p w14:paraId="41C17902" w14:textId="77777777" w:rsidR="004764CE" w:rsidRPr="006157C0" w:rsidRDefault="004764CE" w:rsidP="00F72F6A">
      <w:pPr>
        <w:rPr>
          <w:lang w:val="et-EE"/>
        </w:rPr>
      </w:pPr>
    </w:p>
    <w:p w14:paraId="722C9E93" w14:textId="19733A7E" w:rsidR="00F84B79" w:rsidRPr="006157C0" w:rsidRDefault="009E1273" w:rsidP="00F72F6A">
      <w:pPr>
        <w:rPr>
          <w:lang w:val="et-EE"/>
        </w:rPr>
      </w:pPr>
      <w:r w:rsidRPr="006157C0">
        <w:rPr>
          <w:lang w:val="et-EE"/>
        </w:rPr>
        <w:t>Tulirelva l</w:t>
      </w:r>
      <w:r w:rsidR="00981C2B" w:rsidRPr="006157C0">
        <w:rPr>
          <w:lang w:val="et-EE"/>
        </w:rPr>
        <w:t>isaseadme lisamine RelvS-i § 23 lõike 1 loetelusse muudab regulatsiooni loogiliseks ja süsteemseks: kõik relva ohutust ja kasutusomadusi mõjutavad elemendid – relv ise, laskemoon, olulised osad ja lisaseadmed – on vajaduse korral tüübikinnitusega kaetud.</w:t>
      </w:r>
    </w:p>
    <w:p w14:paraId="19E830A5" w14:textId="77777777" w:rsidR="004764CE" w:rsidRPr="006157C0" w:rsidRDefault="004764CE" w:rsidP="00F72F6A">
      <w:pPr>
        <w:rPr>
          <w:lang w:val="et-EE"/>
        </w:rPr>
      </w:pPr>
    </w:p>
    <w:p w14:paraId="607A6FD7" w14:textId="083307E4" w:rsidR="00981C2B" w:rsidRPr="006157C0" w:rsidRDefault="00981C2B" w:rsidP="00F72F6A">
      <w:pPr>
        <w:rPr>
          <w:lang w:val="et-EE"/>
        </w:rPr>
      </w:pPr>
      <w:r w:rsidRPr="006157C0">
        <w:rPr>
          <w:lang w:val="et-EE"/>
        </w:rPr>
        <w:t xml:space="preserve">Mitmed </w:t>
      </w:r>
      <w:r w:rsidR="009E1273" w:rsidRPr="006157C0">
        <w:rPr>
          <w:lang w:val="et-EE"/>
        </w:rPr>
        <w:t xml:space="preserve">tulirelva </w:t>
      </w:r>
      <w:r w:rsidRPr="006157C0">
        <w:rPr>
          <w:lang w:val="et-EE"/>
        </w:rPr>
        <w:t>lisaseadmed võivad relva omadusi oluliselt muuta (näiteks parandada tabavust, mõjutada relva käsitsemist või varjatavust). Nende eelnev hindamine tüübikinnituse käigus võimaldab:</w:t>
      </w:r>
    </w:p>
    <w:p w14:paraId="54216684" w14:textId="047246D7" w:rsidR="00981C2B" w:rsidRPr="006157C0" w:rsidRDefault="00981C2B" w:rsidP="00173DF1">
      <w:pPr>
        <w:pStyle w:val="Loendilik"/>
        <w:numPr>
          <w:ilvl w:val="0"/>
          <w:numId w:val="26"/>
        </w:numPr>
        <w:rPr>
          <w:lang w:val="et-EE"/>
        </w:rPr>
      </w:pPr>
      <w:r w:rsidRPr="006157C0">
        <w:rPr>
          <w:lang w:val="et-EE"/>
        </w:rPr>
        <w:t xml:space="preserve">välistada tsiviilkäibesse lubamist </w:t>
      </w:r>
      <w:r w:rsidR="009E1273" w:rsidRPr="006157C0">
        <w:rPr>
          <w:lang w:val="et-EE"/>
        </w:rPr>
        <w:t xml:space="preserve">tulirelva </w:t>
      </w:r>
      <w:r w:rsidRPr="006157C0">
        <w:rPr>
          <w:lang w:val="et-EE"/>
        </w:rPr>
        <w:t>lisaseadmetele, mis ei ole tsiviilkäibes sobivad või proportsionaalsed;</w:t>
      </w:r>
    </w:p>
    <w:p w14:paraId="2066C6DF" w14:textId="5A3E4A23" w:rsidR="00981C2B" w:rsidRPr="006157C0" w:rsidRDefault="00981C2B" w:rsidP="00173DF1">
      <w:pPr>
        <w:pStyle w:val="Loendilik"/>
        <w:numPr>
          <w:ilvl w:val="0"/>
          <w:numId w:val="26"/>
        </w:numPr>
        <w:rPr>
          <w:lang w:val="et-EE"/>
        </w:rPr>
      </w:pPr>
      <w:r w:rsidRPr="006157C0">
        <w:rPr>
          <w:lang w:val="et-EE"/>
        </w:rPr>
        <w:t xml:space="preserve">siduda </w:t>
      </w:r>
      <w:r w:rsidR="009E1273" w:rsidRPr="006157C0">
        <w:rPr>
          <w:lang w:val="et-EE"/>
        </w:rPr>
        <w:t xml:space="preserve">tulirelva </w:t>
      </w:r>
      <w:r w:rsidRPr="006157C0">
        <w:rPr>
          <w:lang w:val="et-EE"/>
        </w:rPr>
        <w:t>lisaseadme kasutusvaldkond relvakategooriate ja lubatud otstarvetega.</w:t>
      </w:r>
    </w:p>
    <w:p w14:paraId="6EF2539D" w14:textId="77777777" w:rsidR="004764CE" w:rsidRPr="006157C0" w:rsidRDefault="004764CE" w:rsidP="00F72F6A">
      <w:pPr>
        <w:rPr>
          <w:lang w:val="et-EE"/>
        </w:rPr>
      </w:pPr>
    </w:p>
    <w:p w14:paraId="7D966B85" w14:textId="4D157D23" w:rsidR="00981C2B" w:rsidRPr="006157C0" w:rsidRDefault="00981C2B" w:rsidP="00F72F6A">
      <w:pPr>
        <w:rPr>
          <w:lang w:val="et-EE"/>
        </w:rPr>
      </w:pPr>
      <w:r w:rsidRPr="006157C0">
        <w:rPr>
          <w:lang w:val="et-EE"/>
        </w:rPr>
        <w:t xml:space="preserve">RelvS lähtub riskipõhisest lähenemisest relvade ja laskemoona käitlemisele. Kui </w:t>
      </w:r>
      <w:r w:rsidR="009E1273" w:rsidRPr="006157C0">
        <w:rPr>
          <w:lang w:val="et-EE"/>
        </w:rPr>
        <w:t>tuli</w:t>
      </w:r>
      <w:r w:rsidRPr="006157C0">
        <w:rPr>
          <w:lang w:val="et-EE"/>
        </w:rPr>
        <w:t>relva lisaseade võib mõjutada relva kasutamise riske, on põhjendatud, et selle tsiviilkäibesse lubatavus otsustatakse samas raamistikus nagu relva ja laskemoona puhul.</w:t>
      </w:r>
    </w:p>
    <w:p w14:paraId="2339C60D" w14:textId="77777777" w:rsidR="004764CE" w:rsidRPr="006157C0" w:rsidRDefault="004764CE" w:rsidP="00F72F6A">
      <w:pPr>
        <w:rPr>
          <w:lang w:val="et-EE"/>
        </w:rPr>
      </w:pPr>
    </w:p>
    <w:p w14:paraId="5B71784F" w14:textId="1DD2CCEC" w:rsidR="00981C2B" w:rsidRPr="006157C0" w:rsidRDefault="00981C2B" w:rsidP="00F72F6A">
      <w:pPr>
        <w:rPr>
          <w:lang w:val="et-EE"/>
        </w:rPr>
      </w:pPr>
      <w:r w:rsidRPr="006157C0">
        <w:rPr>
          <w:lang w:val="et-EE"/>
        </w:rPr>
        <w:t xml:space="preserve">Tüübikinnituse kohaldamine </w:t>
      </w:r>
      <w:r w:rsidR="009E1273" w:rsidRPr="006157C0">
        <w:rPr>
          <w:lang w:val="et-EE"/>
        </w:rPr>
        <w:t xml:space="preserve">tulirelva </w:t>
      </w:r>
      <w:r w:rsidRPr="006157C0">
        <w:rPr>
          <w:lang w:val="et-EE"/>
        </w:rPr>
        <w:t xml:space="preserve">lisaseadmetele annab järelevalveasutustele selge õigusliku aluse nõuda </w:t>
      </w:r>
      <w:r w:rsidR="009E1273" w:rsidRPr="006157C0">
        <w:rPr>
          <w:lang w:val="et-EE"/>
        </w:rPr>
        <w:t xml:space="preserve">tulirelva </w:t>
      </w:r>
      <w:r w:rsidRPr="006157C0">
        <w:rPr>
          <w:lang w:val="et-EE"/>
        </w:rPr>
        <w:t>lisaseadmete hindamist enne nende turule laskmist ning vähendab tõlgendamis- ja vaidlusriski. See ühtlustab halduspraktikat ja lihtsustab nii ametiasutuste kui ka turuosaliste tegevust.</w:t>
      </w:r>
    </w:p>
    <w:p w14:paraId="5CC5D09F" w14:textId="77777777" w:rsidR="004764CE" w:rsidRPr="006157C0" w:rsidRDefault="004764CE" w:rsidP="00F72F6A">
      <w:pPr>
        <w:rPr>
          <w:b/>
          <w:lang w:val="et-EE"/>
        </w:rPr>
      </w:pPr>
    </w:p>
    <w:p w14:paraId="21D00C13" w14:textId="28AAB59B" w:rsidR="007669DE" w:rsidRPr="006157C0" w:rsidRDefault="00981C2B" w:rsidP="00F72F6A">
      <w:pPr>
        <w:rPr>
          <w:lang w:val="et-EE"/>
        </w:rPr>
      </w:pPr>
      <w:r w:rsidRPr="006157C0">
        <w:rPr>
          <w:b/>
          <w:bCs/>
          <w:lang w:val="et-EE"/>
        </w:rPr>
        <w:t>Eelnõu § 1 punkti</w:t>
      </w:r>
      <w:r w:rsidR="004726A1" w:rsidRPr="006157C0" w:rsidDel="008C2063">
        <w:rPr>
          <w:lang w:val="et-EE"/>
        </w:rPr>
        <w:t xml:space="preserve"> </w:t>
      </w:r>
      <w:r w:rsidR="008C2063">
        <w:rPr>
          <w:b/>
          <w:bCs/>
          <w:lang w:val="et-EE"/>
        </w:rPr>
        <w:t>15</w:t>
      </w:r>
      <w:r w:rsidR="008C2063" w:rsidRPr="006157C0">
        <w:rPr>
          <w:lang w:val="et-EE"/>
        </w:rPr>
        <w:t xml:space="preserve"> </w:t>
      </w:r>
      <w:r w:rsidRPr="006157C0">
        <w:rPr>
          <w:lang w:val="et-EE"/>
        </w:rPr>
        <w:t>kohaselt täiendatakse RelvS-i 23 lõike 2 teist lauset pärast sõna „relvad“ tekstiosaga „, välja arvatud hoiatus- ja signaalrelvad“. Kehtiva sõnastuse järgi ei kuulu tüübikinnitusele relvade ja padrunite modifikatsioonid, kumminuiad, teleskoopnuiad ega piiramata tsiviilkäibega relvad</w:t>
      </w:r>
      <w:r w:rsidR="00543883" w:rsidRPr="006157C0">
        <w:rPr>
          <w:lang w:val="et-EE"/>
        </w:rPr>
        <w:t>. Tüübikinnitus kinnitab relva</w:t>
      </w:r>
      <w:r w:rsidR="00837383" w:rsidRPr="006157C0">
        <w:rPr>
          <w:lang w:val="et-EE"/>
        </w:rPr>
        <w:t>, padruni</w:t>
      </w:r>
      <w:r w:rsidR="00543883" w:rsidRPr="006157C0">
        <w:rPr>
          <w:lang w:val="et-EE"/>
        </w:rPr>
        <w:t xml:space="preserve"> või </w:t>
      </w:r>
      <w:r w:rsidR="003E674A" w:rsidRPr="006157C0">
        <w:rPr>
          <w:lang w:val="et-EE"/>
        </w:rPr>
        <w:t xml:space="preserve">tulirelva </w:t>
      </w:r>
      <w:r w:rsidR="00543883" w:rsidRPr="006157C0">
        <w:rPr>
          <w:lang w:val="et-EE"/>
        </w:rPr>
        <w:t xml:space="preserve">lisaseadme ohutust ja vastavust nõuetele. </w:t>
      </w:r>
      <w:r w:rsidR="003E674A" w:rsidRPr="006157C0">
        <w:rPr>
          <w:lang w:val="et-EE"/>
        </w:rPr>
        <w:t>Tulirelva l</w:t>
      </w:r>
      <w:r w:rsidR="00543883" w:rsidRPr="006157C0">
        <w:rPr>
          <w:lang w:val="et-EE"/>
        </w:rPr>
        <w:t>isaseadmete kaasamine kinnitamise süsteemi tagab parema kontrolli tulirelva lisaseadmete modifikatsioonide üle ja tõstab üldist ohutustaset.</w:t>
      </w:r>
    </w:p>
    <w:p w14:paraId="304F262A" w14:textId="77777777" w:rsidR="004764CE" w:rsidRPr="006157C0" w:rsidRDefault="004764CE" w:rsidP="00F72F6A">
      <w:pPr>
        <w:rPr>
          <w:b/>
          <w:lang w:val="et-EE"/>
        </w:rPr>
      </w:pPr>
    </w:p>
    <w:p w14:paraId="6D51D205" w14:textId="4650685F" w:rsidR="007669DE" w:rsidRPr="006157C0" w:rsidRDefault="00C57010" w:rsidP="00F72F6A">
      <w:pPr>
        <w:rPr>
          <w:lang w:val="et-EE"/>
        </w:rPr>
      </w:pPr>
      <w:r w:rsidRPr="006157C0">
        <w:rPr>
          <w:b/>
          <w:bCs/>
          <w:lang w:val="et-EE"/>
        </w:rPr>
        <w:t xml:space="preserve">Eelnõu § 1 punkti </w:t>
      </w:r>
      <w:r w:rsidR="008C2063">
        <w:rPr>
          <w:b/>
          <w:bCs/>
          <w:lang w:val="et-EE"/>
        </w:rPr>
        <w:t>16</w:t>
      </w:r>
      <w:r w:rsidR="008C2063" w:rsidRPr="006157C0">
        <w:rPr>
          <w:lang w:val="et-EE"/>
        </w:rPr>
        <w:t xml:space="preserve"> </w:t>
      </w:r>
      <w:r w:rsidRPr="006157C0">
        <w:rPr>
          <w:lang w:val="et-EE"/>
        </w:rPr>
        <w:t xml:space="preserve">kohaselt muudetakse RelvS-i § 24 </w:t>
      </w:r>
      <w:r w:rsidR="00543883" w:rsidRPr="006157C0">
        <w:rPr>
          <w:lang w:val="et-EE"/>
        </w:rPr>
        <w:t xml:space="preserve">lõike 1 </w:t>
      </w:r>
      <w:r w:rsidRPr="006157C0">
        <w:rPr>
          <w:lang w:val="et-EE"/>
        </w:rPr>
        <w:t>esimest lauset. Kehtiva RelvS-</w:t>
      </w:r>
      <w:r w:rsidR="00543883" w:rsidRPr="006157C0">
        <w:rPr>
          <w:lang w:val="et-EE"/>
        </w:rPr>
        <w:t> </w:t>
      </w:r>
      <w:r w:rsidRPr="006157C0">
        <w:rPr>
          <w:lang w:val="et-EE"/>
        </w:rPr>
        <w:t xml:space="preserve">i § 24 lõike 1 esimese lause kohaselt: </w:t>
      </w:r>
      <w:r w:rsidRPr="006157C0">
        <w:rPr>
          <w:i/>
          <w:iCs/>
          <w:lang w:val="et-EE"/>
        </w:rPr>
        <w:t>„Teenistus- ja tsiviilrelvade register on käesolevas seaduses sätestatud lubade ja Euroopa tulirelvapassi taotluste esitamiseks ja menetlemiseks, lubade ja passi väljastamiseks või sellest keeldumiseks, loa omajate, relvade ja laskemoona tüübikinnituste, relvade, tulirelva oluliste osade, laskemoona ning nende omanike ja valdajate üle arvestuse pidamiseks asutatud andmekogu.“</w:t>
      </w:r>
    </w:p>
    <w:p w14:paraId="533904D1" w14:textId="77777777" w:rsidR="004764CE" w:rsidRPr="006157C0" w:rsidRDefault="004764CE" w:rsidP="00F72F6A">
      <w:pPr>
        <w:rPr>
          <w:lang w:val="et-EE"/>
        </w:rPr>
      </w:pPr>
    </w:p>
    <w:p w14:paraId="7F306F89" w14:textId="778C0F6F" w:rsidR="00C57010" w:rsidRPr="006157C0" w:rsidRDefault="00C57010" w:rsidP="00F72F6A">
      <w:pPr>
        <w:rPr>
          <w:lang w:val="et-EE"/>
        </w:rPr>
      </w:pPr>
      <w:r w:rsidRPr="006157C0">
        <w:rPr>
          <w:lang w:val="et-EE"/>
        </w:rPr>
        <w:t>See tähendab, et andmekogusse kantakse andmeid:</w:t>
      </w:r>
    </w:p>
    <w:p w14:paraId="0033D009" w14:textId="43160A32" w:rsidR="00C57010" w:rsidRPr="006157C0" w:rsidRDefault="00C57010" w:rsidP="00173DF1">
      <w:pPr>
        <w:pStyle w:val="Loendilik"/>
        <w:numPr>
          <w:ilvl w:val="0"/>
          <w:numId w:val="27"/>
        </w:numPr>
        <w:rPr>
          <w:lang w:val="et-EE"/>
        </w:rPr>
      </w:pPr>
      <w:r w:rsidRPr="006157C0">
        <w:rPr>
          <w:lang w:val="et-EE"/>
        </w:rPr>
        <w:t>lubade ja Euroopa tulirelvapassi taotluste ning lubade ja Euroopa tulirelvapassi väljastamiste kohta,</w:t>
      </w:r>
    </w:p>
    <w:p w14:paraId="5EC0A715" w14:textId="77777777" w:rsidR="00C57010" w:rsidRPr="006157C0" w:rsidRDefault="00C57010" w:rsidP="00173DF1">
      <w:pPr>
        <w:pStyle w:val="Loendilik"/>
        <w:numPr>
          <w:ilvl w:val="0"/>
          <w:numId w:val="27"/>
        </w:numPr>
        <w:rPr>
          <w:lang w:val="et-EE"/>
        </w:rPr>
      </w:pPr>
      <w:r w:rsidRPr="006157C0">
        <w:rPr>
          <w:lang w:val="et-EE"/>
        </w:rPr>
        <w:t>relvade ja laskemoona tüübikinnituste kohta,</w:t>
      </w:r>
    </w:p>
    <w:p w14:paraId="1FD6CB37" w14:textId="77777777" w:rsidR="00C57010" w:rsidRPr="006157C0" w:rsidRDefault="00C57010" w:rsidP="00173DF1">
      <w:pPr>
        <w:pStyle w:val="Loendilik"/>
        <w:numPr>
          <w:ilvl w:val="0"/>
          <w:numId w:val="27"/>
        </w:numPr>
        <w:rPr>
          <w:lang w:val="et-EE"/>
        </w:rPr>
      </w:pPr>
      <w:r w:rsidRPr="006157C0">
        <w:rPr>
          <w:lang w:val="et-EE"/>
        </w:rPr>
        <w:t>relvade, tulirelva oluliste osade ja laskemoona ning nende omanike ja valdajate kohta.</w:t>
      </w:r>
    </w:p>
    <w:p w14:paraId="0FDF8F6F" w14:textId="77777777" w:rsidR="00B50F2E" w:rsidRPr="006157C0" w:rsidRDefault="00B50F2E" w:rsidP="00F72F6A">
      <w:pPr>
        <w:rPr>
          <w:lang w:val="et-EE"/>
        </w:rPr>
      </w:pPr>
    </w:p>
    <w:p w14:paraId="0E3EC524" w14:textId="45C77F86" w:rsidR="00C57010" w:rsidRPr="006157C0" w:rsidRDefault="00C57010" w:rsidP="00F72F6A">
      <w:pPr>
        <w:rPr>
          <w:lang w:val="et-EE"/>
        </w:rPr>
      </w:pPr>
      <w:r w:rsidRPr="006157C0">
        <w:rPr>
          <w:lang w:val="et-EE"/>
        </w:rPr>
        <w:lastRenderedPageBreak/>
        <w:t xml:space="preserve">Kehtivas sõnastuses </w:t>
      </w:r>
      <w:r w:rsidRPr="006157C0">
        <w:rPr>
          <w:b/>
          <w:bCs/>
          <w:lang w:val="et-EE"/>
        </w:rPr>
        <w:t xml:space="preserve">ei ole mainitud </w:t>
      </w:r>
      <w:r w:rsidR="003E674A" w:rsidRPr="006157C0">
        <w:rPr>
          <w:b/>
          <w:bCs/>
          <w:lang w:val="et-EE"/>
        </w:rPr>
        <w:t>tuli</w:t>
      </w:r>
      <w:r w:rsidRPr="006157C0">
        <w:rPr>
          <w:b/>
          <w:bCs/>
          <w:lang w:val="et-EE"/>
        </w:rPr>
        <w:t xml:space="preserve">relvade </w:t>
      </w:r>
      <w:r w:rsidR="005C7D55">
        <w:rPr>
          <w:b/>
          <w:bCs/>
          <w:lang w:val="et-EE"/>
        </w:rPr>
        <w:t xml:space="preserve">olulisi osi ega </w:t>
      </w:r>
      <w:r w:rsidR="0090745A">
        <w:rPr>
          <w:b/>
          <w:bCs/>
          <w:lang w:val="et-EE"/>
        </w:rPr>
        <w:t>nende</w:t>
      </w:r>
      <w:r w:rsidR="005C7D55">
        <w:rPr>
          <w:b/>
          <w:bCs/>
          <w:lang w:val="et-EE"/>
        </w:rPr>
        <w:t xml:space="preserve"> </w:t>
      </w:r>
      <w:r w:rsidRPr="006157C0">
        <w:rPr>
          <w:b/>
          <w:bCs/>
          <w:lang w:val="et-EE"/>
        </w:rPr>
        <w:t>lisaseadmeid</w:t>
      </w:r>
      <w:r w:rsidRPr="006157C0">
        <w:rPr>
          <w:lang w:val="et-EE"/>
        </w:rPr>
        <w:t xml:space="preserve">. Muudatus viiakse RelvS-i kooskõlas eelnõu § 1 punktis </w:t>
      </w:r>
      <w:r w:rsidR="00837383" w:rsidRPr="006157C0">
        <w:rPr>
          <w:lang w:val="et-EE"/>
        </w:rPr>
        <w:t>20</w:t>
      </w:r>
      <w:r w:rsidR="00B142E2" w:rsidRPr="006157C0">
        <w:rPr>
          <w:lang w:val="et-EE"/>
        </w:rPr>
        <w:t xml:space="preserve"> </w:t>
      </w:r>
      <w:r w:rsidRPr="006157C0">
        <w:rPr>
          <w:lang w:val="et-EE"/>
        </w:rPr>
        <w:t xml:space="preserve">esitatud RelvS-i § 23 lõike 1 muudatusega, millega </w:t>
      </w:r>
      <w:r w:rsidR="00B142E2" w:rsidRPr="006157C0">
        <w:rPr>
          <w:lang w:val="et-EE"/>
        </w:rPr>
        <w:t xml:space="preserve">tuuakse </w:t>
      </w:r>
      <w:r w:rsidR="003E674A" w:rsidRPr="006157C0">
        <w:rPr>
          <w:lang w:val="et-EE"/>
        </w:rPr>
        <w:t xml:space="preserve">tulirelva </w:t>
      </w:r>
      <w:r w:rsidRPr="006157C0">
        <w:rPr>
          <w:lang w:val="et-EE"/>
        </w:rPr>
        <w:t xml:space="preserve">lisaseadmed tüübikinnituse kohaldamisalasse. Kui </w:t>
      </w:r>
      <w:r w:rsidR="003E674A" w:rsidRPr="006157C0">
        <w:rPr>
          <w:lang w:val="et-EE"/>
        </w:rPr>
        <w:t xml:space="preserve">tulirelva </w:t>
      </w:r>
      <w:r w:rsidRPr="006157C0">
        <w:rPr>
          <w:lang w:val="et-EE"/>
        </w:rPr>
        <w:t xml:space="preserve">lisaseadmetele laieneb tüübikinnitus, peab nende kohta tekkima ka vastav </w:t>
      </w:r>
      <w:r w:rsidR="001B6BE3">
        <w:rPr>
          <w:lang w:val="et-EE"/>
        </w:rPr>
        <w:t>kanne</w:t>
      </w:r>
      <w:r w:rsidRPr="006157C0">
        <w:rPr>
          <w:lang w:val="et-EE"/>
        </w:rPr>
        <w:t xml:space="preserve"> relvaregistris. See tagab seaduse sisemise järjepidevuse ja väldib olukorda, kus õigusakt nõuab </w:t>
      </w:r>
      <w:r w:rsidR="003E674A" w:rsidRPr="006157C0">
        <w:rPr>
          <w:lang w:val="et-EE"/>
        </w:rPr>
        <w:t xml:space="preserve">tulirelva </w:t>
      </w:r>
      <w:r w:rsidRPr="006157C0">
        <w:rPr>
          <w:lang w:val="et-EE"/>
        </w:rPr>
        <w:t>lisaseadmete kontrolli, kuid puudub alus nende üle arvestuse pidamiseks riiklikus registris.</w:t>
      </w:r>
    </w:p>
    <w:p w14:paraId="24AA8AB1" w14:textId="77777777" w:rsidR="00B50F2E" w:rsidRPr="006157C0" w:rsidRDefault="00B50F2E" w:rsidP="00F72F6A">
      <w:pPr>
        <w:rPr>
          <w:lang w:val="et-EE"/>
        </w:rPr>
      </w:pPr>
    </w:p>
    <w:p w14:paraId="1B00B2F4" w14:textId="45FA04AB" w:rsidR="00B50F2E" w:rsidRPr="006157C0" w:rsidRDefault="003E674A" w:rsidP="00F72F6A">
      <w:pPr>
        <w:rPr>
          <w:lang w:val="et-EE"/>
        </w:rPr>
      </w:pPr>
      <w:r w:rsidRPr="006157C0">
        <w:rPr>
          <w:lang w:val="et-EE"/>
        </w:rPr>
        <w:t>Tulirelva l</w:t>
      </w:r>
      <w:r w:rsidR="00B745CC" w:rsidRPr="006157C0">
        <w:rPr>
          <w:lang w:val="et-EE"/>
        </w:rPr>
        <w:t xml:space="preserve">isaseadmed (nt </w:t>
      </w:r>
      <w:r w:rsidR="006A6781" w:rsidRPr="006157C0">
        <w:rPr>
          <w:lang w:val="et-EE"/>
        </w:rPr>
        <w:t>heli</w:t>
      </w:r>
      <w:r w:rsidR="00B745CC" w:rsidRPr="006157C0">
        <w:rPr>
          <w:lang w:val="et-EE"/>
        </w:rPr>
        <w:t xml:space="preserve">summutid, </w:t>
      </w:r>
      <w:r w:rsidR="006A6781" w:rsidRPr="006157C0">
        <w:rPr>
          <w:lang w:val="et-EE"/>
        </w:rPr>
        <w:t>laser</w:t>
      </w:r>
      <w:r w:rsidR="00B745CC" w:rsidRPr="006157C0">
        <w:rPr>
          <w:lang w:val="et-EE"/>
        </w:rPr>
        <w:t xml:space="preserve">sihikud) võivad oluliselt mõjutada relva omadusi ja kasutust. </w:t>
      </w:r>
    </w:p>
    <w:p w14:paraId="3E708B69" w14:textId="77777777" w:rsidR="00B50F2E" w:rsidRPr="006157C0" w:rsidRDefault="00B50F2E" w:rsidP="00F72F6A">
      <w:pPr>
        <w:rPr>
          <w:lang w:val="et-EE"/>
        </w:rPr>
      </w:pPr>
    </w:p>
    <w:p w14:paraId="3A4C541C" w14:textId="5FE06431" w:rsidR="00B745CC" w:rsidRPr="006157C0" w:rsidRDefault="00B745CC" w:rsidP="00F72F6A">
      <w:pPr>
        <w:rPr>
          <w:lang w:val="et-EE"/>
        </w:rPr>
      </w:pPr>
      <w:r w:rsidRPr="006157C0">
        <w:rPr>
          <w:lang w:val="et-EE"/>
        </w:rPr>
        <w:t>Nende üle arvestuse pidamine relvaregistris:</w:t>
      </w:r>
    </w:p>
    <w:p w14:paraId="1D4386F2" w14:textId="77777777" w:rsidR="00B745CC" w:rsidRPr="006157C0" w:rsidRDefault="00B745CC" w:rsidP="00173DF1">
      <w:pPr>
        <w:pStyle w:val="Loendilik"/>
        <w:numPr>
          <w:ilvl w:val="0"/>
          <w:numId w:val="28"/>
        </w:numPr>
        <w:rPr>
          <w:lang w:val="et-EE"/>
        </w:rPr>
      </w:pPr>
      <w:r w:rsidRPr="006157C0">
        <w:rPr>
          <w:lang w:val="et-EE"/>
        </w:rPr>
        <w:t xml:space="preserve">parandab </w:t>
      </w:r>
      <w:r w:rsidRPr="006157C0">
        <w:rPr>
          <w:b/>
          <w:bCs/>
          <w:lang w:val="et-EE"/>
        </w:rPr>
        <w:t>relvade tehnilise konfiguratsiooni jälgitavust</w:t>
      </w:r>
      <w:r w:rsidRPr="006157C0">
        <w:rPr>
          <w:lang w:val="et-EE"/>
        </w:rPr>
        <w:t>,</w:t>
      </w:r>
    </w:p>
    <w:p w14:paraId="429CC469" w14:textId="64551082" w:rsidR="00B745CC" w:rsidRPr="006157C0" w:rsidRDefault="00B745CC" w:rsidP="00173DF1">
      <w:pPr>
        <w:pStyle w:val="Loendilik"/>
        <w:numPr>
          <w:ilvl w:val="0"/>
          <w:numId w:val="28"/>
        </w:numPr>
        <w:rPr>
          <w:lang w:val="et-EE"/>
        </w:rPr>
      </w:pPr>
      <w:r w:rsidRPr="006157C0">
        <w:rPr>
          <w:lang w:val="et-EE"/>
        </w:rPr>
        <w:t xml:space="preserve">võimaldab </w:t>
      </w:r>
      <w:r w:rsidRPr="006157C0">
        <w:rPr>
          <w:b/>
          <w:bCs/>
          <w:lang w:val="et-EE"/>
        </w:rPr>
        <w:t>täpsemat järelevalvet</w:t>
      </w:r>
      <w:r w:rsidRPr="006157C0">
        <w:rPr>
          <w:lang w:val="et-EE"/>
        </w:rPr>
        <w:t xml:space="preserve"> relvade ja nende </w:t>
      </w:r>
      <w:r w:rsidR="00A3009A" w:rsidRPr="006157C0">
        <w:rPr>
          <w:lang w:val="et-EE"/>
        </w:rPr>
        <w:t>lisaseadmete</w:t>
      </w:r>
      <w:r w:rsidRPr="006157C0">
        <w:rPr>
          <w:lang w:val="et-EE"/>
        </w:rPr>
        <w:t xml:space="preserve"> käitlemise üle,</w:t>
      </w:r>
    </w:p>
    <w:p w14:paraId="1327C976" w14:textId="0D7ABB10" w:rsidR="00B745CC" w:rsidRPr="006157C0" w:rsidRDefault="00B745CC" w:rsidP="00173DF1">
      <w:pPr>
        <w:pStyle w:val="Loendilik"/>
        <w:numPr>
          <w:ilvl w:val="0"/>
          <w:numId w:val="28"/>
        </w:numPr>
        <w:rPr>
          <w:lang w:val="et-EE"/>
        </w:rPr>
      </w:pPr>
      <w:r w:rsidRPr="006157C0">
        <w:rPr>
          <w:lang w:val="et-EE"/>
        </w:rPr>
        <w:t xml:space="preserve">aitab </w:t>
      </w:r>
      <w:r w:rsidRPr="006157C0">
        <w:rPr>
          <w:b/>
          <w:bCs/>
          <w:lang w:val="et-EE"/>
        </w:rPr>
        <w:t>vältida ebaseaduslike lisaseadmete ringlust</w:t>
      </w:r>
      <w:r w:rsidRPr="006157C0">
        <w:rPr>
          <w:lang w:val="et-EE"/>
        </w:rPr>
        <w:t>.</w:t>
      </w:r>
    </w:p>
    <w:p w14:paraId="60F369B8" w14:textId="77777777" w:rsidR="00B50F2E" w:rsidRPr="006157C0" w:rsidRDefault="00B50F2E" w:rsidP="00F72F6A">
      <w:pPr>
        <w:rPr>
          <w:b/>
          <w:bCs/>
          <w:lang w:val="et-EE"/>
        </w:rPr>
      </w:pPr>
    </w:p>
    <w:p w14:paraId="33BA9D5C" w14:textId="0A2F7AA8" w:rsidR="00863B7C" w:rsidRPr="006157C0" w:rsidRDefault="00062B0D" w:rsidP="00F72F6A">
      <w:pPr>
        <w:rPr>
          <w:lang w:val="et-EE"/>
        </w:rPr>
      </w:pPr>
      <w:r w:rsidRPr="006157C0">
        <w:rPr>
          <w:b/>
          <w:bCs/>
          <w:lang w:val="et-EE"/>
        </w:rPr>
        <w:t>Eelnõu § 1 punkti</w:t>
      </w:r>
      <w:r w:rsidR="006A6781" w:rsidRPr="006157C0" w:rsidDel="008C2063">
        <w:rPr>
          <w:b/>
          <w:lang w:val="et-EE"/>
        </w:rPr>
        <w:t xml:space="preserve"> </w:t>
      </w:r>
      <w:r w:rsidR="008C2063">
        <w:rPr>
          <w:b/>
          <w:bCs/>
          <w:lang w:val="et-EE"/>
        </w:rPr>
        <w:t>17</w:t>
      </w:r>
      <w:r w:rsidR="008C2063" w:rsidRPr="006157C0">
        <w:rPr>
          <w:lang w:val="et-EE"/>
        </w:rPr>
        <w:t xml:space="preserve"> </w:t>
      </w:r>
      <w:r w:rsidRPr="006157C0">
        <w:rPr>
          <w:lang w:val="et-EE"/>
        </w:rPr>
        <w:t xml:space="preserve">kohaselt täiendatakse RelvS-i § 24 lõike 1 punkti 1 pärast tekstiosa „osade,“ sõnaga „ tulirelva“. RelvS-i § 24 lõige 1 sätestab relvaregistri eesmärgi ja sisu. Sama lõike punkt 1 määratleb, milliseid andmeid registris relvade ja laskemoona kohta kogutakse. Täpsemalt näeb punkt 1 ette, et relvaregistri eesmärk on tagada Eestisse kaubana saabunud ja Eestis alaliselt asuvate </w:t>
      </w:r>
      <w:r w:rsidRPr="006157C0">
        <w:rPr>
          <w:b/>
          <w:bCs/>
          <w:lang w:val="et-EE"/>
        </w:rPr>
        <w:t>teenistus- ja tsiviilrelvade</w:t>
      </w:r>
      <w:r w:rsidRPr="006157C0">
        <w:rPr>
          <w:lang w:val="et-EE"/>
        </w:rPr>
        <w:t xml:space="preserve"> ning nende </w:t>
      </w:r>
      <w:r w:rsidRPr="006157C0">
        <w:rPr>
          <w:b/>
          <w:bCs/>
          <w:lang w:val="et-EE"/>
        </w:rPr>
        <w:t>laskemoona</w:t>
      </w:r>
      <w:r w:rsidRPr="006157C0">
        <w:rPr>
          <w:lang w:val="et-EE"/>
        </w:rPr>
        <w:t xml:space="preserve">, </w:t>
      </w:r>
      <w:r w:rsidRPr="006157C0">
        <w:rPr>
          <w:b/>
          <w:bCs/>
          <w:lang w:val="et-EE"/>
        </w:rPr>
        <w:t>tulirelva oluliste osade</w:t>
      </w:r>
      <w:r w:rsidRPr="006157C0">
        <w:rPr>
          <w:lang w:val="et-EE"/>
        </w:rPr>
        <w:t xml:space="preserve">, </w:t>
      </w:r>
      <w:r w:rsidRPr="006157C0">
        <w:rPr>
          <w:b/>
          <w:bCs/>
          <w:lang w:val="et-EE"/>
        </w:rPr>
        <w:t>lisaseadmete</w:t>
      </w:r>
      <w:r w:rsidRPr="006157C0">
        <w:rPr>
          <w:lang w:val="et-EE"/>
        </w:rPr>
        <w:t xml:space="preserve"> ja </w:t>
      </w:r>
      <w:r w:rsidRPr="006157C0">
        <w:rPr>
          <w:b/>
          <w:bCs/>
          <w:lang w:val="et-EE"/>
        </w:rPr>
        <w:t>laskekõlbmatute relvade</w:t>
      </w:r>
      <w:r w:rsidRPr="006157C0">
        <w:rPr>
          <w:lang w:val="et-EE"/>
        </w:rPr>
        <w:t xml:space="preserve"> jälgitavus. </w:t>
      </w:r>
      <w:r w:rsidR="00D31E31" w:rsidRPr="006157C0">
        <w:rPr>
          <w:lang w:val="et-EE"/>
        </w:rPr>
        <w:t>Selline sõnastus tähendab, et relvaregistris peetakse arvestust lisaseadmete üle üldisemalt, s.o ilma täpsustamata, millise relvaliigi lisaseadmetest jutt käib.</w:t>
      </w:r>
    </w:p>
    <w:p w14:paraId="7DEC363E" w14:textId="77777777" w:rsidR="00B50F2E" w:rsidRPr="006157C0" w:rsidRDefault="00B50F2E" w:rsidP="00F72F6A">
      <w:pPr>
        <w:rPr>
          <w:lang w:val="et-EE"/>
        </w:rPr>
      </w:pPr>
    </w:p>
    <w:p w14:paraId="1722F05F" w14:textId="28842AA1" w:rsidR="00981C2B" w:rsidRPr="006157C0" w:rsidRDefault="006A6781" w:rsidP="00F72F6A">
      <w:pPr>
        <w:rPr>
          <w:lang w:val="et-EE"/>
        </w:rPr>
      </w:pPr>
      <w:r w:rsidRPr="006157C0">
        <w:rPr>
          <w:lang w:val="et-EE"/>
        </w:rPr>
        <w:t xml:space="preserve">Muudatuse tulemusel täpsustatakse, et relvaregistris peetakse arvestust </w:t>
      </w:r>
      <w:r w:rsidRPr="006157C0">
        <w:rPr>
          <w:b/>
          <w:bCs/>
          <w:lang w:val="et-EE"/>
        </w:rPr>
        <w:t>üksnes tulirelva lisaseadmete</w:t>
      </w:r>
      <w:r w:rsidRPr="006157C0">
        <w:rPr>
          <w:lang w:val="et-EE"/>
        </w:rPr>
        <w:t xml:space="preserve"> üle, mitte </w:t>
      </w:r>
      <w:r w:rsidR="00F530B2" w:rsidRPr="006157C0">
        <w:rPr>
          <w:lang w:val="et-EE"/>
        </w:rPr>
        <w:t xml:space="preserve">kõikide </w:t>
      </w:r>
      <w:r w:rsidRPr="006157C0">
        <w:rPr>
          <w:lang w:val="et-EE"/>
        </w:rPr>
        <w:t xml:space="preserve">relvade lisaseadmete üle üldiselt. Sõna „tulirelva“ lisamine muudab sätte sisuliselt kitsamaks ja täpsemaks, ühtlustades </w:t>
      </w:r>
      <w:r w:rsidR="008C73B5">
        <w:rPr>
          <w:lang w:val="et-EE"/>
        </w:rPr>
        <w:t>RelvS-i</w:t>
      </w:r>
      <w:r w:rsidR="008C73B5" w:rsidRPr="006A6781">
        <w:rPr>
          <w:lang w:val="et-EE"/>
        </w:rPr>
        <w:t xml:space="preserve"> </w:t>
      </w:r>
      <w:r w:rsidRPr="006A6781">
        <w:rPr>
          <w:lang w:val="et-EE"/>
        </w:rPr>
        <w:t>mõistekasutust</w:t>
      </w:r>
      <w:r w:rsidRPr="006157C0">
        <w:rPr>
          <w:lang w:val="et-EE"/>
        </w:rPr>
        <w:t xml:space="preserve"> ja relvade liigitust.</w:t>
      </w:r>
    </w:p>
    <w:p w14:paraId="59F2B4F4" w14:textId="77777777" w:rsidR="00B50F2E" w:rsidRPr="006157C0" w:rsidRDefault="00B50F2E" w:rsidP="00F72F6A">
      <w:pPr>
        <w:rPr>
          <w:lang w:val="et-EE"/>
        </w:rPr>
      </w:pPr>
    </w:p>
    <w:p w14:paraId="6454E277" w14:textId="51B398C2" w:rsidR="00863B7C" w:rsidRPr="006157C0" w:rsidRDefault="00863B7C" w:rsidP="00F72F6A">
      <w:pPr>
        <w:rPr>
          <w:lang w:val="et-EE"/>
        </w:rPr>
      </w:pPr>
      <w:r w:rsidRPr="006157C0">
        <w:rPr>
          <w:lang w:val="et-EE"/>
        </w:rPr>
        <w:t>Tegemist on sisuliselt tehnilise, kuid õiguskorra toimimise seisukohalt vajaliku täpsustusega.</w:t>
      </w:r>
    </w:p>
    <w:p w14:paraId="16F41766" w14:textId="77777777" w:rsidR="00B50F2E" w:rsidRPr="006157C0" w:rsidRDefault="00B50F2E" w:rsidP="00F72F6A">
      <w:pPr>
        <w:rPr>
          <w:lang w:val="et-EE"/>
        </w:rPr>
      </w:pPr>
    </w:p>
    <w:p w14:paraId="1542DE80" w14:textId="4A2A9C1A" w:rsidR="004904BC" w:rsidRPr="006157C0" w:rsidRDefault="004904BC" w:rsidP="00F72F6A">
      <w:pPr>
        <w:rPr>
          <w:lang w:val="et-EE"/>
        </w:rPr>
      </w:pPr>
      <w:r w:rsidRPr="006157C0">
        <w:rPr>
          <w:b/>
          <w:bCs/>
          <w:lang w:val="et-EE"/>
        </w:rPr>
        <w:t>Eelnõu § 1 punkti</w:t>
      </w:r>
      <w:r w:rsidR="008D3451" w:rsidRPr="006157C0">
        <w:rPr>
          <w:b/>
          <w:bCs/>
          <w:lang w:val="et-EE"/>
        </w:rPr>
        <w:t>ga</w:t>
      </w:r>
      <w:r w:rsidRPr="006157C0">
        <w:rPr>
          <w:b/>
          <w:bCs/>
          <w:lang w:val="et-EE"/>
        </w:rPr>
        <w:t xml:space="preserve"> </w:t>
      </w:r>
      <w:r w:rsidR="008C2063">
        <w:rPr>
          <w:b/>
          <w:bCs/>
          <w:lang w:val="et-EE"/>
        </w:rPr>
        <w:t>18</w:t>
      </w:r>
      <w:r w:rsidR="008C2063" w:rsidRPr="006157C0">
        <w:rPr>
          <w:lang w:val="et-EE"/>
        </w:rPr>
        <w:t xml:space="preserve"> </w:t>
      </w:r>
      <w:r w:rsidRPr="006157C0">
        <w:rPr>
          <w:lang w:val="et-EE"/>
        </w:rPr>
        <w:t>muudetakse RelvS-i § 24 lõike 11</w:t>
      </w:r>
      <w:r w:rsidRPr="006157C0">
        <w:rPr>
          <w:vertAlign w:val="superscript"/>
          <w:lang w:val="et-EE"/>
        </w:rPr>
        <w:t>1</w:t>
      </w:r>
      <w:r w:rsidRPr="006157C0">
        <w:rPr>
          <w:lang w:val="et-EE"/>
        </w:rPr>
        <w:t xml:space="preserve"> sõnastust.</w:t>
      </w:r>
    </w:p>
    <w:p w14:paraId="2DB731EF" w14:textId="77777777" w:rsidR="00B50F2E" w:rsidRPr="006157C0" w:rsidRDefault="00B50F2E" w:rsidP="00F72F6A">
      <w:pPr>
        <w:rPr>
          <w:lang w:val="et-EE"/>
        </w:rPr>
      </w:pPr>
    </w:p>
    <w:p w14:paraId="121D9CDA" w14:textId="4F961548" w:rsidR="004904BC" w:rsidRPr="006157C0" w:rsidRDefault="004904BC" w:rsidP="00F72F6A">
      <w:pPr>
        <w:rPr>
          <w:lang w:val="et-EE"/>
        </w:rPr>
      </w:pPr>
      <w:r w:rsidRPr="006157C0">
        <w:rPr>
          <w:lang w:val="et-EE"/>
        </w:rPr>
        <w:t>RelvS-i kohaselt kantakse kõik tsiviil- ja teenistusrelvad relvaregistrisse</w:t>
      </w:r>
      <w:r w:rsidR="00833F4A" w:rsidRPr="006157C0">
        <w:rPr>
          <w:lang w:val="et-EE"/>
        </w:rPr>
        <w:t xml:space="preserve"> (edaspidi </w:t>
      </w:r>
      <w:r w:rsidR="00833F4A" w:rsidRPr="006157C0">
        <w:rPr>
          <w:i/>
          <w:iCs/>
          <w:lang w:val="et-EE"/>
        </w:rPr>
        <w:t>relvaregister</w:t>
      </w:r>
      <w:r w:rsidR="00833F4A" w:rsidRPr="006157C0">
        <w:rPr>
          <w:lang w:val="et-EE"/>
        </w:rPr>
        <w:t>)</w:t>
      </w:r>
      <w:r w:rsidRPr="006157C0">
        <w:rPr>
          <w:lang w:val="et-EE"/>
        </w:rPr>
        <w:t xml:space="preserve">, nii ka andmed </w:t>
      </w:r>
      <w:r w:rsidR="008527C5" w:rsidRPr="006157C0">
        <w:rPr>
          <w:lang w:val="et-EE"/>
        </w:rPr>
        <w:t>PPA</w:t>
      </w:r>
      <w:r w:rsidRPr="006157C0">
        <w:rPr>
          <w:lang w:val="et-EE"/>
        </w:rPr>
        <w:t xml:space="preserve"> teenistusrelvade ja nende kandjate kohta. 2023. aasta </w:t>
      </w:r>
      <w:r w:rsidR="008D3451" w:rsidRPr="006157C0">
        <w:rPr>
          <w:lang w:val="et-EE"/>
        </w:rPr>
        <w:t>15</w:t>
      </w:r>
      <w:r w:rsidRPr="006157C0">
        <w:rPr>
          <w:lang w:val="et-EE"/>
        </w:rPr>
        <w:t>. märtsil jõustusid relvaregistri arendamisega seonduvad muudatused RelvS-s</w:t>
      </w:r>
      <w:r w:rsidR="008D3451" w:rsidRPr="006157C0">
        <w:rPr>
          <w:rStyle w:val="Allmrkuseviide"/>
          <w:rFonts w:eastAsia="Times New Roman"/>
          <w:szCs w:val="24"/>
          <w:lang w:val="et-EE"/>
        </w:rPr>
        <w:footnoteReference w:id="22"/>
      </w:r>
      <w:r w:rsidRPr="006157C0">
        <w:rPr>
          <w:lang w:val="et-EE"/>
        </w:rPr>
        <w:t xml:space="preserve"> ning 10. juulil 2023 jõustus relvaregistri põhimääruse uus terviktekst</w:t>
      </w:r>
      <w:r w:rsidR="008D3451" w:rsidRPr="006157C0">
        <w:rPr>
          <w:rStyle w:val="Allmrkuseviide"/>
          <w:rFonts w:eastAsia="Times New Roman"/>
          <w:szCs w:val="24"/>
          <w:lang w:val="et-EE"/>
        </w:rPr>
        <w:footnoteReference w:id="23"/>
      </w:r>
      <w:r w:rsidRPr="006157C0">
        <w:rPr>
          <w:lang w:val="et-EE"/>
        </w:rPr>
        <w:t xml:space="preserve">. Muudatuste järgselt oli võimalus sulgeda relvaregistri senine keskkond ja minna täielikult üle uuele kaasaegsele platvormile. Relvaregistri põhimäärus näeb ette, et relvaregistrit peetakse elektroonilise andmekoguna, millel on üks alamregister – Kaitsepolitseiameti relvaregister – ning neli keskkonda: iseteeninduskeskkond, </w:t>
      </w:r>
      <w:r w:rsidRPr="006157C0">
        <w:rPr>
          <w:lang w:val="et-EE"/>
        </w:rPr>
        <w:lastRenderedPageBreak/>
        <w:t xml:space="preserve">menetluskeskkond, kaupmehekeskkond ja analüüsikeskkond. Kaitsepolitseiameti relvaregistri määramine relvaregistri alamregistriks oli tingitud riigi julgeoleku seisukohast ning selle pidamisele on ette nähtud erisused. Kaitsepolitseiameti relvaregistris riigisaladuse nõuete, </w:t>
      </w:r>
      <w:r w:rsidRPr="006A6781">
        <w:rPr>
          <w:lang w:val="et-EE"/>
        </w:rPr>
        <w:t>s</w:t>
      </w:r>
      <w:r w:rsidR="0029175E">
        <w:rPr>
          <w:lang w:val="et-EE"/>
        </w:rPr>
        <w:t>ealhulgas</w:t>
      </w:r>
      <w:r w:rsidRPr="006157C0">
        <w:rPr>
          <w:lang w:val="et-EE"/>
        </w:rPr>
        <w:t xml:space="preserve"> juurdepääsu- ja teadmisvajaduse põhimõtte järgimise tagab sellesse kantud andmete vastutava töötlejana Kaitsepolitseiamet.</w:t>
      </w:r>
    </w:p>
    <w:p w14:paraId="14FB70B6" w14:textId="77777777" w:rsidR="00B50F2E" w:rsidRPr="006157C0" w:rsidRDefault="00B50F2E" w:rsidP="00F72F6A">
      <w:pPr>
        <w:rPr>
          <w:lang w:val="et-EE"/>
        </w:rPr>
      </w:pPr>
    </w:p>
    <w:p w14:paraId="1D2B2568" w14:textId="7EF31F66" w:rsidR="008D3451" w:rsidRPr="006157C0" w:rsidRDefault="004904BC" w:rsidP="00F72F6A">
      <w:pPr>
        <w:rPr>
          <w:lang w:val="et-EE"/>
        </w:rPr>
      </w:pPr>
      <w:r w:rsidRPr="006157C0">
        <w:rPr>
          <w:lang w:val="et-EE"/>
        </w:rPr>
        <w:t xml:space="preserve">Ka </w:t>
      </w:r>
      <w:r w:rsidR="008527C5" w:rsidRPr="006157C0">
        <w:rPr>
          <w:lang w:val="et-EE"/>
        </w:rPr>
        <w:t>PPA-l</w:t>
      </w:r>
      <w:r w:rsidRPr="006157C0">
        <w:rPr>
          <w:lang w:val="et-EE"/>
        </w:rPr>
        <w:t xml:space="preserve"> </w:t>
      </w:r>
      <w:r w:rsidR="00BF76EC" w:rsidRPr="006157C0">
        <w:rPr>
          <w:lang w:val="et-EE"/>
        </w:rPr>
        <w:t>on vajadus osade teenistusrelvade üle arvestuse pidamisel erisuste tegemiseks.</w:t>
      </w:r>
      <w:r w:rsidR="00B50F2E" w:rsidRPr="006157C0">
        <w:rPr>
          <w:lang w:val="et-EE"/>
        </w:rPr>
        <w:t xml:space="preserve"> </w:t>
      </w:r>
      <w:r w:rsidR="008D3451" w:rsidRPr="006157C0">
        <w:rPr>
          <w:lang w:val="et-EE"/>
        </w:rPr>
        <w:t xml:space="preserve">Nimelt jõustus 2023. aasta 1. mail </w:t>
      </w:r>
      <w:r w:rsidR="00B03191">
        <w:rPr>
          <w:lang w:val="et-EE"/>
        </w:rPr>
        <w:t>RSVS-i</w:t>
      </w:r>
      <w:r w:rsidR="008D3451" w:rsidRPr="006157C0">
        <w:rPr>
          <w:rStyle w:val="Allmrkuseviide"/>
          <w:rFonts w:eastAsia="Times New Roman"/>
          <w:szCs w:val="24"/>
          <w:lang w:val="et-EE"/>
        </w:rPr>
        <w:footnoteReference w:id="24"/>
      </w:r>
      <w:r w:rsidR="008D3451" w:rsidRPr="006157C0">
        <w:rPr>
          <w:lang w:val="et-EE"/>
        </w:rPr>
        <w:t xml:space="preserve"> muudatus, millega lisati riigisaladuse kaitse alla PPA eriüksuse ehk K-komando varustus, sealhulgas teenistusrelvad ja laskemoon, kuid muutmata jäi RelvS-i § 24.</w:t>
      </w:r>
    </w:p>
    <w:p w14:paraId="1E4DE211" w14:textId="77777777" w:rsidR="00B50F2E" w:rsidRPr="006157C0" w:rsidRDefault="00B50F2E" w:rsidP="00F72F6A">
      <w:pPr>
        <w:rPr>
          <w:lang w:val="et-EE"/>
        </w:rPr>
      </w:pPr>
    </w:p>
    <w:p w14:paraId="088D6C58" w14:textId="6B69A987" w:rsidR="003A736A" w:rsidRPr="006157C0" w:rsidRDefault="008D3451" w:rsidP="00F72F6A">
      <w:pPr>
        <w:rPr>
          <w:lang w:val="et-EE"/>
        </w:rPr>
      </w:pPr>
      <w:r w:rsidRPr="006157C0">
        <w:rPr>
          <w:lang w:val="et-EE"/>
        </w:rPr>
        <w:t xml:space="preserve">Seega on muudatuse eesmärk täiendada relvaregistrit uue alamregistriga – kriminaalpolitsei relvaregister – ja täpsustada, et kõigi </w:t>
      </w:r>
      <w:r w:rsidR="007669DE" w:rsidRPr="006157C0">
        <w:rPr>
          <w:lang w:val="et-EE"/>
        </w:rPr>
        <w:t>RelvS-i § 24 lõikes 11</w:t>
      </w:r>
      <w:r w:rsidR="007669DE" w:rsidRPr="006157C0">
        <w:rPr>
          <w:vertAlign w:val="superscript"/>
          <w:lang w:val="et-EE"/>
        </w:rPr>
        <w:t>1</w:t>
      </w:r>
      <w:r w:rsidR="007669DE" w:rsidRPr="006157C0">
        <w:rPr>
          <w:lang w:val="et-EE"/>
        </w:rPr>
        <w:t xml:space="preserve"> </w:t>
      </w:r>
      <w:r w:rsidRPr="006157C0">
        <w:rPr>
          <w:lang w:val="et-EE"/>
        </w:rPr>
        <w:t xml:space="preserve">nimetatud relvaregistrite andmed, mis on olemuselt riigisaladus, salastatakse ning nende kasutamine ja kaitsmine toimub RSVS-s </w:t>
      </w:r>
      <w:r w:rsidR="00B03191">
        <w:rPr>
          <w:lang w:val="et-EE"/>
        </w:rPr>
        <w:t xml:space="preserve">ja selle alusel kehtestatud õigusaktides </w:t>
      </w:r>
      <w:r w:rsidRPr="006157C0">
        <w:rPr>
          <w:lang w:val="et-EE"/>
        </w:rPr>
        <w:t>sätestatud korra</w:t>
      </w:r>
      <w:r w:rsidR="00B03191">
        <w:rPr>
          <w:lang w:val="et-EE"/>
        </w:rPr>
        <w:t>s</w:t>
      </w:r>
      <w:r w:rsidRPr="006157C0">
        <w:rPr>
          <w:lang w:val="et-EE"/>
        </w:rPr>
        <w:t>.</w:t>
      </w:r>
    </w:p>
    <w:p w14:paraId="7AA93B1A" w14:textId="77777777" w:rsidR="00B50F2E" w:rsidRPr="006157C0" w:rsidRDefault="00B50F2E" w:rsidP="00F72F6A">
      <w:pPr>
        <w:rPr>
          <w:lang w:val="et-EE"/>
        </w:rPr>
      </w:pPr>
    </w:p>
    <w:p w14:paraId="2F2BBCA5" w14:textId="08217E73" w:rsidR="00343FE5" w:rsidRPr="006157C0" w:rsidRDefault="003A736A" w:rsidP="00F72F6A">
      <w:pPr>
        <w:rPr>
          <w:lang w:val="et-EE"/>
        </w:rPr>
      </w:pPr>
      <w:r w:rsidRPr="006157C0">
        <w:rPr>
          <w:b/>
          <w:bCs/>
          <w:lang w:val="et-EE"/>
        </w:rPr>
        <w:t xml:space="preserve">Eelnõu § 1 punktis </w:t>
      </w:r>
      <w:r w:rsidR="00370F53">
        <w:rPr>
          <w:b/>
          <w:bCs/>
          <w:lang w:val="et-EE"/>
        </w:rPr>
        <w:t>19</w:t>
      </w:r>
      <w:r w:rsidR="00370F53" w:rsidRPr="006157C0">
        <w:rPr>
          <w:lang w:val="et-EE"/>
        </w:rPr>
        <w:t xml:space="preserve"> </w:t>
      </w:r>
      <w:r w:rsidRPr="006157C0">
        <w:rPr>
          <w:lang w:val="et-EE"/>
        </w:rPr>
        <w:t>täiendatakse RelvS-i § 24 lõiget 14 punktiga 1</w:t>
      </w:r>
      <w:r w:rsidRPr="006157C0">
        <w:rPr>
          <w:vertAlign w:val="superscript"/>
          <w:lang w:val="et-EE"/>
        </w:rPr>
        <w:t>3</w:t>
      </w:r>
      <w:r w:rsidRPr="006157C0">
        <w:rPr>
          <w:lang w:val="et-EE"/>
        </w:rPr>
        <w:t>, milles nähakse ette, et relvaregistri põhimääruses sätestatakse ka kriminaalpolitsei relvaregistri erisused.</w:t>
      </w:r>
    </w:p>
    <w:p w14:paraId="20A5470F" w14:textId="77777777" w:rsidR="00B50F2E" w:rsidRPr="006157C0" w:rsidRDefault="00B50F2E" w:rsidP="00F72F6A">
      <w:pPr>
        <w:rPr>
          <w:lang w:val="et-EE"/>
        </w:rPr>
      </w:pPr>
    </w:p>
    <w:p w14:paraId="1D3DDE58" w14:textId="126B5DEE" w:rsidR="00343FE5" w:rsidRPr="006157C0" w:rsidRDefault="00382D2D" w:rsidP="00F72F6A">
      <w:pPr>
        <w:rPr>
          <w:lang w:val="et-EE"/>
        </w:rPr>
      </w:pPr>
      <w:r w:rsidRPr="006157C0">
        <w:rPr>
          <w:lang w:val="et-EE"/>
        </w:rPr>
        <w:t>Muudatuse kohaselt nähakse sarnaselt Kaitsepolitseiameti relvaregistriga ette registripidamise erisused kriminaalpolitsei relvaregistrile.</w:t>
      </w:r>
    </w:p>
    <w:p w14:paraId="199FE86B" w14:textId="77777777" w:rsidR="00B50F2E" w:rsidRPr="006157C0" w:rsidRDefault="00B50F2E" w:rsidP="00F72F6A">
      <w:pPr>
        <w:rPr>
          <w:lang w:val="et-EE"/>
        </w:rPr>
      </w:pPr>
    </w:p>
    <w:p w14:paraId="566B32AD" w14:textId="05E5EC48" w:rsidR="00382D2D" w:rsidRPr="006157C0" w:rsidRDefault="00382D2D" w:rsidP="00F72F6A">
      <w:pPr>
        <w:rPr>
          <w:lang w:val="et-EE"/>
        </w:rPr>
      </w:pPr>
      <w:r w:rsidRPr="006157C0">
        <w:rPr>
          <w:lang w:val="et-EE"/>
        </w:rPr>
        <w:t>RelvS-i § 24 lõige 14 sätestab, millised küsimused peab kehtestama relvaregistri põhimäärus kui valdkonna rakendusakt. Põhimäärus reguleerib reegleid, mis puudutavad registri pidamist, andmete kogumist, töötlemist, kasutamist ja andmete väljastamist. Kehtivas regulatsioonis on selgelt nimetatud teenistus- ja tsiviilrelvade registri üldised korralduslikud aspektid ning Kaitsepolitseiameti relvaregistri erisused</w:t>
      </w:r>
      <w:r w:rsidR="00734F72" w:rsidRPr="006157C0">
        <w:rPr>
          <w:lang w:val="et-EE"/>
        </w:rPr>
        <w:t xml:space="preserve">. Täiendava alamregistri </w:t>
      </w:r>
      <w:r w:rsidR="002C138C" w:rsidRPr="006157C0">
        <w:rPr>
          <w:lang w:val="et-EE"/>
        </w:rPr>
        <w:t>–</w:t>
      </w:r>
      <w:r w:rsidR="00734F72" w:rsidRPr="006157C0">
        <w:rPr>
          <w:lang w:val="et-EE"/>
        </w:rPr>
        <w:t xml:space="preserve"> k</w:t>
      </w:r>
      <w:r w:rsidRPr="006157C0">
        <w:rPr>
          <w:lang w:val="et-EE"/>
        </w:rPr>
        <w:t>riminaalpolitsei relvaregistri</w:t>
      </w:r>
      <w:r w:rsidR="00734F72" w:rsidRPr="006157C0">
        <w:rPr>
          <w:lang w:val="et-EE"/>
        </w:rPr>
        <w:t xml:space="preserve"> – loomisega tuleb</w:t>
      </w:r>
      <w:r w:rsidRPr="006157C0">
        <w:rPr>
          <w:lang w:val="et-EE"/>
        </w:rPr>
        <w:t xml:space="preserve"> </w:t>
      </w:r>
      <w:r w:rsidR="00734F72" w:rsidRPr="006157C0">
        <w:rPr>
          <w:lang w:val="et-EE"/>
        </w:rPr>
        <w:t xml:space="preserve">selle pidamise </w:t>
      </w:r>
      <w:r w:rsidRPr="006157C0">
        <w:rPr>
          <w:lang w:val="et-EE"/>
        </w:rPr>
        <w:t>erisus</w:t>
      </w:r>
      <w:r w:rsidR="00734F72" w:rsidRPr="006157C0">
        <w:rPr>
          <w:lang w:val="et-EE"/>
        </w:rPr>
        <w:t>ed kehtestada ka</w:t>
      </w:r>
      <w:r w:rsidRPr="006157C0">
        <w:rPr>
          <w:lang w:val="et-EE"/>
        </w:rPr>
        <w:t xml:space="preserve"> põhimääruses.</w:t>
      </w:r>
    </w:p>
    <w:p w14:paraId="6535ED45" w14:textId="77777777" w:rsidR="00B50F2E" w:rsidRPr="006157C0" w:rsidRDefault="00B50F2E" w:rsidP="00F72F6A">
      <w:pPr>
        <w:rPr>
          <w:lang w:val="et-EE"/>
        </w:rPr>
      </w:pPr>
    </w:p>
    <w:p w14:paraId="51C1C94C" w14:textId="273BA538" w:rsidR="00343FE5" w:rsidRPr="006157C0" w:rsidRDefault="00343FE5" w:rsidP="00F72F6A">
      <w:pPr>
        <w:rPr>
          <w:lang w:val="et-EE"/>
        </w:rPr>
      </w:pPr>
      <w:r w:rsidRPr="006157C0">
        <w:rPr>
          <w:lang w:val="et-EE"/>
        </w:rPr>
        <w:t>Muudatusega täienda</w:t>
      </w:r>
      <w:r w:rsidR="002505AB" w:rsidRPr="006157C0">
        <w:rPr>
          <w:lang w:val="et-EE"/>
        </w:rPr>
        <w:t>takse</w:t>
      </w:r>
      <w:r w:rsidRPr="006157C0">
        <w:rPr>
          <w:lang w:val="et-EE"/>
        </w:rPr>
        <w:t xml:space="preserve"> </w:t>
      </w:r>
      <w:r w:rsidR="002505AB" w:rsidRPr="006157C0">
        <w:rPr>
          <w:lang w:val="et-EE"/>
        </w:rPr>
        <w:t>RelvS-i</w:t>
      </w:r>
      <w:r w:rsidRPr="006157C0">
        <w:rPr>
          <w:lang w:val="et-EE"/>
        </w:rPr>
        <w:t xml:space="preserve"> volitusnormi, et relvaregistri põhimäärus saaks reguleerida ka kriminaalpolitsei relvaregistri erisusi. See loob ühtse õigusliku raamistiku kõigile registri osadele, tagab tundlike ja riigisaladusena käsitletavate andmete nõuetekohase kaitse ning suurendab üldist õigusselgust ja julgeolekut.</w:t>
      </w:r>
    </w:p>
    <w:p w14:paraId="7DB9F5B6" w14:textId="77777777" w:rsidR="00B50F2E" w:rsidRPr="006157C0" w:rsidRDefault="00B50F2E" w:rsidP="00F72F6A">
      <w:pPr>
        <w:rPr>
          <w:lang w:val="et-EE"/>
        </w:rPr>
      </w:pPr>
    </w:p>
    <w:p w14:paraId="47B8895E" w14:textId="1F63083F" w:rsidR="006E7FDF" w:rsidRPr="006157C0" w:rsidRDefault="003A736A" w:rsidP="00F72F6A">
      <w:pPr>
        <w:rPr>
          <w:rFonts w:eastAsia="Times New Roman" w:cs="Times New Roman"/>
          <w:szCs w:val="24"/>
          <w:lang w:val="et-EE"/>
        </w:rPr>
      </w:pPr>
      <w:r w:rsidRPr="006157C0">
        <w:rPr>
          <w:rFonts w:eastAsia="Times New Roman" w:cs="Times New Roman"/>
          <w:b/>
          <w:bCs/>
          <w:szCs w:val="24"/>
          <w:lang w:val="et-EE"/>
        </w:rPr>
        <w:t>Eelnõu § 1</w:t>
      </w:r>
      <w:r w:rsidRPr="006157C0">
        <w:rPr>
          <w:rFonts w:eastAsia="Times New Roman" w:cs="Times New Roman"/>
          <w:szCs w:val="24"/>
          <w:lang w:val="et-EE"/>
        </w:rPr>
        <w:t xml:space="preserve"> </w:t>
      </w:r>
      <w:r w:rsidRPr="006157C0">
        <w:rPr>
          <w:rFonts w:eastAsia="Times New Roman" w:cs="Times New Roman"/>
          <w:b/>
          <w:bCs/>
          <w:szCs w:val="24"/>
          <w:lang w:val="et-EE"/>
        </w:rPr>
        <w:t xml:space="preserve">punktide </w:t>
      </w:r>
      <w:r w:rsidR="00370F53">
        <w:rPr>
          <w:rFonts w:eastAsia="Times New Roman" w:cs="Times New Roman"/>
          <w:b/>
          <w:bCs/>
          <w:szCs w:val="24"/>
          <w:lang w:val="et-EE"/>
        </w:rPr>
        <w:t>20</w:t>
      </w:r>
      <w:r w:rsidRPr="006157C0">
        <w:rPr>
          <w:rFonts w:eastAsia="Times New Roman" w:cs="Times New Roman"/>
          <w:b/>
          <w:bCs/>
          <w:szCs w:val="24"/>
          <w:lang w:val="et-EE"/>
        </w:rPr>
        <w:t>–</w:t>
      </w:r>
      <w:r w:rsidR="00370F53" w:rsidRPr="006157C0">
        <w:rPr>
          <w:rFonts w:eastAsia="Times New Roman" w:cs="Times New Roman"/>
          <w:b/>
          <w:bCs/>
          <w:szCs w:val="24"/>
          <w:lang w:val="et-EE"/>
        </w:rPr>
        <w:t>2</w:t>
      </w:r>
      <w:r w:rsidR="00370F53">
        <w:rPr>
          <w:rFonts w:eastAsia="Times New Roman" w:cs="Times New Roman"/>
          <w:b/>
          <w:bCs/>
          <w:szCs w:val="24"/>
          <w:lang w:val="et-EE"/>
        </w:rPr>
        <w:t>3</w:t>
      </w:r>
      <w:r w:rsidR="00370F53" w:rsidRPr="006157C0">
        <w:rPr>
          <w:rFonts w:eastAsia="Times New Roman" w:cs="Times New Roman"/>
          <w:szCs w:val="24"/>
          <w:lang w:val="et-EE"/>
        </w:rPr>
        <w:t xml:space="preserve"> </w:t>
      </w:r>
      <w:r w:rsidRPr="006157C0">
        <w:rPr>
          <w:rFonts w:eastAsia="Times New Roman" w:cs="Times New Roman"/>
          <w:szCs w:val="24"/>
          <w:lang w:val="et-EE"/>
        </w:rPr>
        <w:t>kohaselt tehakse muudatused RelvS-i §-s 25, mis sätestab relva- ja padrunikollektsiooni</w:t>
      </w:r>
      <w:r w:rsidR="00AF111A" w:rsidRPr="006157C0">
        <w:rPr>
          <w:rFonts w:eastAsia="Times New Roman" w:cs="Times New Roman"/>
          <w:szCs w:val="24"/>
          <w:lang w:val="et-EE"/>
        </w:rPr>
        <w:t xml:space="preserve">. Eelnõuga täpsustatakse relva- ja padrunikollektsiooni hoidmise ja säilitamise nõudeid, </w:t>
      </w:r>
      <w:r w:rsidR="00FD3267" w:rsidRPr="006157C0">
        <w:rPr>
          <w:rFonts w:eastAsia="Times New Roman" w:cs="Times New Roman"/>
          <w:szCs w:val="24"/>
          <w:lang w:val="et-EE"/>
        </w:rPr>
        <w:t>muutes sõnastust ühtsemaks ning eristades selgemalt nende esemete kategooriaid, mille puhul on vajalik relvahoidla kui kõrgendatud turvanõuetega hoiukoht, ning nende kategooriaid, mille puhul piisab relvakapist või üldisest hoiukohast.</w:t>
      </w:r>
      <w:r w:rsidR="00AF111A" w:rsidRPr="006157C0">
        <w:rPr>
          <w:rFonts w:eastAsia="Times New Roman" w:cs="Times New Roman"/>
          <w:szCs w:val="24"/>
          <w:lang w:val="et-EE"/>
        </w:rPr>
        <w:t xml:space="preserve"> Muudatuste eesmärk on </w:t>
      </w:r>
      <w:r w:rsidR="00FD3267" w:rsidRPr="006157C0">
        <w:rPr>
          <w:rFonts w:eastAsia="Times New Roman" w:cs="Times New Roman"/>
          <w:b/>
          <w:bCs/>
          <w:szCs w:val="24"/>
          <w:lang w:val="et-EE"/>
        </w:rPr>
        <w:t>suurendada õigusselgust, vähendada ebaproportsionaalset koormust</w:t>
      </w:r>
      <w:r w:rsidR="00FD3267" w:rsidRPr="006157C0">
        <w:rPr>
          <w:rFonts w:eastAsia="Times New Roman" w:cs="Times New Roman"/>
          <w:szCs w:val="24"/>
          <w:lang w:val="et-EE"/>
        </w:rPr>
        <w:t xml:space="preserve"> kollektsionääridele ning ühtlustada mõistete kasutust kogu seaduses.</w:t>
      </w:r>
      <w:r w:rsidR="002A02D0" w:rsidRPr="006157C0">
        <w:rPr>
          <w:rFonts w:eastAsia="Times New Roman" w:cs="Times New Roman"/>
          <w:szCs w:val="24"/>
          <w:lang w:val="et-EE"/>
        </w:rPr>
        <w:t xml:space="preserve"> Muudatused ei vähenda avalikku turvalisust, vaid </w:t>
      </w:r>
      <w:r w:rsidR="002A02D0" w:rsidRPr="006157C0">
        <w:rPr>
          <w:rFonts w:eastAsia="Times New Roman" w:cs="Times New Roman"/>
          <w:szCs w:val="24"/>
          <w:lang w:val="et-EE"/>
        </w:rPr>
        <w:lastRenderedPageBreak/>
        <w:t>täpsustavad ja diferentseerivad nõudeid vastavalt riskitasemele.</w:t>
      </w:r>
      <w:r w:rsidR="00B51D2B" w:rsidRPr="006157C0">
        <w:rPr>
          <w:rFonts w:eastAsia="Times New Roman" w:cs="Times New Roman"/>
          <w:szCs w:val="24"/>
          <w:lang w:val="et-EE"/>
        </w:rPr>
        <w:t xml:space="preserve"> Kollektsionääridel väheneb vajadus ehitada või rentida relvahoidlaid väiksemate kogude korral, mis </w:t>
      </w:r>
      <w:r w:rsidR="00B51D2B" w:rsidRPr="006157C0">
        <w:rPr>
          <w:rFonts w:eastAsia="Times New Roman" w:cs="Times New Roman"/>
          <w:b/>
          <w:bCs/>
          <w:szCs w:val="24"/>
          <w:lang w:val="et-EE"/>
        </w:rPr>
        <w:t>vähendab kulusid ja lihtsustab relvakollektsioonide pidamist</w:t>
      </w:r>
      <w:r w:rsidR="00B51D2B" w:rsidRPr="006157C0">
        <w:rPr>
          <w:rFonts w:eastAsia="Times New Roman" w:cs="Times New Roman"/>
          <w:szCs w:val="24"/>
          <w:lang w:val="et-EE"/>
        </w:rPr>
        <w:t>.</w:t>
      </w:r>
    </w:p>
    <w:p w14:paraId="0EB7B85E" w14:textId="77777777" w:rsidR="00B50F2E" w:rsidRPr="006157C0" w:rsidRDefault="00B50F2E" w:rsidP="00F72F6A">
      <w:pPr>
        <w:rPr>
          <w:rFonts w:eastAsia="Times New Roman" w:cs="Times New Roman"/>
          <w:szCs w:val="24"/>
          <w:lang w:val="et-EE"/>
        </w:rPr>
      </w:pPr>
    </w:p>
    <w:p w14:paraId="1409BEB8" w14:textId="162853EE" w:rsidR="006E7FDF" w:rsidRPr="006157C0" w:rsidRDefault="00AF111A" w:rsidP="00F72F6A">
      <w:pPr>
        <w:rPr>
          <w:rFonts w:cs="Times New Roman"/>
          <w:szCs w:val="24"/>
          <w:lang w:val="et-EE"/>
        </w:rPr>
      </w:pPr>
      <w:r w:rsidRPr="006157C0">
        <w:rPr>
          <w:rFonts w:cs="Times New Roman"/>
          <w:b/>
          <w:szCs w:val="24"/>
          <w:lang w:val="et-EE"/>
        </w:rPr>
        <w:t>Eelnõu § 1 punkti</w:t>
      </w:r>
      <w:r w:rsidR="00044383" w:rsidRPr="006157C0" w:rsidDel="00370F53">
        <w:rPr>
          <w:rFonts w:cs="Times New Roman"/>
          <w:b/>
          <w:szCs w:val="24"/>
          <w:lang w:val="et-EE"/>
        </w:rPr>
        <w:t xml:space="preserve"> </w:t>
      </w:r>
      <w:r w:rsidR="00370F53" w:rsidRPr="006157C0">
        <w:rPr>
          <w:rFonts w:cs="Times New Roman"/>
          <w:b/>
          <w:szCs w:val="24"/>
          <w:lang w:val="et-EE"/>
        </w:rPr>
        <w:t>2</w:t>
      </w:r>
      <w:r w:rsidR="00370F53">
        <w:rPr>
          <w:rFonts w:cs="Times New Roman"/>
          <w:b/>
          <w:szCs w:val="24"/>
          <w:lang w:val="et-EE"/>
        </w:rPr>
        <w:t>0</w:t>
      </w:r>
      <w:r w:rsidR="00370F53" w:rsidRPr="006157C0">
        <w:rPr>
          <w:rFonts w:cs="Times New Roman"/>
          <w:b/>
          <w:szCs w:val="24"/>
          <w:lang w:val="et-EE"/>
        </w:rPr>
        <w:t xml:space="preserve"> </w:t>
      </w:r>
      <w:r w:rsidRPr="006157C0">
        <w:rPr>
          <w:rFonts w:cs="Times New Roman"/>
          <w:szCs w:val="24"/>
          <w:lang w:val="et-EE"/>
        </w:rPr>
        <w:t>järgi asendatakse RelvS-i § 25 lõike 2</w:t>
      </w:r>
      <w:r w:rsidRPr="006157C0">
        <w:rPr>
          <w:rFonts w:cs="Times New Roman"/>
          <w:szCs w:val="24"/>
          <w:vertAlign w:val="superscript"/>
          <w:lang w:val="et-EE"/>
        </w:rPr>
        <w:t>2</w:t>
      </w:r>
      <w:r w:rsidRPr="006157C0">
        <w:rPr>
          <w:rFonts w:cs="Times New Roman"/>
          <w:szCs w:val="24"/>
          <w:lang w:val="et-EE"/>
        </w:rPr>
        <w:t xml:space="preserve"> punktis 3 sõna „relvahoidla“ sõnaga „hoiukoha“</w:t>
      </w:r>
      <w:r w:rsidR="0001727C" w:rsidRPr="006157C0">
        <w:rPr>
          <w:rFonts w:cs="Times New Roman"/>
          <w:szCs w:val="24"/>
          <w:lang w:val="et-EE"/>
        </w:rPr>
        <w:t>. RelvS-i § 25 lõike 2</w:t>
      </w:r>
      <w:r w:rsidR="0001727C" w:rsidRPr="006157C0">
        <w:rPr>
          <w:rFonts w:cs="Times New Roman"/>
          <w:szCs w:val="24"/>
          <w:vertAlign w:val="superscript"/>
          <w:lang w:val="et-EE"/>
        </w:rPr>
        <w:t>2</w:t>
      </w:r>
      <w:r w:rsidR="0001727C" w:rsidRPr="006157C0">
        <w:rPr>
          <w:rFonts w:cs="Times New Roman"/>
          <w:szCs w:val="24"/>
          <w:lang w:val="et-EE"/>
        </w:rPr>
        <w:t xml:space="preserve"> punkt 3 sätestab, et kollektsiooni pidaja peab esitama andmed relvahoidla kohta, kus relvad asuvad ja need andmed kantakse kollektsioneerimisloale. Kehtivas seaduses on ette nähtud, et </w:t>
      </w:r>
      <w:r w:rsidR="0001727C" w:rsidRPr="006157C0">
        <w:rPr>
          <w:rFonts w:cs="Times New Roman"/>
          <w:b/>
          <w:bCs/>
          <w:szCs w:val="24"/>
          <w:lang w:val="et-EE"/>
        </w:rPr>
        <w:t>relvahoidla</w:t>
      </w:r>
      <w:r w:rsidR="0001727C" w:rsidRPr="006157C0">
        <w:rPr>
          <w:rFonts w:cs="Times New Roman"/>
          <w:szCs w:val="24"/>
          <w:lang w:val="et-EE"/>
        </w:rPr>
        <w:t xml:space="preserve"> peab olema ka juhtudel, kus see ei ole sisuliselt nõutav (nt väiksemate kogude puhul või juhul kui kogus on ainult külmrelvad, mis võiksid paikneda relvakapis).</w:t>
      </w:r>
    </w:p>
    <w:p w14:paraId="2FCC5D9D" w14:textId="77777777" w:rsidR="00B50F2E" w:rsidRPr="006157C0" w:rsidRDefault="00B50F2E" w:rsidP="00F72F6A">
      <w:pPr>
        <w:rPr>
          <w:rFonts w:cs="Times New Roman"/>
          <w:szCs w:val="24"/>
          <w:lang w:val="et-EE"/>
        </w:rPr>
      </w:pPr>
    </w:p>
    <w:p w14:paraId="37B07BA5" w14:textId="5EE077D1" w:rsidR="00BE7DBE" w:rsidRPr="006157C0" w:rsidRDefault="00044383" w:rsidP="00F72F6A">
      <w:pPr>
        <w:rPr>
          <w:rFonts w:eastAsia="Times New Roman" w:cs="Times New Roman"/>
          <w:szCs w:val="24"/>
          <w:lang w:val="et-EE"/>
        </w:rPr>
      </w:pPr>
      <w:r w:rsidRPr="006157C0">
        <w:rPr>
          <w:rFonts w:cs="Times New Roman"/>
          <w:szCs w:val="24"/>
          <w:lang w:val="et-EE"/>
        </w:rPr>
        <w:t xml:space="preserve">Muudatus on seotud </w:t>
      </w:r>
      <w:r w:rsidRPr="006157C0">
        <w:rPr>
          <w:rFonts w:eastAsia="Times New Roman" w:cs="Times New Roman"/>
          <w:b/>
          <w:bCs/>
          <w:szCs w:val="24"/>
          <w:lang w:val="et-EE"/>
        </w:rPr>
        <w:t>e</w:t>
      </w:r>
      <w:r w:rsidR="00AF111A" w:rsidRPr="006157C0">
        <w:rPr>
          <w:rFonts w:eastAsia="Times New Roman" w:cs="Times New Roman"/>
          <w:b/>
          <w:bCs/>
          <w:szCs w:val="24"/>
          <w:lang w:val="et-EE"/>
        </w:rPr>
        <w:t xml:space="preserve">elnõu § 1 punkti </w:t>
      </w:r>
      <w:r w:rsidR="00370F53" w:rsidRPr="006157C0">
        <w:rPr>
          <w:rFonts w:eastAsia="Times New Roman" w:cs="Times New Roman"/>
          <w:b/>
          <w:bCs/>
          <w:szCs w:val="24"/>
          <w:lang w:val="et-EE"/>
        </w:rPr>
        <w:t>2</w:t>
      </w:r>
      <w:r w:rsidR="00370F53">
        <w:rPr>
          <w:rFonts w:eastAsia="Times New Roman" w:cs="Times New Roman"/>
          <w:b/>
          <w:bCs/>
          <w:szCs w:val="24"/>
          <w:lang w:val="et-EE"/>
        </w:rPr>
        <w:t>1</w:t>
      </w:r>
      <w:r w:rsidR="00370F53" w:rsidRPr="006157C0">
        <w:rPr>
          <w:rFonts w:eastAsia="Times New Roman" w:cs="Times New Roman"/>
          <w:szCs w:val="24"/>
          <w:lang w:val="et-EE"/>
        </w:rPr>
        <w:t xml:space="preserve"> </w:t>
      </w:r>
      <w:r w:rsidR="00AF111A" w:rsidRPr="006157C0">
        <w:rPr>
          <w:rFonts w:eastAsia="Times New Roman" w:cs="Times New Roman"/>
          <w:szCs w:val="24"/>
          <w:lang w:val="et-EE"/>
        </w:rPr>
        <w:t>kohase muudatus</w:t>
      </w:r>
      <w:r w:rsidRPr="006157C0">
        <w:rPr>
          <w:rFonts w:eastAsia="Times New Roman" w:cs="Times New Roman"/>
          <w:szCs w:val="24"/>
          <w:lang w:val="et-EE"/>
        </w:rPr>
        <w:t>ega</w:t>
      </w:r>
      <w:r w:rsidR="00AF111A" w:rsidRPr="006157C0">
        <w:rPr>
          <w:rFonts w:eastAsia="Times New Roman" w:cs="Times New Roman"/>
          <w:szCs w:val="24"/>
          <w:lang w:val="et-EE"/>
        </w:rPr>
        <w:t xml:space="preserve"> RelvS-i § 25 lõikes 6</w:t>
      </w:r>
      <w:r w:rsidR="00AF111A" w:rsidRPr="006157C0">
        <w:rPr>
          <w:rFonts w:eastAsia="Times New Roman" w:cs="Times New Roman"/>
          <w:szCs w:val="24"/>
          <w:vertAlign w:val="superscript"/>
          <w:lang w:val="et-EE"/>
        </w:rPr>
        <w:t>1</w:t>
      </w:r>
      <w:r w:rsidRPr="006157C0">
        <w:rPr>
          <w:rFonts w:eastAsia="Times New Roman" w:cs="Times New Roman"/>
          <w:szCs w:val="24"/>
          <w:lang w:val="et-EE"/>
        </w:rPr>
        <w:t>,</w:t>
      </w:r>
      <w:r w:rsidR="007F654C" w:rsidRPr="006157C0">
        <w:rPr>
          <w:rFonts w:eastAsia="Times New Roman" w:cs="Times New Roman"/>
          <w:szCs w:val="24"/>
          <w:lang w:val="et-EE"/>
        </w:rPr>
        <w:t xml:space="preserve"> </w:t>
      </w:r>
      <w:r w:rsidRPr="006157C0">
        <w:rPr>
          <w:rFonts w:eastAsia="Times New Roman" w:cs="Times New Roman"/>
          <w:szCs w:val="24"/>
          <w:lang w:val="et-EE"/>
        </w:rPr>
        <w:t xml:space="preserve">millega </w:t>
      </w:r>
      <w:r w:rsidR="00AF111A" w:rsidRPr="006157C0">
        <w:rPr>
          <w:rFonts w:eastAsia="Times New Roman" w:cs="Times New Roman"/>
          <w:szCs w:val="24"/>
          <w:lang w:val="et-EE"/>
        </w:rPr>
        <w:t>nähakse ette, et kui kollektsiooni kuuluvad üksnes padrunid või kuni kaheksa piiratud tsiviilkäibega relva, välja arvatud piiratud tsiviilkäibega külmrelvad, hoitakse neid relvakapis või relvahoidlas.</w:t>
      </w:r>
    </w:p>
    <w:p w14:paraId="32199DB7" w14:textId="77777777" w:rsidR="00B50F2E" w:rsidRPr="006157C0" w:rsidRDefault="00B50F2E" w:rsidP="00F72F6A">
      <w:pPr>
        <w:rPr>
          <w:rFonts w:eastAsia="Times New Roman" w:cs="Times New Roman"/>
          <w:szCs w:val="24"/>
          <w:lang w:val="et-EE"/>
        </w:rPr>
      </w:pPr>
    </w:p>
    <w:p w14:paraId="21EDAFE3" w14:textId="1836B134" w:rsidR="006E7FDF" w:rsidRPr="006157C0" w:rsidRDefault="00077007" w:rsidP="00F72F6A">
      <w:pPr>
        <w:rPr>
          <w:rFonts w:eastAsia="Times New Roman" w:cs="Times New Roman"/>
          <w:szCs w:val="24"/>
          <w:lang w:val="et-EE"/>
        </w:rPr>
      </w:pPr>
      <w:r>
        <w:rPr>
          <w:rFonts w:eastAsia="Times New Roman" w:cs="Times New Roman"/>
          <w:szCs w:val="24"/>
          <w:lang w:val="et-EE"/>
        </w:rPr>
        <w:t>Kehtiva õiguse kohaselt on nõutud</w:t>
      </w:r>
      <w:r w:rsidR="00203868" w:rsidRPr="006157C0">
        <w:rPr>
          <w:rFonts w:eastAsia="Times New Roman" w:cs="Times New Roman"/>
          <w:szCs w:val="24"/>
          <w:lang w:val="et-EE"/>
        </w:rPr>
        <w:t xml:space="preserve">, et relva- ja padrunikollektsiooni hoitakse relvahoidlas, sõltumata kollektsiooni suurusest ja relvade liigist. Kavandatava muudatuse järgi täpsustatakse, et kui kollektsiooni kuuluvad </w:t>
      </w:r>
      <w:r w:rsidR="00203868" w:rsidRPr="006157C0">
        <w:rPr>
          <w:rFonts w:eastAsia="Times New Roman" w:cs="Times New Roman"/>
          <w:b/>
          <w:bCs/>
          <w:szCs w:val="24"/>
          <w:lang w:val="et-EE"/>
        </w:rPr>
        <w:t>üksnes padrunid</w:t>
      </w:r>
      <w:r w:rsidR="00203868" w:rsidRPr="006157C0">
        <w:rPr>
          <w:rFonts w:eastAsia="Times New Roman" w:cs="Times New Roman"/>
          <w:szCs w:val="24"/>
          <w:lang w:val="et-EE"/>
        </w:rPr>
        <w:t xml:space="preserve"> või </w:t>
      </w:r>
      <w:r w:rsidR="00203868" w:rsidRPr="006157C0">
        <w:rPr>
          <w:rFonts w:eastAsia="Times New Roman" w:cs="Times New Roman"/>
          <w:b/>
          <w:bCs/>
          <w:szCs w:val="24"/>
          <w:lang w:val="et-EE"/>
        </w:rPr>
        <w:t>kuni kaheksa piiratud tsiviilkäibega relva</w:t>
      </w:r>
      <w:r w:rsidR="00203868" w:rsidRPr="006157C0">
        <w:rPr>
          <w:rFonts w:eastAsia="Times New Roman" w:cs="Times New Roman"/>
          <w:szCs w:val="24"/>
          <w:lang w:val="et-EE"/>
        </w:rPr>
        <w:t xml:space="preserve">, välja arvatud piiratud tsiviilkäibega külmrelvad, võib neid hoida </w:t>
      </w:r>
      <w:r w:rsidR="00203868" w:rsidRPr="006157C0">
        <w:rPr>
          <w:rFonts w:eastAsia="Times New Roman" w:cs="Times New Roman"/>
          <w:b/>
          <w:bCs/>
          <w:szCs w:val="24"/>
          <w:lang w:val="et-EE"/>
        </w:rPr>
        <w:t>relvakapis või relvahoidlas</w:t>
      </w:r>
      <w:r w:rsidR="00203868" w:rsidRPr="006157C0">
        <w:rPr>
          <w:rFonts w:eastAsia="Times New Roman" w:cs="Times New Roman"/>
          <w:szCs w:val="24"/>
          <w:lang w:val="et-EE"/>
        </w:rPr>
        <w:t>.</w:t>
      </w:r>
    </w:p>
    <w:p w14:paraId="4F698825" w14:textId="77777777" w:rsidR="00B50F2E" w:rsidRPr="006157C0" w:rsidRDefault="00B50F2E" w:rsidP="00F72F6A">
      <w:pPr>
        <w:rPr>
          <w:rFonts w:eastAsia="Times New Roman" w:cs="Times New Roman"/>
          <w:szCs w:val="24"/>
          <w:lang w:val="et-EE"/>
        </w:rPr>
      </w:pPr>
    </w:p>
    <w:p w14:paraId="7D8B77D6" w14:textId="02C6F0B2" w:rsidR="006E7FDF" w:rsidRPr="006157C0" w:rsidRDefault="00203868" w:rsidP="00F72F6A">
      <w:pPr>
        <w:rPr>
          <w:rFonts w:eastAsia="Times New Roman" w:cs="Times New Roman"/>
          <w:szCs w:val="24"/>
          <w:lang w:val="et-EE"/>
        </w:rPr>
      </w:pPr>
      <w:r w:rsidRPr="006157C0">
        <w:rPr>
          <w:rFonts w:eastAsia="Times New Roman" w:cs="Times New Roman"/>
          <w:szCs w:val="24"/>
          <w:lang w:val="et-EE"/>
        </w:rPr>
        <w:t xml:space="preserve">Muudatuse eesmärk on </w:t>
      </w:r>
      <w:r w:rsidR="002E462C">
        <w:rPr>
          <w:rFonts w:eastAsia="Times New Roman" w:cs="Times New Roman"/>
          <w:szCs w:val="24"/>
          <w:lang w:val="et-EE"/>
        </w:rPr>
        <w:t>lihtsustada kehtivaid nõudeid lähtudes proportsionaalsuse põhimõttest</w:t>
      </w:r>
      <w:r w:rsidRPr="006157C0">
        <w:rPr>
          <w:rFonts w:eastAsia="Times New Roman" w:cs="Times New Roman"/>
          <w:szCs w:val="24"/>
          <w:lang w:val="et-EE"/>
        </w:rPr>
        <w:t>. Väiksemate kogude (nt mõned kollektsioonirelvad või padrunikollektsioonid) puhul ei ole otstarbekas nõuda relvahoidla rajamist, kuna piisav turvalisus on tagatud ka nõuetekohase relvakapiga.</w:t>
      </w:r>
      <w:r w:rsidR="006A033D" w:rsidRPr="006157C0">
        <w:rPr>
          <w:rFonts w:eastAsia="Times New Roman" w:cs="Times New Roman"/>
          <w:szCs w:val="24"/>
          <w:lang w:val="et-EE"/>
        </w:rPr>
        <w:t xml:space="preserve"> </w:t>
      </w:r>
      <w:r w:rsidR="00044383" w:rsidRPr="006157C0">
        <w:rPr>
          <w:rFonts w:eastAsia="Times New Roman" w:cs="Times New Roman"/>
          <w:szCs w:val="24"/>
          <w:lang w:val="et-EE"/>
        </w:rPr>
        <w:t xml:space="preserve">Seega, kui kollektsioon sisaldab </w:t>
      </w:r>
      <w:r w:rsidR="00044383" w:rsidRPr="006157C0">
        <w:rPr>
          <w:rFonts w:eastAsia="Times New Roman" w:cs="Times New Roman"/>
          <w:b/>
          <w:bCs/>
          <w:szCs w:val="24"/>
          <w:lang w:val="et-EE"/>
        </w:rPr>
        <w:t>ainult padruneid või kuni kaheksat piiratud tsiviilkäibega relva</w:t>
      </w:r>
      <w:r w:rsidR="00044383" w:rsidRPr="006157C0">
        <w:rPr>
          <w:rFonts w:eastAsia="Times New Roman" w:cs="Times New Roman"/>
          <w:szCs w:val="24"/>
          <w:lang w:val="et-EE"/>
        </w:rPr>
        <w:t xml:space="preserve"> (nt piiratud tsiviilkäibega tulirelv või tulirelvaga võrdsustatud hoiatus- ja signaalrelvad), ei ole vaja rajada eraldi relvahoidlat – </w:t>
      </w:r>
      <w:r w:rsidR="00044383" w:rsidRPr="006157C0">
        <w:rPr>
          <w:rFonts w:eastAsia="Times New Roman" w:cs="Times New Roman"/>
          <w:b/>
          <w:bCs/>
          <w:szCs w:val="24"/>
          <w:lang w:val="et-EE"/>
        </w:rPr>
        <w:t>piisab relvakapist</w:t>
      </w:r>
      <w:r w:rsidR="00044383" w:rsidRPr="006157C0">
        <w:rPr>
          <w:rFonts w:eastAsia="Times New Roman" w:cs="Times New Roman"/>
          <w:szCs w:val="24"/>
          <w:lang w:val="et-EE"/>
        </w:rPr>
        <w:t>. Säte jätab siiski võimaluse kasutada relvahoidlat juhul, kui omanik soovib kõrgendatud kaitset.</w:t>
      </w:r>
    </w:p>
    <w:p w14:paraId="050C6209" w14:textId="77777777" w:rsidR="00B50F2E" w:rsidRPr="006157C0" w:rsidRDefault="00B50F2E" w:rsidP="00F72F6A">
      <w:pPr>
        <w:rPr>
          <w:rFonts w:eastAsia="Times New Roman" w:cs="Times New Roman"/>
          <w:szCs w:val="24"/>
          <w:lang w:val="et-EE"/>
        </w:rPr>
      </w:pPr>
    </w:p>
    <w:p w14:paraId="2523BAA9" w14:textId="6CA93867" w:rsidR="006E7FDF" w:rsidRPr="006157C0" w:rsidRDefault="00044383" w:rsidP="00F72F6A">
      <w:pPr>
        <w:rPr>
          <w:rFonts w:eastAsia="Times New Roman" w:cs="Times New Roman"/>
          <w:szCs w:val="24"/>
          <w:lang w:val="et-EE"/>
        </w:rPr>
      </w:pPr>
      <w:r w:rsidRPr="006157C0">
        <w:rPr>
          <w:rFonts w:eastAsia="Times New Roman" w:cs="Times New Roman"/>
          <w:szCs w:val="24"/>
          <w:lang w:val="et-EE"/>
        </w:rPr>
        <w:t>Piiramata tsiviilkäibega külmrelvi (nt dekoratiivmõõgad, terariistad, kummi- ja teleskoopnui) ei arvestata selles mahus, kuna nende ohtlikkuse tase ja väärkasutamise risk on võrreldes tulirelvadega madalam.</w:t>
      </w:r>
    </w:p>
    <w:p w14:paraId="15D26160" w14:textId="77777777" w:rsidR="00B50F2E" w:rsidRPr="006157C0" w:rsidRDefault="00B50F2E" w:rsidP="00F72F6A">
      <w:pPr>
        <w:rPr>
          <w:rFonts w:eastAsia="Times New Roman" w:cs="Times New Roman"/>
          <w:szCs w:val="24"/>
          <w:lang w:val="et-EE"/>
        </w:rPr>
      </w:pPr>
    </w:p>
    <w:p w14:paraId="6EEC80E2" w14:textId="42B19812" w:rsidR="006E7FDF" w:rsidRPr="006157C0" w:rsidRDefault="00203868" w:rsidP="00F72F6A">
      <w:pPr>
        <w:rPr>
          <w:rFonts w:eastAsia="Times New Roman" w:cs="Times New Roman"/>
          <w:szCs w:val="24"/>
          <w:lang w:val="et-EE"/>
        </w:rPr>
      </w:pPr>
      <w:r w:rsidRPr="006157C0">
        <w:rPr>
          <w:rFonts w:eastAsia="Times New Roman" w:cs="Times New Roman"/>
          <w:szCs w:val="24"/>
          <w:lang w:val="et-EE"/>
        </w:rPr>
        <w:t>See muudatus vähendab ebavajalikku halduskoormust kollektsionääridele ning ühtlasi täpsustab, millistel juhtudel on relvahoidla nõue kohustuslik.</w:t>
      </w:r>
    </w:p>
    <w:p w14:paraId="41FB46F6" w14:textId="77777777" w:rsidR="00B50F2E" w:rsidRPr="006157C0" w:rsidRDefault="00B50F2E" w:rsidP="00F72F6A">
      <w:pPr>
        <w:rPr>
          <w:rFonts w:eastAsia="Times New Roman" w:cs="Times New Roman"/>
          <w:szCs w:val="24"/>
          <w:lang w:val="et-EE"/>
        </w:rPr>
      </w:pPr>
    </w:p>
    <w:p w14:paraId="087716E3" w14:textId="6F062217" w:rsidR="006E7FDF" w:rsidRPr="006157C0" w:rsidRDefault="00AF111A" w:rsidP="00F72F6A">
      <w:pPr>
        <w:rPr>
          <w:lang w:val="et-EE"/>
        </w:rPr>
      </w:pPr>
      <w:r w:rsidRPr="006157C0">
        <w:rPr>
          <w:b/>
          <w:bCs/>
          <w:lang w:val="et-EE"/>
        </w:rPr>
        <w:t xml:space="preserve">Eelnõu § </w:t>
      </w:r>
      <w:r w:rsidR="00370F53">
        <w:rPr>
          <w:b/>
          <w:bCs/>
          <w:lang w:val="et-EE"/>
        </w:rPr>
        <w:t>1</w:t>
      </w:r>
      <w:r w:rsidR="00370F53" w:rsidRPr="006157C0">
        <w:rPr>
          <w:b/>
          <w:bCs/>
          <w:lang w:val="et-EE"/>
        </w:rPr>
        <w:t xml:space="preserve"> </w:t>
      </w:r>
      <w:r w:rsidRPr="006157C0">
        <w:rPr>
          <w:b/>
          <w:bCs/>
          <w:lang w:val="et-EE"/>
        </w:rPr>
        <w:t>punkti</w:t>
      </w:r>
      <w:r w:rsidR="00044383" w:rsidRPr="006157C0" w:rsidDel="00370F53">
        <w:rPr>
          <w:b/>
          <w:lang w:val="et-EE"/>
        </w:rPr>
        <w:t xml:space="preserve"> </w:t>
      </w:r>
      <w:r w:rsidR="00370F53">
        <w:rPr>
          <w:b/>
          <w:bCs/>
          <w:lang w:val="et-EE"/>
        </w:rPr>
        <w:t>22</w:t>
      </w:r>
      <w:r w:rsidR="00370F53" w:rsidRPr="006157C0">
        <w:rPr>
          <w:lang w:val="et-EE"/>
        </w:rPr>
        <w:t xml:space="preserve"> </w:t>
      </w:r>
      <w:r w:rsidRPr="006157C0">
        <w:rPr>
          <w:lang w:val="et-EE"/>
        </w:rPr>
        <w:t xml:space="preserve">kohaselt muudetakse RelvS-i § 25 lõiget 7 ja nähakse ette, et kollektsiooni kuuluvaid sõjarelvi ja üle kaheksa piiratud tsiviilkäibega relva, välja arvatud piiratud tsiviilkäibega külmrelvad, tuleb hoida relvahoidlas </w:t>
      </w:r>
      <w:r w:rsidR="00352425" w:rsidRPr="006157C0">
        <w:rPr>
          <w:lang w:val="et-EE"/>
        </w:rPr>
        <w:t>RelvS-i</w:t>
      </w:r>
      <w:r w:rsidRPr="006157C0">
        <w:rPr>
          <w:lang w:val="et-EE"/>
        </w:rPr>
        <w:t xml:space="preserve"> §-s 46 sätestatud tingimustel ja korras</w:t>
      </w:r>
      <w:r w:rsidR="00352425" w:rsidRPr="006157C0">
        <w:rPr>
          <w:lang w:val="et-EE"/>
        </w:rPr>
        <w:t xml:space="preserve">. Praegu tuleb kõiki kollektsiooni kuuluvaid relvi hoida relvahoidlas. Erisusi relvaliigi või koguse alusel ei ole. Kavandatud muudatuse järgi tuleb sõjarelvi ja üle kaheksa piiratud tsiviilkäibega relva (välja arvatud piiratud tsiviilkäibega külmrelvad) hoida </w:t>
      </w:r>
      <w:r w:rsidR="00352425" w:rsidRPr="006157C0">
        <w:rPr>
          <w:b/>
          <w:bCs/>
          <w:lang w:val="et-EE"/>
        </w:rPr>
        <w:t>relvahoidlas</w:t>
      </w:r>
      <w:r w:rsidR="00352425" w:rsidRPr="006157C0">
        <w:rPr>
          <w:lang w:val="et-EE"/>
        </w:rPr>
        <w:t xml:space="preserve"> RelvS-i §</w:t>
      </w:r>
      <w:r w:rsidR="005734B0" w:rsidRPr="006157C0">
        <w:rPr>
          <w:lang w:val="et-EE"/>
        </w:rPr>
        <w:t>-s</w:t>
      </w:r>
      <w:r w:rsidR="00352425" w:rsidRPr="006157C0">
        <w:rPr>
          <w:lang w:val="et-EE"/>
        </w:rPr>
        <w:t xml:space="preserve"> 46 sätestatud tingimustel ja korras.</w:t>
      </w:r>
    </w:p>
    <w:p w14:paraId="08B65B0D" w14:textId="77777777" w:rsidR="00B50F2E" w:rsidRPr="006157C0" w:rsidRDefault="00B50F2E" w:rsidP="00F72F6A">
      <w:pPr>
        <w:rPr>
          <w:lang w:val="et-EE"/>
        </w:rPr>
      </w:pPr>
    </w:p>
    <w:p w14:paraId="75C71863" w14:textId="1617851A" w:rsidR="006E7FDF" w:rsidRPr="006157C0" w:rsidRDefault="0017731D" w:rsidP="00F72F6A">
      <w:pPr>
        <w:rPr>
          <w:lang w:val="et-EE"/>
        </w:rPr>
      </w:pPr>
      <w:r w:rsidRPr="006157C0">
        <w:rPr>
          <w:lang w:val="et-EE"/>
        </w:rPr>
        <w:t>Muudatus loob selge eristuse väiksemate ja suuremate kollektsioonide vahel. Sõjarelvade ja suure hulga piiratud tsiviilkäibega relvade puhul on kõrgem turvarisk, mistõttu on põhjendatud relvahoidla kohustus. Selline diferentseeritud lähenemine tõstab avalikku ohutust, tagades samas, et väiksemate kollektsioonide pidajad ei pea kandma ebaproportsionaalseid kulusid.</w:t>
      </w:r>
    </w:p>
    <w:p w14:paraId="52595E51" w14:textId="77777777" w:rsidR="00B50F2E" w:rsidRPr="006157C0" w:rsidRDefault="00B50F2E" w:rsidP="00F72F6A">
      <w:pPr>
        <w:rPr>
          <w:lang w:val="et-EE"/>
        </w:rPr>
      </w:pPr>
    </w:p>
    <w:p w14:paraId="6F3BD398" w14:textId="5BB309B9" w:rsidR="006E7FDF" w:rsidRPr="006157C0" w:rsidRDefault="00044383" w:rsidP="00F72F6A">
      <w:pPr>
        <w:rPr>
          <w:lang w:val="et-EE"/>
        </w:rPr>
      </w:pPr>
      <w:r w:rsidRPr="006157C0">
        <w:rPr>
          <w:b/>
          <w:bCs/>
          <w:lang w:val="et-EE"/>
        </w:rPr>
        <w:t>Eelnõu § 1 punktis</w:t>
      </w:r>
      <w:r w:rsidRPr="006157C0" w:rsidDel="00370F53">
        <w:rPr>
          <w:b/>
          <w:lang w:val="et-EE"/>
        </w:rPr>
        <w:t xml:space="preserve"> </w:t>
      </w:r>
      <w:r w:rsidR="00370F53">
        <w:rPr>
          <w:b/>
          <w:bCs/>
          <w:lang w:val="et-EE"/>
        </w:rPr>
        <w:t>23</w:t>
      </w:r>
      <w:r w:rsidR="00370F53" w:rsidRPr="006157C0">
        <w:rPr>
          <w:lang w:val="et-EE"/>
        </w:rPr>
        <w:t xml:space="preserve"> </w:t>
      </w:r>
      <w:r w:rsidRPr="006157C0">
        <w:rPr>
          <w:lang w:val="et-EE"/>
        </w:rPr>
        <w:t xml:space="preserve">sätestatakse erisus nende relvaliikide osas, mille hoidmiseks ei ole vajalik relvakapp ega relvahoidla. Muudatuse kohaselt </w:t>
      </w:r>
      <w:r w:rsidRPr="006157C0">
        <w:rPr>
          <w:b/>
          <w:bCs/>
          <w:lang w:val="et-EE"/>
        </w:rPr>
        <w:t>ei ole relvakapp või relvahoidla nõutud piiratud tsiviilkäibega külmrelva hoidmiseks</w:t>
      </w:r>
      <w:r w:rsidRPr="006157C0">
        <w:rPr>
          <w:lang w:val="et-EE"/>
        </w:rPr>
        <w:t>. Sellisel juhul tuleb neid hoida hoiukohas tingimustes, mis tagavad nende säilimise ja ohutuse ümbrusele ning välistavad neile kõrvalise isiku juurdepääsu.</w:t>
      </w:r>
    </w:p>
    <w:p w14:paraId="24FA9356" w14:textId="77777777" w:rsidR="00B50F2E" w:rsidRPr="006157C0" w:rsidRDefault="00B50F2E" w:rsidP="00F72F6A">
      <w:pPr>
        <w:rPr>
          <w:lang w:val="et-EE"/>
        </w:rPr>
      </w:pPr>
    </w:p>
    <w:p w14:paraId="01C2EAEB" w14:textId="0472B011" w:rsidR="00AF111A" w:rsidRPr="006157C0" w:rsidRDefault="000D6C65" w:rsidP="00F72F6A">
      <w:pPr>
        <w:rPr>
          <w:lang w:val="et-EE"/>
        </w:rPr>
      </w:pPr>
      <w:r w:rsidRPr="006157C0">
        <w:rPr>
          <w:lang w:val="et-EE"/>
        </w:rPr>
        <w:t>Kehtiv RelvS ei tee erandit külmrelvade hoidmisel – need kuuluvad samuti relvahoidla nõude alla, kui on osa kollektsioonist. Piiratud tsiviilkäibega külmrelvad (nt mõõgad, pistodad, nuiad) ei kujuta endast sama taseme ohtu kui tulirelvad. Seetõttu on põhjendatud näha nende hoidmiseks ette leebemad hoiutingimused. Nõue tagada ohutus ja kõrvaliste isikute ligipääsu välistamine jääb siiski kehtima, et vältida võimalikke väärkasutusi. Muudatus tagab õiguspärase ja mõistliku lähenemise, vältides ebavajalikku bürokraatiat.</w:t>
      </w:r>
    </w:p>
    <w:p w14:paraId="146CFDFB" w14:textId="77777777" w:rsidR="00B50F2E" w:rsidRPr="006157C0" w:rsidRDefault="00B50F2E" w:rsidP="00F72F6A">
      <w:pPr>
        <w:rPr>
          <w:lang w:val="et-EE"/>
        </w:rPr>
      </w:pPr>
    </w:p>
    <w:p w14:paraId="319165C4" w14:textId="1872F85D" w:rsidR="006E7FDF" w:rsidRPr="006157C0" w:rsidRDefault="00A73CFB" w:rsidP="00F72F6A">
      <w:pPr>
        <w:rPr>
          <w:lang w:val="et-EE"/>
        </w:rPr>
      </w:pPr>
      <w:r w:rsidRPr="006157C0">
        <w:rPr>
          <w:b/>
          <w:bCs/>
          <w:lang w:val="et-EE"/>
        </w:rPr>
        <w:t>Eelnõu § 1 punktides</w:t>
      </w:r>
      <w:r w:rsidRPr="006157C0">
        <w:rPr>
          <w:lang w:val="et-EE"/>
        </w:rPr>
        <w:t xml:space="preserve"> </w:t>
      </w:r>
      <w:r w:rsidR="000A6170">
        <w:rPr>
          <w:b/>
          <w:bCs/>
          <w:lang w:val="et-EE"/>
        </w:rPr>
        <w:t xml:space="preserve">24 </w:t>
      </w:r>
      <w:r w:rsidR="000E7E24">
        <w:rPr>
          <w:b/>
          <w:bCs/>
          <w:lang w:val="et-EE"/>
        </w:rPr>
        <w:t>ja</w:t>
      </w:r>
      <w:r w:rsidR="001B5832" w:rsidRPr="006157C0" w:rsidDel="000A6170">
        <w:rPr>
          <w:b/>
          <w:bCs/>
          <w:lang w:val="et-EE"/>
        </w:rPr>
        <w:t xml:space="preserve"> </w:t>
      </w:r>
      <w:r w:rsidR="000A6170">
        <w:rPr>
          <w:b/>
          <w:lang w:val="et-EE"/>
        </w:rPr>
        <w:t>25</w:t>
      </w:r>
      <w:r w:rsidR="000A6170" w:rsidRPr="006157C0">
        <w:rPr>
          <w:b/>
          <w:bCs/>
          <w:lang w:val="et-EE"/>
        </w:rPr>
        <w:t xml:space="preserve"> </w:t>
      </w:r>
      <w:r w:rsidRPr="006157C0">
        <w:rPr>
          <w:lang w:val="et-EE"/>
        </w:rPr>
        <w:t>nähakse ette muudatused RelvS-i §-</w:t>
      </w:r>
      <w:r w:rsidR="00AE20CD" w:rsidRPr="006157C0">
        <w:rPr>
          <w:lang w:val="et-EE"/>
        </w:rPr>
        <w:t>de</w:t>
      </w:r>
      <w:r w:rsidRPr="006157C0">
        <w:rPr>
          <w:lang w:val="et-EE"/>
        </w:rPr>
        <w:t>s 26</w:t>
      </w:r>
      <w:r w:rsidR="00AE20CD" w:rsidRPr="006157C0">
        <w:rPr>
          <w:lang w:val="et-EE"/>
        </w:rPr>
        <w:t xml:space="preserve"> ja 26</w:t>
      </w:r>
      <w:r w:rsidR="00AE20CD" w:rsidRPr="006157C0">
        <w:rPr>
          <w:vertAlign w:val="superscript"/>
          <w:lang w:val="et-EE"/>
        </w:rPr>
        <w:t>1</w:t>
      </w:r>
      <w:r w:rsidRPr="006157C0">
        <w:rPr>
          <w:lang w:val="et-EE"/>
        </w:rPr>
        <w:t xml:space="preserve">, mis reguleerib füüsilise isiku kollektsioneerimisloa </w:t>
      </w:r>
      <w:r w:rsidR="00830352" w:rsidRPr="006157C0">
        <w:rPr>
          <w:lang w:val="et-EE"/>
        </w:rPr>
        <w:t xml:space="preserve">taotlemist, tingimusi ja </w:t>
      </w:r>
      <w:r w:rsidRPr="006157C0">
        <w:rPr>
          <w:lang w:val="et-EE"/>
        </w:rPr>
        <w:t>menetlust.</w:t>
      </w:r>
      <w:r w:rsidR="006E7FDF" w:rsidRPr="006157C0">
        <w:rPr>
          <w:lang w:val="et-EE"/>
        </w:rPr>
        <w:t xml:space="preserve"> </w:t>
      </w:r>
      <w:r w:rsidR="00F72F6A" w:rsidRPr="006157C0">
        <w:rPr>
          <w:lang w:val="et-EE"/>
        </w:rPr>
        <w:t xml:space="preserve">Eelnõuga </w:t>
      </w:r>
      <w:r w:rsidR="00830352" w:rsidRPr="006157C0">
        <w:rPr>
          <w:lang w:val="et-EE"/>
        </w:rPr>
        <w:t xml:space="preserve">ei muudeta kollektsioneerimisloa taotlemise </w:t>
      </w:r>
      <w:r w:rsidR="006E7FDF" w:rsidRPr="006157C0">
        <w:rPr>
          <w:lang w:val="et-EE"/>
        </w:rPr>
        <w:t>põhimõtteid</w:t>
      </w:r>
      <w:r w:rsidR="00830352" w:rsidRPr="006157C0">
        <w:rPr>
          <w:lang w:val="et-EE"/>
        </w:rPr>
        <w:t xml:space="preserve">, vaid korrastatakse </w:t>
      </w:r>
      <w:r w:rsidR="00830352" w:rsidRPr="006157C0">
        <w:rPr>
          <w:b/>
          <w:bCs/>
          <w:lang w:val="et-EE"/>
        </w:rPr>
        <w:t>seaduse viitesüsteemi</w:t>
      </w:r>
      <w:r w:rsidR="00830352" w:rsidRPr="006157C0">
        <w:rPr>
          <w:lang w:val="et-EE"/>
        </w:rPr>
        <w:t>.</w:t>
      </w:r>
    </w:p>
    <w:p w14:paraId="5219843F" w14:textId="77777777" w:rsidR="00B50F2E" w:rsidRPr="006157C0" w:rsidRDefault="00B50F2E" w:rsidP="00F72F6A">
      <w:pPr>
        <w:rPr>
          <w:lang w:val="et-EE"/>
        </w:rPr>
      </w:pPr>
    </w:p>
    <w:p w14:paraId="0A5AEA34" w14:textId="038288D7" w:rsidR="006E7FDF" w:rsidRPr="006157C0" w:rsidRDefault="00A73CFB" w:rsidP="00F72F6A">
      <w:pPr>
        <w:rPr>
          <w:lang w:val="et-EE"/>
        </w:rPr>
      </w:pPr>
      <w:r w:rsidRPr="006157C0">
        <w:rPr>
          <w:b/>
          <w:bCs/>
          <w:lang w:val="et-EE"/>
        </w:rPr>
        <w:t xml:space="preserve">Eelnõu § 1 punkti </w:t>
      </w:r>
      <w:r w:rsidR="000A6170">
        <w:rPr>
          <w:b/>
          <w:bCs/>
          <w:lang w:val="et-EE"/>
        </w:rPr>
        <w:t>24</w:t>
      </w:r>
      <w:r w:rsidR="000A6170" w:rsidRPr="006157C0">
        <w:rPr>
          <w:lang w:val="et-EE"/>
        </w:rPr>
        <w:t xml:space="preserve"> </w:t>
      </w:r>
      <w:r w:rsidRPr="006157C0">
        <w:rPr>
          <w:lang w:val="et-EE"/>
        </w:rPr>
        <w:t xml:space="preserve">kohaselt jäetakse RelvS-i § 26 lõikest 5 </w:t>
      </w:r>
      <w:r w:rsidR="00AE20CD" w:rsidRPr="006157C0">
        <w:rPr>
          <w:lang w:val="et-EE"/>
        </w:rPr>
        <w:t>ja</w:t>
      </w:r>
      <w:r w:rsidRPr="006157C0">
        <w:rPr>
          <w:lang w:val="et-EE"/>
        </w:rPr>
        <w:t xml:space="preserve"> 8 </w:t>
      </w:r>
      <w:r w:rsidR="00114110" w:rsidRPr="006157C0">
        <w:rPr>
          <w:lang w:val="et-EE"/>
        </w:rPr>
        <w:t xml:space="preserve">ning § </w:t>
      </w:r>
      <w:r w:rsidR="00114110" w:rsidRPr="006157C0">
        <w:rPr>
          <w:rFonts w:eastAsia="Times New Roman" w:cs="Times New Roman"/>
          <w:szCs w:val="24"/>
          <w:lang w:val="et-EE"/>
        </w:rPr>
        <w:t>26</w:t>
      </w:r>
      <w:r w:rsidR="00114110" w:rsidRPr="006157C0">
        <w:rPr>
          <w:rFonts w:eastAsia="Times New Roman" w:cs="Times New Roman"/>
          <w:szCs w:val="24"/>
          <w:vertAlign w:val="superscript"/>
          <w:lang w:val="et-EE"/>
        </w:rPr>
        <w:t>1</w:t>
      </w:r>
      <w:r w:rsidR="00114110" w:rsidRPr="006157C0">
        <w:rPr>
          <w:rFonts w:eastAsia="Times New Roman" w:cs="Times New Roman"/>
          <w:szCs w:val="24"/>
          <w:lang w:val="et-EE"/>
        </w:rPr>
        <w:t xml:space="preserve"> lõikest 3</w:t>
      </w:r>
      <w:r w:rsidR="00675392" w:rsidRPr="006157C0">
        <w:rPr>
          <w:rFonts w:eastAsia="Times New Roman" w:cs="Times New Roman"/>
          <w:szCs w:val="24"/>
          <w:lang w:val="et-EE"/>
        </w:rPr>
        <w:t xml:space="preserve"> ja 7</w:t>
      </w:r>
      <w:r w:rsidR="00114110" w:rsidRPr="006157C0">
        <w:rPr>
          <w:rFonts w:eastAsia="Times New Roman" w:cs="Times New Roman"/>
          <w:szCs w:val="24"/>
          <w:lang w:val="et-EE"/>
        </w:rPr>
        <w:t xml:space="preserve"> </w:t>
      </w:r>
      <w:r w:rsidR="00114110" w:rsidRPr="006157C0">
        <w:rPr>
          <w:lang w:val="et-EE"/>
        </w:rPr>
        <w:t>välja tekstiosa „või 3“</w:t>
      </w:r>
      <w:r w:rsidRPr="006157C0">
        <w:rPr>
          <w:lang w:val="et-EE"/>
        </w:rPr>
        <w:t>.</w:t>
      </w:r>
    </w:p>
    <w:p w14:paraId="436B5AA0" w14:textId="77777777" w:rsidR="00B50F2E" w:rsidRPr="006157C0" w:rsidRDefault="00B50F2E" w:rsidP="00F72F6A">
      <w:pPr>
        <w:rPr>
          <w:lang w:val="et-EE"/>
        </w:rPr>
      </w:pPr>
    </w:p>
    <w:p w14:paraId="2F85B7D7" w14:textId="5F87D754" w:rsidR="006E7FDF" w:rsidRPr="006157C0" w:rsidRDefault="0072243C" w:rsidP="00F72F6A">
      <w:pPr>
        <w:rPr>
          <w:lang w:val="et-EE"/>
        </w:rPr>
      </w:pPr>
      <w:r w:rsidRPr="006157C0">
        <w:rPr>
          <w:lang w:val="et-EE"/>
        </w:rPr>
        <w:t>Kehtiv</w:t>
      </w:r>
      <w:r w:rsidR="00AB263F" w:rsidRPr="006157C0">
        <w:rPr>
          <w:lang w:val="et-EE"/>
        </w:rPr>
        <w:t>a</w:t>
      </w:r>
      <w:r w:rsidRPr="006157C0">
        <w:rPr>
          <w:lang w:val="et-EE"/>
        </w:rPr>
        <w:t xml:space="preserve"> RelvS-i § 26 lõi</w:t>
      </w:r>
      <w:r w:rsidR="00AB263F" w:rsidRPr="006157C0">
        <w:rPr>
          <w:lang w:val="et-EE"/>
        </w:rPr>
        <w:t>ked</w:t>
      </w:r>
      <w:r w:rsidRPr="006157C0">
        <w:rPr>
          <w:lang w:val="et-EE"/>
        </w:rPr>
        <w:t xml:space="preserve"> 5 ja 8</w:t>
      </w:r>
      <w:r w:rsidR="00114110" w:rsidRPr="006157C0">
        <w:rPr>
          <w:lang w:val="et-EE"/>
        </w:rPr>
        <w:t xml:space="preserve"> ning § 26</w:t>
      </w:r>
      <w:r w:rsidR="00114110" w:rsidRPr="006157C0">
        <w:rPr>
          <w:vertAlign w:val="superscript"/>
          <w:lang w:val="et-EE"/>
        </w:rPr>
        <w:t>1</w:t>
      </w:r>
      <w:r w:rsidR="00114110" w:rsidRPr="006157C0">
        <w:rPr>
          <w:lang w:val="et-EE"/>
        </w:rPr>
        <w:t xml:space="preserve"> lõige 3</w:t>
      </w:r>
      <w:r w:rsidRPr="006157C0">
        <w:rPr>
          <w:lang w:val="et-EE"/>
        </w:rPr>
        <w:t xml:space="preserve"> viitavad asjaoludele, mille järgimine on kollektsioneerimisloa menetluses ja järelevalves kohustuslik. Muudatustega </w:t>
      </w:r>
      <w:r w:rsidR="000E7E24">
        <w:rPr>
          <w:lang w:val="et-EE"/>
        </w:rPr>
        <w:t xml:space="preserve">jäetakse </w:t>
      </w:r>
      <w:r w:rsidR="009E10B2">
        <w:rPr>
          <w:lang w:val="et-EE"/>
        </w:rPr>
        <w:t>RelvS-st</w:t>
      </w:r>
      <w:r w:rsidR="000E7E24">
        <w:rPr>
          <w:lang w:val="et-EE"/>
        </w:rPr>
        <w:t xml:space="preserve"> välja nõue</w:t>
      </w:r>
      <w:r w:rsidRPr="006157C0">
        <w:rPr>
          <w:lang w:val="et-EE"/>
        </w:rPr>
        <w:t>, mille kohaselt võib PPA keelduda kollektsioneerimisloa andmisest või väljastatud kollektsioneerimisloa kehtivuse peatada, kui esineb RelvS-i § 25 lõikes 3 sätestatud asjaolu.</w:t>
      </w:r>
    </w:p>
    <w:p w14:paraId="61A5B0BA" w14:textId="77777777" w:rsidR="00B50F2E" w:rsidRPr="006157C0" w:rsidRDefault="00B50F2E" w:rsidP="00F72F6A">
      <w:pPr>
        <w:rPr>
          <w:lang w:val="et-EE"/>
        </w:rPr>
      </w:pPr>
    </w:p>
    <w:p w14:paraId="308A4138" w14:textId="46C07DC4" w:rsidR="006E7FDF" w:rsidRPr="006157C0" w:rsidRDefault="0072243C" w:rsidP="00F72F6A">
      <w:pPr>
        <w:rPr>
          <w:lang w:val="et-EE"/>
        </w:rPr>
      </w:pPr>
      <w:r w:rsidRPr="006157C0">
        <w:rPr>
          <w:lang w:val="et-EE"/>
        </w:rPr>
        <w:t xml:space="preserve">Viide RelvS-i § 25 lõikele 3 on ebaselge eesmärgiga, sest selles loetletakse relvad, </w:t>
      </w:r>
      <w:r w:rsidR="00842AEE" w:rsidRPr="006157C0">
        <w:rPr>
          <w:lang w:val="et-EE"/>
        </w:rPr>
        <w:t xml:space="preserve">mida </w:t>
      </w:r>
      <w:r w:rsidRPr="006157C0">
        <w:rPr>
          <w:lang w:val="et-EE"/>
        </w:rPr>
        <w:t>võib kollektsioneerida. RelvS-i § 25 lõike 3 rikkumisel võib alustada menetlust loa peatamiseks näiteks RelvS-i § 43 lõike 3 punkti 9 alusel, kui relvaomanik või -valdaja on vähemalt kaks korda viimase kolme aasta jooksul rikkunud RelvS-i või selle alusel antud õigusakti nõudeid või on jätnud täitmata temale tehtud ettekirjutuse nõuded.</w:t>
      </w:r>
    </w:p>
    <w:p w14:paraId="603355F4" w14:textId="77777777" w:rsidR="00B50F2E" w:rsidRPr="006157C0" w:rsidRDefault="00B50F2E" w:rsidP="00F72F6A">
      <w:pPr>
        <w:rPr>
          <w:lang w:val="et-EE"/>
        </w:rPr>
      </w:pPr>
    </w:p>
    <w:p w14:paraId="4DC8AC4E" w14:textId="325E0C43" w:rsidR="006E7FDF" w:rsidRPr="006157C0" w:rsidRDefault="0072243C" w:rsidP="00F72F6A">
      <w:pPr>
        <w:rPr>
          <w:lang w:val="et-EE"/>
        </w:rPr>
      </w:pPr>
      <w:r w:rsidRPr="006157C0">
        <w:rPr>
          <w:lang w:val="et-EE"/>
        </w:rPr>
        <w:t xml:space="preserve">Seega </w:t>
      </w:r>
      <w:r w:rsidRPr="006157C0">
        <w:rPr>
          <w:b/>
          <w:bCs/>
          <w:lang w:val="et-EE"/>
        </w:rPr>
        <w:t>ei ole</w:t>
      </w:r>
      <w:r w:rsidRPr="006157C0">
        <w:rPr>
          <w:lang w:val="et-EE"/>
        </w:rPr>
        <w:t xml:space="preserve"> RelvS-i § 26 lõigetes 5 ja 8 </w:t>
      </w:r>
      <w:r w:rsidR="007B781B" w:rsidRPr="006157C0">
        <w:rPr>
          <w:lang w:val="et-EE"/>
        </w:rPr>
        <w:t>ning § 26</w:t>
      </w:r>
      <w:r w:rsidR="007B781B" w:rsidRPr="006157C0">
        <w:rPr>
          <w:vertAlign w:val="superscript"/>
          <w:lang w:val="et-EE"/>
        </w:rPr>
        <w:t>1</w:t>
      </w:r>
      <w:r w:rsidR="007B781B" w:rsidRPr="006157C0">
        <w:rPr>
          <w:lang w:val="et-EE"/>
        </w:rPr>
        <w:t xml:space="preserve"> lõikes 3</w:t>
      </w:r>
      <w:r w:rsidR="00675392" w:rsidRPr="006157C0">
        <w:rPr>
          <w:lang w:val="et-EE"/>
        </w:rPr>
        <w:t xml:space="preserve"> ja 7</w:t>
      </w:r>
      <w:r w:rsidR="007B781B" w:rsidRPr="006157C0">
        <w:rPr>
          <w:lang w:val="et-EE"/>
        </w:rPr>
        <w:t xml:space="preserve"> </w:t>
      </w:r>
      <w:r w:rsidRPr="006157C0">
        <w:rPr>
          <w:lang w:val="et-EE"/>
        </w:rPr>
        <w:t xml:space="preserve">RelvS-i § 25 lõikele 3 viitamine </w:t>
      </w:r>
      <w:r w:rsidRPr="006157C0">
        <w:rPr>
          <w:b/>
          <w:bCs/>
          <w:lang w:val="et-EE"/>
        </w:rPr>
        <w:t>asjakohane</w:t>
      </w:r>
      <w:r w:rsidRPr="006157C0">
        <w:rPr>
          <w:lang w:val="et-EE"/>
        </w:rPr>
        <w:t xml:space="preserve"> ja on pigem eksitav. Tegemist on normitehnilise täpsustusega, mis lähtub seaduse struktuuri korrastamisest ja ei mõjuta kollektsioneerimisloa sisu ega taotlejate õigusi.</w:t>
      </w:r>
    </w:p>
    <w:p w14:paraId="4F43DB4C" w14:textId="77777777" w:rsidR="00B50F2E" w:rsidRPr="006157C0" w:rsidRDefault="00B50F2E" w:rsidP="00F72F6A">
      <w:pPr>
        <w:rPr>
          <w:rFonts w:eastAsia="Times New Roman" w:cs="Times New Roman"/>
          <w:b/>
          <w:bCs/>
          <w:szCs w:val="24"/>
          <w:lang w:val="et-EE"/>
        </w:rPr>
      </w:pPr>
    </w:p>
    <w:p w14:paraId="5FDD8823" w14:textId="23BF755C" w:rsidR="006E7FDF" w:rsidRPr="006157C0" w:rsidRDefault="00A73CFB" w:rsidP="00F72F6A">
      <w:pPr>
        <w:rPr>
          <w:rFonts w:eastAsia="Times New Roman" w:cs="Times New Roman"/>
          <w:szCs w:val="24"/>
          <w:lang w:val="et-EE"/>
        </w:rPr>
      </w:pPr>
      <w:r w:rsidRPr="006157C0">
        <w:rPr>
          <w:rFonts w:eastAsia="Times New Roman" w:cs="Times New Roman"/>
          <w:b/>
          <w:bCs/>
          <w:szCs w:val="24"/>
          <w:lang w:val="et-EE"/>
        </w:rPr>
        <w:t xml:space="preserve">Eelnõu § 1 punktis </w:t>
      </w:r>
      <w:r w:rsidR="000A6170">
        <w:rPr>
          <w:rFonts w:eastAsia="Times New Roman" w:cs="Times New Roman"/>
          <w:b/>
          <w:szCs w:val="24"/>
          <w:lang w:val="et-EE"/>
        </w:rPr>
        <w:t>25</w:t>
      </w:r>
      <w:r w:rsidR="000A6170" w:rsidRPr="006157C0">
        <w:rPr>
          <w:rFonts w:eastAsia="Times New Roman" w:cs="Times New Roman"/>
          <w:szCs w:val="24"/>
          <w:lang w:val="et-EE"/>
        </w:rPr>
        <w:t xml:space="preserve"> </w:t>
      </w:r>
      <w:r w:rsidRPr="006157C0">
        <w:rPr>
          <w:rFonts w:eastAsia="Times New Roman" w:cs="Times New Roman"/>
          <w:szCs w:val="24"/>
          <w:lang w:val="et-EE"/>
        </w:rPr>
        <w:t>esitatud muudatuse järgi asendatakse RelvS-i § 26 lõikes 10 tekstiosa „4–7“ tekstiosaga „4–6“.</w:t>
      </w:r>
    </w:p>
    <w:p w14:paraId="1CEFC8A6" w14:textId="77777777" w:rsidR="00B50F2E" w:rsidRPr="006157C0" w:rsidRDefault="00B50F2E" w:rsidP="00F72F6A">
      <w:pPr>
        <w:rPr>
          <w:rFonts w:eastAsia="Times New Roman" w:cs="Times New Roman"/>
          <w:szCs w:val="24"/>
          <w:lang w:val="et-EE"/>
        </w:rPr>
      </w:pPr>
    </w:p>
    <w:p w14:paraId="02D078DE" w14:textId="600AE493" w:rsidR="006E7FDF" w:rsidRPr="006157C0" w:rsidRDefault="0072243C" w:rsidP="00F72F6A">
      <w:pPr>
        <w:rPr>
          <w:rFonts w:eastAsia="Times New Roman" w:cs="Times New Roman"/>
          <w:szCs w:val="24"/>
          <w:lang w:val="et-EE"/>
        </w:rPr>
      </w:pPr>
      <w:r w:rsidRPr="006157C0">
        <w:rPr>
          <w:rFonts w:eastAsia="Times New Roman" w:cs="Times New Roman"/>
          <w:szCs w:val="24"/>
          <w:lang w:val="et-EE"/>
        </w:rPr>
        <w:lastRenderedPageBreak/>
        <w:t xml:space="preserve">RelvS-i § 26 lõike 10 kohaselt tunnistab PPA kollektsioneerimisloa kehtetuks, kui esineb RelvS-i § 36 lõike 1 punktis 1, 2, </w:t>
      </w:r>
      <w:r w:rsidRPr="006157C0">
        <w:rPr>
          <w:rFonts w:eastAsia="Times New Roman" w:cs="Times New Roman"/>
          <w:b/>
          <w:bCs/>
          <w:szCs w:val="24"/>
          <w:lang w:val="et-EE"/>
        </w:rPr>
        <w:t>4–7</w:t>
      </w:r>
      <w:r w:rsidRPr="006157C0">
        <w:rPr>
          <w:rFonts w:eastAsia="Times New Roman" w:cs="Times New Roman"/>
          <w:szCs w:val="24"/>
          <w:lang w:val="et-EE"/>
        </w:rPr>
        <w:t>, 9 või 10 või § 43 lõike 3 punktis 1, 3</w:t>
      </w:r>
      <w:bookmarkStart w:id="51" w:name="_Hlk213962042"/>
      <w:r w:rsidRPr="006157C0">
        <w:rPr>
          <w:rFonts w:eastAsia="Times New Roman" w:cs="Times New Roman"/>
          <w:szCs w:val="24"/>
          <w:lang w:val="et-EE"/>
        </w:rPr>
        <w:t>–</w:t>
      </w:r>
      <w:bookmarkEnd w:id="51"/>
      <w:r w:rsidRPr="006157C0">
        <w:rPr>
          <w:rFonts w:eastAsia="Times New Roman" w:cs="Times New Roman"/>
          <w:szCs w:val="24"/>
          <w:lang w:val="et-EE"/>
        </w:rPr>
        <w:t>6 või 9 sätestatud asjaolu. RelvS-i § 36 lõike 1 punkt</w:t>
      </w:r>
      <w:r w:rsidR="007D0929" w:rsidRPr="006157C0">
        <w:rPr>
          <w:rFonts w:eastAsia="Times New Roman" w:cs="Times New Roman"/>
          <w:szCs w:val="24"/>
          <w:lang w:val="et-EE"/>
        </w:rPr>
        <w:t>i</w:t>
      </w:r>
      <w:r w:rsidRPr="006157C0">
        <w:rPr>
          <w:rFonts w:eastAsia="Times New Roman" w:cs="Times New Roman"/>
          <w:szCs w:val="24"/>
          <w:lang w:val="et-EE"/>
        </w:rPr>
        <w:t xml:space="preserve"> 7 </w:t>
      </w:r>
      <w:r w:rsidR="007D0929" w:rsidRPr="006157C0">
        <w:rPr>
          <w:rFonts w:eastAsia="Times New Roman" w:cs="Times New Roman"/>
          <w:szCs w:val="24"/>
          <w:lang w:val="et-EE"/>
        </w:rPr>
        <w:t xml:space="preserve">kohaselt ei anta soetamisluba ja relvaluba isikule, kes on </w:t>
      </w:r>
      <w:r w:rsidR="007D0929" w:rsidRPr="006157C0">
        <w:rPr>
          <w:rFonts w:eastAsia="Times New Roman" w:cs="Times New Roman"/>
          <w:b/>
          <w:szCs w:val="24"/>
          <w:lang w:val="et-EE"/>
        </w:rPr>
        <w:t>väärteomenetluse korras karistatud</w:t>
      </w:r>
      <w:r w:rsidR="007D0929" w:rsidRPr="006157C0">
        <w:rPr>
          <w:rFonts w:eastAsia="Times New Roman" w:cs="Times New Roman"/>
          <w:szCs w:val="24"/>
          <w:lang w:val="et-EE"/>
        </w:rPr>
        <w:t xml:space="preserve"> relva, tulirelva olulise osa või laskemoona soetamist, hoidmist, kandmist, vedu või kasutamist reguleerivas õigusaktis sätestatud nõude rikkumise eest</w:t>
      </w:r>
      <w:r w:rsidR="007E7669" w:rsidRPr="006157C0">
        <w:rPr>
          <w:rFonts w:eastAsia="Times New Roman" w:cs="Times New Roman"/>
          <w:szCs w:val="24"/>
          <w:lang w:val="et-EE"/>
        </w:rPr>
        <w:t>.</w:t>
      </w:r>
    </w:p>
    <w:p w14:paraId="05D31912" w14:textId="77777777" w:rsidR="00B50F2E" w:rsidRPr="006157C0" w:rsidRDefault="00B50F2E" w:rsidP="00F72F6A">
      <w:pPr>
        <w:rPr>
          <w:rFonts w:eastAsia="Times New Roman" w:cs="Times New Roman"/>
          <w:szCs w:val="24"/>
          <w:lang w:val="et-EE"/>
        </w:rPr>
      </w:pPr>
    </w:p>
    <w:p w14:paraId="04EF4E8A" w14:textId="046084CB" w:rsidR="007E7669" w:rsidRPr="006157C0" w:rsidRDefault="007E7669" w:rsidP="00F72F6A">
      <w:pPr>
        <w:rPr>
          <w:rFonts w:eastAsia="Times New Roman" w:cs="Times New Roman"/>
          <w:szCs w:val="24"/>
          <w:lang w:val="et-EE"/>
        </w:rPr>
      </w:pPr>
      <w:r w:rsidRPr="006157C0">
        <w:rPr>
          <w:rFonts w:eastAsia="Times New Roman" w:cs="Times New Roman"/>
          <w:szCs w:val="24"/>
          <w:lang w:val="et-EE"/>
        </w:rPr>
        <w:t>RelvS-i § 36 lõike 1 punkt 7 on vastuolus RelvS-i § 43 lõike 3 punktiga 9, mille kohaselt üks RelvS-i nõuete rikkumine ei ole automaatselt kollektsioneerimisloa kehtetuks tunnistamise aluseks.</w:t>
      </w:r>
      <w:r w:rsidR="000628F2" w:rsidRPr="006157C0">
        <w:rPr>
          <w:rFonts w:eastAsia="Times New Roman" w:cs="Times New Roman"/>
          <w:szCs w:val="24"/>
          <w:lang w:val="et-EE"/>
        </w:rPr>
        <w:t xml:space="preserve"> Kavandatav m</w:t>
      </w:r>
      <w:r w:rsidRPr="006157C0">
        <w:rPr>
          <w:rFonts w:eastAsia="Times New Roman" w:cs="Times New Roman"/>
          <w:szCs w:val="24"/>
          <w:lang w:val="et-EE"/>
        </w:rPr>
        <w:t xml:space="preserve">uudatus </w:t>
      </w:r>
      <w:r w:rsidR="00114110" w:rsidRPr="006157C0">
        <w:rPr>
          <w:rFonts w:eastAsia="Times New Roman" w:cs="Times New Roman"/>
          <w:szCs w:val="24"/>
          <w:lang w:val="et-EE"/>
        </w:rPr>
        <w:t xml:space="preserve">on </w:t>
      </w:r>
      <w:r w:rsidRPr="006157C0">
        <w:rPr>
          <w:rFonts w:eastAsia="Times New Roman" w:cs="Times New Roman"/>
          <w:szCs w:val="24"/>
          <w:lang w:val="et-EE"/>
        </w:rPr>
        <w:t>õigusselguse ja proportsionaalsuse seisukohast oluline normitehniline täpsustus.</w:t>
      </w:r>
    </w:p>
    <w:p w14:paraId="40D7B322" w14:textId="77777777" w:rsidR="00B50F2E" w:rsidRPr="006157C0" w:rsidRDefault="00B50F2E" w:rsidP="00F72F6A">
      <w:pPr>
        <w:rPr>
          <w:rFonts w:eastAsia="Times New Roman" w:cs="Times New Roman"/>
          <w:b/>
          <w:bCs/>
          <w:szCs w:val="24"/>
          <w:lang w:val="et-EE"/>
        </w:rPr>
      </w:pPr>
    </w:p>
    <w:p w14:paraId="1875A893" w14:textId="4744EA89" w:rsidR="006E7FDF" w:rsidRPr="006157C0" w:rsidRDefault="00114110" w:rsidP="00F72F6A">
      <w:pPr>
        <w:rPr>
          <w:rFonts w:eastAsia="Times New Roman" w:cs="Times New Roman"/>
          <w:szCs w:val="24"/>
          <w:lang w:val="et-EE"/>
        </w:rPr>
      </w:pPr>
      <w:r w:rsidRPr="006157C0">
        <w:rPr>
          <w:rFonts w:eastAsia="Times New Roman" w:cs="Times New Roman"/>
          <w:b/>
          <w:bCs/>
          <w:szCs w:val="24"/>
          <w:lang w:val="et-EE"/>
        </w:rPr>
        <w:t xml:space="preserve">Eelnõu § 1 punktiga </w:t>
      </w:r>
      <w:r w:rsidR="000A6170">
        <w:rPr>
          <w:rFonts w:eastAsia="Times New Roman" w:cs="Times New Roman"/>
          <w:b/>
          <w:szCs w:val="24"/>
          <w:lang w:val="et-EE"/>
        </w:rPr>
        <w:t>26</w:t>
      </w:r>
      <w:r w:rsidR="000A6170" w:rsidRPr="006157C0">
        <w:rPr>
          <w:rFonts w:eastAsia="Times New Roman" w:cs="Times New Roman"/>
          <w:szCs w:val="24"/>
          <w:lang w:val="et-EE"/>
        </w:rPr>
        <w:t xml:space="preserve"> </w:t>
      </w:r>
      <w:r w:rsidR="007B781B" w:rsidRPr="006157C0">
        <w:rPr>
          <w:rFonts w:eastAsia="Times New Roman" w:cs="Times New Roman"/>
          <w:szCs w:val="24"/>
          <w:lang w:val="et-EE"/>
        </w:rPr>
        <w:t>täiendatakse RelvS-i § 29 lõikega 1</w:t>
      </w:r>
      <w:r w:rsidR="007B781B" w:rsidRPr="006157C0">
        <w:rPr>
          <w:rFonts w:eastAsia="Times New Roman" w:cs="Times New Roman"/>
          <w:szCs w:val="24"/>
          <w:vertAlign w:val="superscript"/>
          <w:lang w:val="et-EE"/>
        </w:rPr>
        <w:t>2</w:t>
      </w:r>
      <w:r w:rsidR="007B781B" w:rsidRPr="006157C0">
        <w:rPr>
          <w:rFonts w:eastAsia="Times New Roman" w:cs="Times New Roman"/>
          <w:szCs w:val="24"/>
          <w:lang w:val="et-EE"/>
        </w:rPr>
        <w:t>, mille kohaselt võib 15–17-aastane isik vallata sporditulirelva paralleelrelvaloa alusel, kui tal on selleks lapsevanema nõusolek.</w:t>
      </w:r>
    </w:p>
    <w:p w14:paraId="2FD84CBF" w14:textId="77777777" w:rsidR="00D6284A" w:rsidRPr="006157C0" w:rsidRDefault="00D6284A" w:rsidP="00F72F6A">
      <w:pPr>
        <w:rPr>
          <w:rFonts w:eastAsia="Times New Roman" w:cs="Times New Roman"/>
          <w:szCs w:val="24"/>
          <w:lang w:val="et-EE"/>
        </w:rPr>
      </w:pPr>
    </w:p>
    <w:p w14:paraId="27F96620" w14:textId="11D54DA3" w:rsidR="006E7FDF" w:rsidRPr="006157C0" w:rsidRDefault="009630FE" w:rsidP="00F72F6A">
      <w:pPr>
        <w:rPr>
          <w:rFonts w:eastAsia="Times New Roman" w:cs="Times New Roman"/>
          <w:szCs w:val="24"/>
          <w:lang w:val="et-EE"/>
        </w:rPr>
      </w:pPr>
      <w:r w:rsidRPr="006157C0">
        <w:rPr>
          <w:rFonts w:eastAsia="Times New Roman" w:cs="Times New Roman"/>
          <w:szCs w:val="24"/>
          <w:lang w:val="et-EE"/>
        </w:rPr>
        <w:t xml:space="preserve">Kehtiva RelvS-i kohaselt on </w:t>
      </w:r>
      <w:r w:rsidR="00824A4C" w:rsidRPr="006157C0">
        <w:rPr>
          <w:rFonts w:eastAsia="Times New Roman" w:cs="Times New Roman"/>
          <w:szCs w:val="24"/>
          <w:lang w:val="et-EE"/>
        </w:rPr>
        <w:t xml:space="preserve">Eestis </w:t>
      </w:r>
      <w:r w:rsidR="00D6284A" w:rsidRPr="006157C0">
        <w:rPr>
          <w:rFonts w:eastAsia="Times New Roman" w:cs="Times New Roman"/>
          <w:szCs w:val="24"/>
          <w:lang w:val="et-EE"/>
        </w:rPr>
        <w:t xml:space="preserve">lubatud </w:t>
      </w:r>
      <w:r w:rsidR="00824A4C" w:rsidRPr="006157C0">
        <w:rPr>
          <w:rFonts w:eastAsia="Times New Roman" w:cs="Times New Roman"/>
          <w:szCs w:val="24"/>
          <w:lang w:val="et-EE"/>
        </w:rPr>
        <w:t xml:space="preserve">õhkrelva </w:t>
      </w:r>
      <w:r w:rsidR="00842AEE" w:rsidRPr="006157C0">
        <w:rPr>
          <w:rFonts w:eastAsia="Times New Roman" w:cs="Times New Roman"/>
          <w:szCs w:val="24"/>
          <w:lang w:val="et-EE"/>
        </w:rPr>
        <w:t xml:space="preserve">vallata, kanda, hoida ja edasi toimetada </w:t>
      </w:r>
      <w:r w:rsidR="00824A4C" w:rsidRPr="006157C0">
        <w:rPr>
          <w:rFonts w:eastAsia="Times New Roman" w:cs="Times New Roman"/>
          <w:szCs w:val="24"/>
          <w:lang w:val="et-EE"/>
        </w:rPr>
        <w:t xml:space="preserve"> alates 10. eluaastast</w:t>
      </w:r>
      <w:r w:rsidR="00D6284A" w:rsidRPr="006157C0">
        <w:rPr>
          <w:rFonts w:eastAsia="Times New Roman" w:cs="Times New Roman"/>
          <w:szCs w:val="24"/>
          <w:lang w:val="et-EE"/>
        </w:rPr>
        <w:t xml:space="preserve"> (RelvS § 18 lõige 5)</w:t>
      </w:r>
      <w:r w:rsidR="00824A4C" w:rsidRPr="006157C0">
        <w:rPr>
          <w:rFonts w:eastAsia="Times New Roman" w:cs="Times New Roman"/>
          <w:szCs w:val="24"/>
          <w:lang w:val="et-EE"/>
        </w:rPr>
        <w:t>. Sporditulirelv</w:t>
      </w:r>
      <w:r w:rsidR="000628F2" w:rsidRPr="006157C0">
        <w:rPr>
          <w:rFonts w:eastAsia="Times New Roman" w:cs="Times New Roman"/>
          <w:szCs w:val="24"/>
          <w:lang w:val="et-EE"/>
        </w:rPr>
        <w:t>a võib aga laskeinstruktori või relvaluba omava lapsevanema vahetu järelevalve all anda kasutada</w:t>
      </w:r>
      <w:r w:rsidR="00824A4C" w:rsidRPr="006157C0">
        <w:rPr>
          <w:rFonts w:eastAsia="Times New Roman" w:cs="Times New Roman"/>
          <w:szCs w:val="24"/>
          <w:lang w:val="et-EE"/>
        </w:rPr>
        <w:t xml:space="preserve"> alates 12. eluaastast</w:t>
      </w:r>
      <w:r w:rsidR="000628F2" w:rsidRPr="006157C0">
        <w:rPr>
          <w:rFonts w:eastAsia="Times New Roman" w:cs="Times New Roman"/>
          <w:szCs w:val="24"/>
          <w:lang w:val="et-EE"/>
        </w:rPr>
        <w:t xml:space="preserve"> (RelvS § 86 lõige 8)</w:t>
      </w:r>
      <w:r w:rsidR="00824A4C" w:rsidRPr="006157C0">
        <w:rPr>
          <w:rFonts w:eastAsia="Times New Roman" w:cs="Times New Roman"/>
          <w:szCs w:val="24"/>
          <w:lang w:val="et-EE"/>
        </w:rPr>
        <w:t xml:space="preserve">. Mida varem alustab noor laskeoskuse arendamist ja omandab laskmise tehnikad, seda varem on lootust saavutada häid tulemusi rahvusvahelises konkurentsis. Eestis </w:t>
      </w:r>
      <w:r w:rsidR="00A913AF" w:rsidRPr="006157C0">
        <w:rPr>
          <w:rFonts w:eastAsia="Times New Roman" w:cs="Times New Roman"/>
          <w:szCs w:val="24"/>
          <w:lang w:val="et-EE"/>
        </w:rPr>
        <w:t>tegutsevad mitmed</w:t>
      </w:r>
      <w:r w:rsidR="00824A4C" w:rsidRPr="006157C0">
        <w:rPr>
          <w:rFonts w:eastAsia="Times New Roman" w:cs="Times New Roman"/>
          <w:szCs w:val="24"/>
          <w:lang w:val="et-EE"/>
        </w:rPr>
        <w:t xml:space="preserve"> noortele suunatud laskespordiklubid, kus pakutakse spetsiaalseid algtaseme treeninguid ning arendatakse lastele ja noortele sobivaid treeningprogramme. Selleks, et profitaseme</w:t>
      </w:r>
      <w:r w:rsidR="00A913AF" w:rsidRPr="006157C0">
        <w:rPr>
          <w:rFonts w:eastAsia="Times New Roman" w:cs="Times New Roman"/>
          <w:szCs w:val="24"/>
          <w:lang w:val="et-EE"/>
        </w:rPr>
        <w:t>le</w:t>
      </w:r>
      <w:r w:rsidR="00CA12DC" w:rsidRPr="006157C0">
        <w:rPr>
          <w:rFonts w:eastAsia="Times New Roman" w:cs="Times New Roman"/>
          <w:szCs w:val="24"/>
          <w:lang w:val="et-EE"/>
        </w:rPr>
        <w:t xml:space="preserve"> </w:t>
      </w:r>
      <w:r w:rsidR="00824A4C" w:rsidRPr="006157C0">
        <w:rPr>
          <w:rFonts w:eastAsia="Times New Roman" w:cs="Times New Roman"/>
          <w:szCs w:val="24"/>
          <w:lang w:val="et-EE"/>
        </w:rPr>
        <w:t>jõuda</w:t>
      </w:r>
      <w:r w:rsidR="00A913AF" w:rsidRPr="006157C0">
        <w:rPr>
          <w:rFonts w:eastAsia="Times New Roman" w:cs="Times New Roman"/>
          <w:szCs w:val="24"/>
          <w:lang w:val="et-EE"/>
        </w:rPr>
        <w:t>,</w:t>
      </w:r>
      <w:r w:rsidR="00824A4C" w:rsidRPr="006157C0">
        <w:rPr>
          <w:rFonts w:eastAsia="Times New Roman" w:cs="Times New Roman"/>
          <w:szCs w:val="24"/>
          <w:lang w:val="et-EE"/>
        </w:rPr>
        <w:t xml:space="preserve"> peab noor saama võimalikult </w:t>
      </w:r>
      <w:r w:rsidR="009C5F77" w:rsidRPr="006157C0">
        <w:rPr>
          <w:rFonts w:eastAsia="Times New Roman" w:cs="Times New Roman"/>
          <w:szCs w:val="24"/>
          <w:lang w:val="et-EE"/>
        </w:rPr>
        <w:t xml:space="preserve">varajases eas </w:t>
      </w:r>
      <w:r w:rsidR="00824A4C" w:rsidRPr="006157C0">
        <w:rPr>
          <w:rFonts w:eastAsia="Times New Roman" w:cs="Times New Roman"/>
          <w:szCs w:val="24"/>
          <w:lang w:val="et-EE"/>
        </w:rPr>
        <w:t>palju treenida</w:t>
      </w:r>
      <w:r w:rsidR="00A913AF" w:rsidRPr="006157C0">
        <w:rPr>
          <w:rFonts w:eastAsia="Times New Roman" w:cs="Times New Roman"/>
          <w:szCs w:val="24"/>
          <w:lang w:val="et-EE"/>
        </w:rPr>
        <w:t xml:space="preserve">, mis omakorda eeldab sportlasele sobiva relva olemasolu ja võimalust seda relvahoiu koha ning treeningpaiga vahel turvaliselt transportida. </w:t>
      </w:r>
      <w:r w:rsidR="00824A4C" w:rsidRPr="006157C0">
        <w:rPr>
          <w:rFonts w:eastAsia="Times New Roman" w:cs="Times New Roman"/>
          <w:szCs w:val="24"/>
          <w:lang w:val="et-EE"/>
        </w:rPr>
        <w:t xml:space="preserve">Kehtiva seaduse kohaselt on alla 18-aastasel õigus </w:t>
      </w:r>
      <w:r w:rsidR="009C5F77" w:rsidRPr="006157C0">
        <w:rPr>
          <w:rFonts w:eastAsia="Times New Roman" w:cs="Times New Roman"/>
          <w:szCs w:val="24"/>
          <w:lang w:val="et-EE"/>
        </w:rPr>
        <w:t>tuli</w:t>
      </w:r>
      <w:r w:rsidR="00824A4C" w:rsidRPr="006157C0">
        <w:rPr>
          <w:rFonts w:eastAsia="Times New Roman" w:cs="Times New Roman"/>
          <w:szCs w:val="24"/>
          <w:lang w:val="et-EE"/>
        </w:rPr>
        <w:t xml:space="preserve">relva treeningul kasutada, kuid </w:t>
      </w:r>
      <w:r w:rsidR="00A913AF" w:rsidRPr="006157C0">
        <w:rPr>
          <w:rFonts w:eastAsia="Times New Roman" w:cs="Times New Roman"/>
          <w:szCs w:val="24"/>
          <w:lang w:val="et-EE"/>
        </w:rPr>
        <w:t>ei võimalda tal relva iseseisvalt treeningule või võistlusele transportida, mis on noorsportlastele arvestatav takistus.</w:t>
      </w:r>
    </w:p>
    <w:p w14:paraId="55CEE6B6" w14:textId="77777777" w:rsidR="00FD6020" w:rsidRPr="006157C0" w:rsidRDefault="00FD6020" w:rsidP="00676239">
      <w:pPr>
        <w:rPr>
          <w:lang w:val="et-EE"/>
        </w:rPr>
      </w:pPr>
    </w:p>
    <w:p w14:paraId="382EF396" w14:textId="32F2F726" w:rsidR="006E7FDF" w:rsidRPr="006157C0" w:rsidRDefault="00824A4C" w:rsidP="00676239">
      <w:pPr>
        <w:rPr>
          <w:lang w:val="et-EE"/>
        </w:rPr>
      </w:pPr>
      <w:r w:rsidRPr="006157C0">
        <w:rPr>
          <w:lang w:val="et-EE"/>
        </w:rPr>
        <w:t xml:space="preserve">Eestis on üsna levinud, et noorsportlasele soetavad sporditulirelva lapsevanemad. Samas ei ole lapsevanemal </w:t>
      </w:r>
      <w:r w:rsidR="00A913AF" w:rsidRPr="006157C0">
        <w:rPr>
          <w:lang w:val="et-EE"/>
        </w:rPr>
        <w:t xml:space="preserve">alati </w:t>
      </w:r>
      <w:r w:rsidRPr="006157C0">
        <w:rPr>
          <w:lang w:val="et-EE"/>
        </w:rPr>
        <w:t xml:space="preserve">oma </w:t>
      </w:r>
      <w:r w:rsidR="00676239" w:rsidRPr="006157C0">
        <w:rPr>
          <w:lang w:val="et-EE"/>
        </w:rPr>
        <w:t>töö</w:t>
      </w:r>
      <w:r w:rsidR="00A913AF" w:rsidRPr="006157C0">
        <w:rPr>
          <w:lang w:val="et-EE"/>
        </w:rPr>
        <w:t xml:space="preserve"> ja elukorralduse</w:t>
      </w:r>
      <w:r w:rsidRPr="006157C0">
        <w:rPr>
          <w:lang w:val="et-EE"/>
        </w:rPr>
        <w:t xml:space="preserve"> kõrvalt võimalik koos lapsega treeningutel osaleda. Spordiklubidel aga ei ole sageli piisavaid vahendeid, et </w:t>
      </w:r>
      <w:r w:rsidR="00A913AF" w:rsidRPr="006157C0">
        <w:rPr>
          <w:lang w:val="et-EE"/>
        </w:rPr>
        <w:t>varustada kõiki</w:t>
      </w:r>
      <w:r w:rsidRPr="006157C0">
        <w:rPr>
          <w:lang w:val="et-EE"/>
        </w:rPr>
        <w:t xml:space="preserve"> treenitava</w:t>
      </w:r>
      <w:r w:rsidR="00A913AF" w:rsidRPr="006157C0">
        <w:rPr>
          <w:lang w:val="et-EE"/>
        </w:rPr>
        <w:t>id</w:t>
      </w:r>
      <w:r w:rsidRPr="006157C0">
        <w:rPr>
          <w:lang w:val="et-EE"/>
        </w:rPr>
        <w:t xml:space="preserve"> kaasaegset</w:t>
      </w:r>
      <w:r w:rsidR="00A913AF" w:rsidRPr="006157C0">
        <w:rPr>
          <w:lang w:val="et-EE"/>
        </w:rPr>
        <w:t>e</w:t>
      </w:r>
      <w:r w:rsidRPr="006157C0">
        <w:rPr>
          <w:lang w:val="et-EE"/>
        </w:rPr>
        <w:t xml:space="preserve"> sporditulirelva</w:t>
      </w:r>
      <w:r w:rsidR="00A913AF" w:rsidRPr="006157C0">
        <w:rPr>
          <w:lang w:val="et-EE"/>
        </w:rPr>
        <w:t>dega</w:t>
      </w:r>
      <w:r w:rsidRPr="006157C0">
        <w:rPr>
          <w:lang w:val="et-EE"/>
        </w:rPr>
        <w:t>. See seab mitmed piirangud ja takistab noorsportlase arengut.</w:t>
      </w:r>
    </w:p>
    <w:p w14:paraId="5D1AE251" w14:textId="77777777" w:rsidR="00FD6020" w:rsidRPr="006157C0" w:rsidRDefault="00FD6020" w:rsidP="00676239">
      <w:pPr>
        <w:rPr>
          <w:lang w:val="et-EE"/>
        </w:rPr>
      </w:pPr>
    </w:p>
    <w:p w14:paraId="5FA1C078" w14:textId="320190EA" w:rsidR="006E7FDF" w:rsidRPr="006157C0" w:rsidRDefault="00824A4C" w:rsidP="00676239">
      <w:pPr>
        <w:rPr>
          <w:lang w:val="et-EE"/>
        </w:rPr>
      </w:pPr>
      <w:r w:rsidRPr="006157C0">
        <w:rPr>
          <w:lang w:val="et-EE"/>
        </w:rPr>
        <w:t xml:space="preserve">15-aastane noorsportlane, kes on treeninguid alustanud juba varajases eas, </w:t>
      </w:r>
      <w:r w:rsidR="002C1811" w:rsidRPr="006157C0">
        <w:rPr>
          <w:lang w:val="et-EE"/>
        </w:rPr>
        <w:t>ja kes on juhendatud professionaalide poolt, omab üldjuhul piisavaid teadmisi ja vilumust tulirelva ohutuks käsitsemiseks</w:t>
      </w:r>
      <w:r w:rsidRPr="006157C0">
        <w:rPr>
          <w:lang w:val="et-EE"/>
        </w:rPr>
        <w:t xml:space="preserve">. </w:t>
      </w:r>
      <w:r w:rsidR="002C1811" w:rsidRPr="006157C0">
        <w:rPr>
          <w:lang w:val="et-EE"/>
        </w:rPr>
        <w:t xml:space="preserve">Neil võiks lubada paralleelrelvaluba taotleda. </w:t>
      </w:r>
      <w:r w:rsidRPr="006157C0">
        <w:rPr>
          <w:lang w:val="et-EE"/>
        </w:rPr>
        <w:t>Paralleel</w:t>
      </w:r>
      <w:r w:rsidR="002C1811" w:rsidRPr="006157C0">
        <w:rPr>
          <w:lang w:val="et-EE"/>
        </w:rPr>
        <w:t>relva</w:t>
      </w:r>
      <w:r w:rsidRPr="006157C0">
        <w:rPr>
          <w:lang w:val="et-EE"/>
        </w:rPr>
        <w:t xml:space="preserve">luba </w:t>
      </w:r>
      <w:r w:rsidR="002C1811" w:rsidRPr="006157C0">
        <w:rPr>
          <w:lang w:val="et-EE"/>
        </w:rPr>
        <w:t xml:space="preserve">annab </w:t>
      </w:r>
      <w:r w:rsidRPr="006157C0">
        <w:rPr>
          <w:lang w:val="et-EE"/>
        </w:rPr>
        <w:t>noorsportlasel</w:t>
      </w:r>
      <w:r w:rsidR="002C1811" w:rsidRPr="006157C0">
        <w:rPr>
          <w:lang w:val="et-EE"/>
        </w:rPr>
        <w:t>e ka või</w:t>
      </w:r>
      <w:r w:rsidR="00676239" w:rsidRPr="006157C0">
        <w:rPr>
          <w:lang w:val="et-EE"/>
        </w:rPr>
        <w:t>m</w:t>
      </w:r>
      <w:r w:rsidR="002C1811" w:rsidRPr="006157C0">
        <w:rPr>
          <w:lang w:val="et-EE"/>
        </w:rPr>
        <w:t>aluse</w:t>
      </w:r>
      <w:r w:rsidRPr="006157C0">
        <w:rPr>
          <w:lang w:val="et-EE"/>
        </w:rPr>
        <w:t xml:space="preserve"> taotleda Euroopa tulirelvapassi, </w:t>
      </w:r>
      <w:r w:rsidR="002C1811" w:rsidRPr="006157C0">
        <w:rPr>
          <w:lang w:val="et-EE"/>
        </w:rPr>
        <w:t>et</w:t>
      </w:r>
      <w:r w:rsidRPr="006157C0">
        <w:rPr>
          <w:lang w:val="et-EE"/>
        </w:rPr>
        <w:t xml:space="preserve"> reisida teistesse </w:t>
      </w:r>
      <w:r w:rsidR="00896BB8" w:rsidRPr="006157C0">
        <w:rPr>
          <w:lang w:val="et-EE"/>
        </w:rPr>
        <w:t>EL-i</w:t>
      </w:r>
      <w:r w:rsidR="002C1811" w:rsidRPr="006157C0">
        <w:rPr>
          <w:lang w:val="et-EE"/>
        </w:rPr>
        <w:t xml:space="preserve"> liikmes</w:t>
      </w:r>
      <w:r w:rsidRPr="006157C0">
        <w:rPr>
          <w:lang w:val="et-EE"/>
        </w:rPr>
        <w:t>riikidesse treeninglaagritesse ja võistlustele.</w:t>
      </w:r>
    </w:p>
    <w:p w14:paraId="505ADC11" w14:textId="77777777" w:rsidR="00FD6020" w:rsidRPr="006157C0" w:rsidRDefault="00FD6020" w:rsidP="00676239">
      <w:pPr>
        <w:rPr>
          <w:lang w:val="et-EE"/>
        </w:rPr>
      </w:pPr>
    </w:p>
    <w:p w14:paraId="4C6A1C0E" w14:textId="1E45C611" w:rsidR="00824A4C" w:rsidRPr="006157C0" w:rsidRDefault="00824A4C" w:rsidP="00676239">
      <w:pPr>
        <w:rPr>
          <w:lang w:val="et-EE"/>
        </w:rPr>
      </w:pPr>
      <w:r w:rsidRPr="006157C0">
        <w:rPr>
          <w:lang w:val="et-EE"/>
        </w:rPr>
        <w:t xml:space="preserve">Sarnane praktika on </w:t>
      </w:r>
      <w:r w:rsidR="00896BB8" w:rsidRPr="006157C0">
        <w:rPr>
          <w:lang w:val="et-EE"/>
        </w:rPr>
        <w:t>näiteks</w:t>
      </w:r>
      <w:r w:rsidRPr="006157C0">
        <w:rPr>
          <w:lang w:val="et-EE"/>
        </w:rPr>
        <w:t xml:space="preserve"> Soomes</w:t>
      </w:r>
      <w:r w:rsidR="003B5ECA" w:rsidRPr="006157C0">
        <w:rPr>
          <w:rStyle w:val="Allmrkuseviide"/>
          <w:lang w:val="et-EE"/>
        </w:rPr>
        <w:footnoteReference w:id="25"/>
      </w:r>
      <w:r w:rsidRPr="006157C0">
        <w:rPr>
          <w:lang w:val="et-EE"/>
        </w:rPr>
        <w:t xml:space="preserve"> ning ei </w:t>
      </w:r>
      <w:r w:rsidR="00A82C9F" w:rsidRPr="006157C0">
        <w:rPr>
          <w:lang w:val="et-EE"/>
        </w:rPr>
        <w:t>ole</w:t>
      </w:r>
      <w:r w:rsidRPr="006157C0">
        <w:rPr>
          <w:lang w:val="et-EE"/>
        </w:rPr>
        <w:t xml:space="preserve"> vastuolus tulirelvadirektiiviga.</w:t>
      </w:r>
    </w:p>
    <w:p w14:paraId="0232C435" w14:textId="77777777" w:rsidR="00FD6020" w:rsidRPr="006157C0" w:rsidRDefault="00FD6020" w:rsidP="00676239">
      <w:pPr>
        <w:rPr>
          <w:lang w:val="et-EE"/>
        </w:rPr>
      </w:pPr>
    </w:p>
    <w:p w14:paraId="75340D2F" w14:textId="0D76C4B6" w:rsidR="00A82C9F" w:rsidRPr="006157C0" w:rsidRDefault="00A82C9F" w:rsidP="00A82C9F">
      <w:pPr>
        <w:rPr>
          <w:lang w:val="et-EE"/>
        </w:rPr>
      </w:pPr>
      <w:r w:rsidRPr="006157C0">
        <w:rPr>
          <w:lang w:val="et-EE"/>
        </w:rPr>
        <w:t xml:space="preserve">Tulirelvadirektiivi kohaselt võivad liikmesriigid lubada omandada (kui see ei toimu ostmise teel) ja vallata tulirelvi alla 18-aastastel isikutel küttimise ja sportlaskmise eesmärgil tingimusel, et neil </w:t>
      </w:r>
      <w:r w:rsidRPr="006157C0">
        <w:rPr>
          <w:lang w:val="et-EE"/>
        </w:rPr>
        <w:lastRenderedPageBreak/>
        <w:t xml:space="preserve">on selleks vanemate luba või nad tegutsevad oma vanemate juhendamisel või kehtivat tulirelva- või jahiluba omava täiskasvanu juhendamisel, või litsentseeritud või muu loa alusel tegutsevas treeninguasutuses ning kui lapsevanem või täiskasvanu, kellel on kehtiv relva- või jahiluba, võtab endale </w:t>
      </w:r>
      <w:r w:rsidR="00896BB8" w:rsidRPr="006157C0">
        <w:rPr>
          <w:lang w:val="et-EE"/>
        </w:rPr>
        <w:t xml:space="preserve">direktiivi </w:t>
      </w:r>
      <w:r w:rsidRPr="006157C0">
        <w:rPr>
          <w:lang w:val="et-EE"/>
        </w:rPr>
        <w:t>artikli 7 kohaselt vastutuse relva nõuetekohase hoidmise eest, ning tõenäoliselt ei ohusta ennast ega teisi, avalikku korda ega avalikku julgeolekut; varasem süüdimõistmine tahtliku vägivaldse kuriteo eest loetakse vastava ohu näitajaks.</w:t>
      </w:r>
      <w:r w:rsidR="000B0DFA" w:rsidRPr="006157C0">
        <w:rPr>
          <w:rStyle w:val="Allmrkuseviide"/>
          <w:lang w:val="et-EE"/>
        </w:rPr>
        <w:footnoteReference w:id="26"/>
      </w:r>
    </w:p>
    <w:p w14:paraId="61AD4897" w14:textId="77777777" w:rsidR="00A82C9F" w:rsidRPr="006157C0" w:rsidRDefault="00A82C9F" w:rsidP="00A82C9F">
      <w:pPr>
        <w:rPr>
          <w:lang w:val="et-EE"/>
        </w:rPr>
      </w:pPr>
    </w:p>
    <w:p w14:paraId="057CF180" w14:textId="57F04C45" w:rsidR="000420CE" w:rsidRPr="006157C0" w:rsidRDefault="00824A4C" w:rsidP="000B0DFA">
      <w:pPr>
        <w:rPr>
          <w:lang w:val="et-EE"/>
        </w:rPr>
      </w:pPr>
      <w:r w:rsidRPr="006157C0">
        <w:rPr>
          <w:lang w:val="et-EE"/>
        </w:rPr>
        <w:t xml:space="preserve">Need muudatused toetavad noorte laskeharidust ja treeninguid ning reguleerivad senisest selgemalt relva kasutamist alaealiste poolt juhendatud tingimustel. Vanusepiirangute </w:t>
      </w:r>
      <w:r w:rsidR="006C7D58" w:rsidRPr="006157C0">
        <w:rPr>
          <w:lang w:val="et-EE"/>
        </w:rPr>
        <w:t xml:space="preserve">ja loaandmise korra </w:t>
      </w:r>
      <w:r w:rsidRPr="006157C0">
        <w:rPr>
          <w:lang w:val="et-EE"/>
        </w:rPr>
        <w:t xml:space="preserve">täpsustamine aitab vältida väärarusaamu ning </w:t>
      </w:r>
      <w:r w:rsidR="006C7D58" w:rsidRPr="006157C0">
        <w:rPr>
          <w:lang w:val="et-EE"/>
        </w:rPr>
        <w:t>tagada, et relva käsitsemine toimub kontrollitud ja ohututes tingimustes</w:t>
      </w:r>
      <w:r w:rsidRPr="006157C0">
        <w:rPr>
          <w:lang w:val="et-EE"/>
        </w:rPr>
        <w:t>.</w:t>
      </w:r>
    </w:p>
    <w:p w14:paraId="6170EC3B" w14:textId="77777777" w:rsidR="000B0DFA" w:rsidRPr="006157C0" w:rsidRDefault="000B0DFA" w:rsidP="000B0DFA">
      <w:pPr>
        <w:rPr>
          <w:lang w:val="et-EE"/>
        </w:rPr>
      </w:pPr>
    </w:p>
    <w:p w14:paraId="2EB293D5" w14:textId="6517E9CB" w:rsidR="006E7FDF" w:rsidRPr="006157C0" w:rsidRDefault="006C7D58" w:rsidP="000B0DFA">
      <w:pPr>
        <w:rPr>
          <w:lang w:val="et-EE"/>
        </w:rPr>
      </w:pPr>
      <w:r w:rsidRPr="006157C0">
        <w:rPr>
          <w:lang w:val="et-EE"/>
        </w:rPr>
        <w:t>Lisaks omab muudatus ka laiemat riigikaitselist väärtust. Laskespordiga tegelevad noored omandavad varakult relvakultuuri, ohutustehnika ja vastutustunde, mis on nii ajateenistusse kui tegevteenistusse astumisel olulised eeldused. Varakult harjutatud tehnilised oskused, relva käsitsemise kindlus ja vaimne distsipliin toetavad reservväelaste järelkasvu ning tugevdavad ühiskonnas riigikaitselist teadlikkust ja valmisolekut. Seeläbi aitab muudatus kaasa riigi kaitsevõime tugevdamisele.</w:t>
      </w:r>
    </w:p>
    <w:p w14:paraId="1AD3BFF3" w14:textId="77777777" w:rsidR="00FD6020" w:rsidRPr="006157C0" w:rsidRDefault="00FD6020" w:rsidP="000B0DFA">
      <w:pPr>
        <w:rPr>
          <w:lang w:val="et-EE"/>
        </w:rPr>
      </w:pPr>
    </w:p>
    <w:p w14:paraId="746202A5" w14:textId="015E1AAC" w:rsidR="006E7FDF" w:rsidRPr="006157C0" w:rsidRDefault="000420CE" w:rsidP="00BA177E">
      <w:pPr>
        <w:rPr>
          <w:lang w:val="et-EE"/>
        </w:rPr>
      </w:pPr>
      <w:r w:rsidRPr="006157C0">
        <w:rPr>
          <w:b/>
          <w:bCs/>
          <w:lang w:val="et-EE"/>
        </w:rPr>
        <w:t>Eelnõu § 1 punktiga</w:t>
      </w:r>
      <w:r w:rsidRPr="006157C0" w:rsidDel="00B547BD">
        <w:rPr>
          <w:b/>
          <w:lang w:val="et-EE"/>
        </w:rPr>
        <w:t xml:space="preserve"> </w:t>
      </w:r>
      <w:r w:rsidR="00B547BD">
        <w:rPr>
          <w:b/>
          <w:lang w:val="et-EE"/>
        </w:rPr>
        <w:t>27</w:t>
      </w:r>
      <w:r w:rsidR="00B547BD" w:rsidRPr="006157C0">
        <w:rPr>
          <w:lang w:val="et-EE"/>
        </w:rPr>
        <w:t xml:space="preserve"> </w:t>
      </w:r>
      <w:r w:rsidR="00BA177E" w:rsidRPr="006157C0">
        <w:rPr>
          <w:lang w:val="et-EE"/>
        </w:rPr>
        <w:t xml:space="preserve">kohaselt muudetakse RelvS-i § 30 lõiget 2. </w:t>
      </w:r>
      <w:r w:rsidR="00DC1D2F">
        <w:rPr>
          <w:lang w:val="et-EE"/>
        </w:rPr>
        <w:t xml:space="preserve">Kehtiva RelvS-i § 30 lõike 2 kohaselt võib </w:t>
      </w:r>
      <w:r w:rsidR="00DC1D2F" w:rsidRPr="00DC1D2F">
        <w:rPr>
          <w:lang w:val="et-EE"/>
        </w:rPr>
        <w:t xml:space="preserve">välismaalane, kes on EL-i või NATO liikmesriigi kodanik ning kellel on Eesti elamisluba või kes elab Eestis elamisõiguse alusel, soetada, omada ja vallata RelvS-i § 29 lõikes </w:t>
      </w:r>
      <w:r w:rsidR="00DC1D2F">
        <w:rPr>
          <w:lang w:val="et-EE"/>
        </w:rPr>
        <w:t>1</w:t>
      </w:r>
      <w:r w:rsidR="00DC1D2F" w:rsidRPr="00DC1D2F">
        <w:rPr>
          <w:lang w:val="et-EE"/>
        </w:rPr>
        <w:t xml:space="preserve"> loetletud relva, kui talle on RelvS-s füüsilisele isikule ettenähtud alustel ja korras antud Eestis relvaluba</w:t>
      </w:r>
      <w:r w:rsidR="00DC1D2F">
        <w:rPr>
          <w:lang w:val="et-EE"/>
        </w:rPr>
        <w:t xml:space="preserve">. </w:t>
      </w:r>
      <w:r w:rsidR="00BA177E" w:rsidRPr="006157C0">
        <w:rPr>
          <w:lang w:val="et-EE"/>
        </w:rPr>
        <w:t xml:space="preserve">Eelnõu järgi </w:t>
      </w:r>
      <w:r w:rsidR="00DC1D2F">
        <w:rPr>
          <w:lang w:val="et-EE"/>
        </w:rPr>
        <w:t xml:space="preserve">täiendatakse sätet selliselt, et </w:t>
      </w:r>
      <w:r w:rsidR="00BA177E" w:rsidRPr="006157C0">
        <w:rPr>
          <w:lang w:val="et-EE"/>
        </w:rPr>
        <w:t xml:space="preserve">välismaalane, kes on </w:t>
      </w:r>
      <w:r w:rsidR="00AE20CD" w:rsidRPr="006157C0">
        <w:rPr>
          <w:lang w:val="et-EE"/>
        </w:rPr>
        <w:t>EL-i</w:t>
      </w:r>
      <w:r w:rsidR="00BA177E" w:rsidRPr="006157C0">
        <w:rPr>
          <w:lang w:val="et-EE"/>
        </w:rPr>
        <w:t xml:space="preserve"> või NATO liikmesriigi kodanik ning kellel on Eesti elamisluba või kes elab Eestis elamisõiguse alusel, </w:t>
      </w:r>
      <w:r w:rsidR="00DC1D2F">
        <w:rPr>
          <w:lang w:val="et-EE"/>
        </w:rPr>
        <w:t xml:space="preserve">võib </w:t>
      </w:r>
      <w:r w:rsidR="00BA177E" w:rsidRPr="006157C0">
        <w:rPr>
          <w:lang w:val="et-EE"/>
        </w:rPr>
        <w:t xml:space="preserve">vallata RelvS-i § 29 lõikes 1  ja </w:t>
      </w:r>
      <w:r w:rsidR="00BA177E" w:rsidRPr="0087626C">
        <w:rPr>
          <w:b/>
          <w:lang w:val="et-EE"/>
        </w:rPr>
        <w:t>1</w:t>
      </w:r>
      <w:r w:rsidR="00BA177E" w:rsidRPr="0087626C">
        <w:rPr>
          <w:b/>
          <w:vertAlign w:val="superscript"/>
          <w:lang w:val="et-EE"/>
        </w:rPr>
        <w:t>1</w:t>
      </w:r>
      <w:r w:rsidR="00BA177E" w:rsidRPr="0087626C">
        <w:rPr>
          <w:b/>
          <w:lang w:val="et-EE"/>
        </w:rPr>
        <w:t xml:space="preserve"> </w:t>
      </w:r>
      <w:r w:rsidR="00BA177E" w:rsidRPr="006157C0">
        <w:rPr>
          <w:lang w:val="et-EE"/>
        </w:rPr>
        <w:t xml:space="preserve">loetletud relva, kui talle on RelvS-s füüsilisele isikule ettenähtud alustel ja korras antud Eestis relvaluba või </w:t>
      </w:r>
      <w:r w:rsidR="00BA177E" w:rsidRPr="0087626C">
        <w:rPr>
          <w:b/>
          <w:lang w:val="et-EE"/>
        </w:rPr>
        <w:t>paralleelrelvaluba</w:t>
      </w:r>
      <w:r w:rsidR="00BA177E" w:rsidRPr="006157C0">
        <w:rPr>
          <w:lang w:val="et-EE"/>
        </w:rPr>
        <w:t>. Muudatus tagab</w:t>
      </w:r>
      <w:r w:rsidRPr="006157C0">
        <w:rPr>
          <w:lang w:val="et-EE"/>
        </w:rPr>
        <w:t xml:space="preserve">, et ka 15–17-aastasel välismaalasel </w:t>
      </w:r>
      <w:r w:rsidR="00BA177E" w:rsidRPr="006157C0">
        <w:rPr>
          <w:lang w:val="et-EE"/>
        </w:rPr>
        <w:t xml:space="preserve">on </w:t>
      </w:r>
      <w:r w:rsidRPr="006157C0">
        <w:rPr>
          <w:lang w:val="et-EE"/>
        </w:rPr>
        <w:t>õigus vallata RelvS-i § 29 uue lõike 1</w:t>
      </w:r>
      <w:r w:rsidRPr="006157C0">
        <w:rPr>
          <w:vertAlign w:val="superscript"/>
          <w:lang w:val="et-EE"/>
        </w:rPr>
        <w:t>1</w:t>
      </w:r>
      <w:r w:rsidRPr="006157C0">
        <w:rPr>
          <w:lang w:val="et-EE"/>
        </w:rPr>
        <w:t xml:space="preserve"> kohaselt sporditulirelva, tingimusel, et tal on selleks lapsevanema </w:t>
      </w:r>
      <w:r w:rsidR="00DC1D2F">
        <w:rPr>
          <w:lang w:val="et-EE"/>
        </w:rPr>
        <w:t xml:space="preserve">kirjalikku taasesitamist võimaldavas vormis </w:t>
      </w:r>
      <w:r w:rsidRPr="006157C0">
        <w:rPr>
          <w:lang w:val="et-EE"/>
        </w:rPr>
        <w:t>nõusolek.</w:t>
      </w:r>
    </w:p>
    <w:p w14:paraId="11FD636D" w14:textId="77777777" w:rsidR="00FD6020" w:rsidRPr="006157C0" w:rsidRDefault="00FD6020" w:rsidP="00BA177E">
      <w:pPr>
        <w:rPr>
          <w:lang w:val="et-EE"/>
        </w:rPr>
      </w:pPr>
    </w:p>
    <w:p w14:paraId="5021059F" w14:textId="39CF60F1" w:rsidR="000420CE" w:rsidRPr="006157C0" w:rsidRDefault="000420CE" w:rsidP="00106E1D">
      <w:pPr>
        <w:rPr>
          <w:lang w:val="et-EE"/>
        </w:rPr>
      </w:pPr>
      <w:r w:rsidRPr="006157C0">
        <w:rPr>
          <w:lang w:val="et-EE"/>
        </w:rPr>
        <w:t>Muudatus on seotud eelnõu § 1 punkti</w:t>
      </w:r>
      <w:r w:rsidR="009F78C1" w:rsidRPr="006157C0">
        <w:rPr>
          <w:lang w:val="et-EE"/>
        </w:rPr>
        <w:t>s</w:t>
      </w:r>
      <w:r w:rsidRPr="006157C0">
        <w:rPr>
          <w:lang w:val="et-EE"/>
        </w:rPr>
        <w:t xml:space="preserve"> </w:t>
      </w:r>
      <w:r w:rsidR="00385214">
        <w:rPr>
          <w:lang w:val="et-EE"/>
        </w:rPr>
        <w:t>26</w:t>
      </w:r>
      <w:r w:rsidR="00385214" w:rsidRPr="006157C0">
        <w:rPr>
          <w:lang w:val="et-EE"/>
        </w:rPr>
        <w:t xml:space="preserve"> </w:t>
      </w:r>
      <w:r w:rsidR="009F78C1" w:rsidRPr="006157C0">
        <w:rPr>
          <w:lang w:val="et-EE"/>
        </w:rPr>
        <w:t>esitatud</w:t>
      </w:r>
      <w:r w:rsidRPr="006157C0">
        <w:rPr>
          <w:lang w:val="et-EE"/>
        </w:rPr>
        <w:t xml:space="preserve"> muudatusega, mis toetab noorte harrastuslaskmiseks soodsate tingimuste loomist.</w:t>
      </w:r>
    </w:p>
    <w:p w14:paraId="1D82CC0E" w14:textId="77777777" w:rsidR="009D4DA4" w:rsidRPr="006157C0" w:rsidRDefault="009D4DA4" w:rsidP="00106E1D">
      <w:pPr>
        <w:rPr>
          <w:rFonts w:eastAsia="Times New Roman" w:cs="Times New Roman"/>
          <w:szCs w:val="24"/>
          <w:lang w:val="et-EE"/>
        </w:rPr>
      </w:pPr>
    </w:p>
    <w:p w14:paraId="4195690F" w14:textId="642B1198" w:rsidR="009D4DA4" w:rsidRPr="006157C0" w:rsidRDefault="009D4DA4" w:rsidP="00106E1D">
      <w:pPr>
        <w:rPr>
          <w:rFonts w:eastAsia="Times New Roman" w:cs="Times New Roman"/>
          <w:szCs w:val="24"/>
          <w:lang w:val="et-EE"/>
        </w:rPr>
      </w:pPr>
      <w:r w:rsidRPr="006157C0">
        <w:rPr>
          <w:rFonts w:eastAsia="Times New Roman" w:cs="Times New Roman"/>
          <w:b/>
          <w:bCs/>
          <w:szCs w:val="24"/>
          <w:lang w:val="et-EE"/>
        </w:rPr>
        <w:t>Eelnõu § 1 punktis</w:t>
      </w:r>
      <w:r w:rsidR="00811C07" w:rsidRPr="006157C0" w:rsidDel="0019783C">
        <w:rPr>
          <w:rFonts w:eastAsia="Times New Roman" w:cs="Times New Roman"/>
          <w:b/>
          <w:szCs w:val="24"/>
          <w:lang w:val="et-EE"/>
        </w:rPr>
        <w:t xml:space="preserve"> </w:t>
      </w:r>
      <w:r w:rsidR="0019783C">
        <w:rPr>
          <w:rFonts w:eastAsia="Times New Roman" w:cs="Times New Roman"/>
          <w:b/>
          <w:szCs w:val="24"/>
          <w:lang w:val="et-EE"/>
        </w:rPr>
        <w:t>28</w:t>
      </w:r>
      <w:r w:rsidR="0019783C" w:rsidRPr="006157C0">
        <w:rPr>
          <w:rFonts w:eastAsia="Times New Roman" w:cs="Times New Roman"/>
          <w:szCs w:val="24"/>
          <w:lang w:val="et-EE"/>
        </w:rPr>
        <w:t xml:space="preserve"> </w:t>
      </w:r>
      <w:r w:rsidR="00811C07" w:rsidRPr="006157C0">
        <w:rPr>
          <w:rFonts w:eastAsia="Times New Roman" w:cs="Times New Roman"/>
          <w:szCs w:val="24"/>
          <w:lang w:val="et-EE"/>
        </w:rPr>
        <w:t xml:space="preserve">täiendatakse RelvS-i § 31 lõikega 8 </w:t>
      </w:r>
      <w:r w:rsidRPr="006157C0">
        <w:rPr>
          <w:rFonts w:eastAsia="Times New Roman" w:cs="Times New Roman"/>
          <w:szCs w:val="24"/>
          <w:lang w:val="et-EE"/>
        </w:rPr>
        <w:t xml:space="preserve">selliselt, et </w:t>
      </w:r>
      <w:r w:rsidRPr="006157C0">
        <w:rPr>
          <w:rFonts w:eastAsia="Times New Roman" w:cs="Times New Roman"/>
          <w:b/>
          <w:bCs/>
          <w:szCs w:val="24"/>
          <w:lang w:val="et-EE"/>
        </w:rPr>
        <w:t>juriidiline isik võib</w:t>
      </w:r>
      <w:r w:rsidRPr="006157C0">
        <w:rPr>
          <w:rFonts w:eastAsia="Times New Roman" w:cs="Times New Roman"/>
          <w:szCs w:val="24"/>
          <w:lang w:val="et-EE"/>
        </w:rPr>
        <w:t xml:space="preserve"> Eestis spordivõistlusel osalemiseks või jahipidamiseks</w:t>
      </w:r>
      <w:r w:rsidR="00811C07" w:rsidRPr="006157C0">
        <w:rPr>
          <w:rFonts w:eastAsia="Times New Roman" w:cs="Times New Roman"/>
          <w:szCs w:val="24"/>
          <w:lang w:val="et-EE"/>
        </w:rPr>
        <w:t xml:space="preserve"> </w:t>
      </w:r>
      <w:r w:rsidR="00811C07" w:rsidRPr="006157C0">
        <w:rPr>
          <w:rFonts w:eastAsia="Times New Roman" w:cs="Times New Roman"/>
          <w:b/>
          <w:szCs w:val="24"/>
          <w:lang w:val="et-EE"/>
        </w:rPr>
        <w:t xml:space="preserve">anda teise isiku kasutusse kuni viieks ööpäevaks </w:t>
      </w:r>
      <w:r w:rsidR="00811C07" w:rsidRPr="006157C0">
        <w:rPr>
          <w:rFonts w:eastAsia="Times New Roman" w:cs="Times New Roman"/>
          <w:szCs w:val="24"/>
          <w:lang w:val="et-EE"/>
        </w:rPr>
        <w:t xml:space="preserve">RelvS-s </w:t>
      </w:r>
      <w:r w:rsidR="00811C07" w:rsidRPr="006157C0">
        <w:rPr>
          <w:rFonts w:eastAsia="Times New Roman" w:cs="Times New Roman"/>
          <w:b/>
          <w:szCs w:val="24"/>
          <w:lang w:val="et-EE"/>
        </w:rPr>
        <w:t xml:space="preserve">kehtestatud korras registreeritud </w:t>
      </w:r>
      <w:r w:rsidR="00811C07" w:rsidRPr="006157C0">
        <w:rPr>
          <w:rFonts w:eastAsia="Times New Roman" w:cs="Times New Roman"/>
          <w:b/>
          <w:bCs/>
          <w:szCs w:val="24"/>
          <w:lang w:val="et-EE"/>
        </w:rPr>
        <w:t>relv</w:t>
      </w:r>
      <w:r w:rsidR="00811C07" w:rsidRPr="006157C0">
        <w:rPr>
          <w:rFonts w:eastAsia="Times New Roman" w:cs="Times New Roman"/>
          <w:szCs w:val="24"/>
          <w:lang w:val="et-EE"/>
        </w:rPr>
        <w:t xml:space="preserve"> </w:t>
      </w:r>
      <w:r w:rsidR="00811C07" w:rsidRPr="006157C0">
        <w:rPr>
          <w:rFonts w:eastAsia="Times New Roman" w:cs="Times New Roman"/>
          <w:b/>
          <w:bCs/>
          <w:szCs w:val="24"/>
          <w:lang w:val="et-EE"/>
        </w:rPr>
        <w:t>ja laskemoon</w:t>
      </w:r>
      <w:r w:rsidR="00811C07" w:rsidRPr="006157C0">
        <w:rPr>
          <w:rFonts w:eastAsia="Times New Roman" w:cs="Times New Roman"/>
          <w:szCs w:val="24"/>
          <w:lang w:val="et-EE"/>
        </w:rPr>
        <w:t xml:space="preserve"> tingimusel, et teisel isikul on seda liiki jahitulirelva või sporditulirelva kohta antud relvaluba. Kontrollimisel peab olema võimalik kohe tõendada relva ning laskemoona kasutusse andmist relvaomaniku poolt. Vajaduse korral koostatakse üleandmise-vastuvõtmise akt, mis sisaldab relva andmeid, relvaomaniku ja relva kasutaja isikuandmeid, relvaloa andmeid, kontaktandmeid ning relva üleandmise ja vastuvõtmise aega.</w:t>
      </w:r>
    </w:p>
    <w:p w14:paraId="52100F36" w14:textId="3F71AF8E" w:rsidR="00157CE3" w:rsidRPr="006157C0" w:rsidRDefault="00157CE3" w:rsidP="00106E1D">
      <w:pPr>
        <w:rPr>
          <w:rFonts w:eastAsia="Times New Roman" w:cs="Times New Roman"/>
          <w:szCs w:val="24"/>
          <w:lang w:val="et-EE"/>
        </w:rPr>
      </w:pPr>
    </w:p>
    <w:p w14:paraId="553FC58F" w14:textId="13C59966" w:rsidR="00F962D2" w:rsidRPr="006157C0" w:rsidRDefault="00F962D2" w:rsidP="00106E1D">
      <w:pPr>
        <w:rPr>
          <w:rFonts w:eastAsia="Times New Roman" w:cs="Times New Roman"/>
          <w:szCs w:val="24"/>
          <w:lang w:val="et-EE"/>
        </w:rPr>
      </w:pPr>
      <w:r w:rsidRPr="006157C0">
        <w:rPr>
          <w:rFonts w:eastAsia="Times New Roman" w:cs="Times New Roman"/>
          <w:szCs w:val="24"/>
          <w:lang w:val="et-EE"/>
        </w:rPr>
        <w:t>Muudatusega võimaldatakse juriidilisel isikul anda oma nimele registreeritud jahitulirelv või sporditulirelv kuni viieks ööpäevaks kasutada teisele isikule, kellel on vastav relvaluba. Selleks peab olema võimalik koheselt tõendada relva üleandmist.</w:t>
      </w:r>
    </w:p>
    <w:p w14:paraId="7787CAA0" w14:textId="77777777" w:rsidR="00684A33" w:rsidRPr="006157C0" w:rsidRDefault="00684A33" w:rsidP="00106E1D">
      <w:pPr>
        <w:rPr>
          <w:rFonts w:eastAsia="Times New Roman" w:cs="Times New Roman"/>
          <w:szCs w:val="24"/>
          <w:lang w:val="et-EE"/>
        </w:rPr>
      </w:pPr>
    </w:p>
    <w:p w14:paraId="0D355D57" w14:textId="4837448D" w:rsidR="00F962D2" w:rsidRPr="006157C0" w:rsidRDefault="00F962D2" w:rsidP="00106E1D">
      <w:pPr>
        <w:rPr>
          <w:rFonts w:eastAsia="Times New Roman" w:cs="Times New Roman"/>
          <w:szCs w:val="24"/>
          <w:lang w:val="et-EE"/>
        </w:rPr>
      </w:pPr>
      <w:r w:rsidRPr="006157C0">
        <w:rPr>
          <w:rFonts w:eastAsia="Times New Roman" w:cs="Times New Roman"/>
          <w:szCs w:val="24"/>
          <w:lang w:val="et-EE"/>
        </w:rPr>
        <w:t xml:space="preserve">Muudatus on vajalik eelkõige </w:t>
      </w:r>
      <w:r w:rsidRPr="006157C0">
        <w:rPr>
          <w:rFonts w:eastAsia="Times New Roman" w:cs="Times New Roman"/>
          <w:b/>
          <w:bCs/>
          <w:szCs w:val="24"/>
          <w:lang w:val="et-EE"/>
        </w:rPr>
        <w:t>jahiturismi toimimiseks</w:t>
      </w:r>
      <w:r w:rsidRPr="006157C0">
        <w:rPr>
          <w:rFonts w:eastAsia="Times New Roman" w:cs="Times New Roman"/>
          <w:szCs w:val="24"/>
          <w:lang w:val="et-EE"/>
        </w:rPr>
        <w:t xml:space="preserve">. Praegu saab juriidiline isik anda relva kasutada ainult oma töötajale, mis ei kata külalisjahil osalevate isikute, </w:t>
      </w:r>
      <w:r w:rsidR="0029175E">
        <w:rPr>
          <w:rFonts w:eastAsia="Times New Roman" w:cs="Times New Roman"/>
          <w:szCs w:val="24"/>
          <w:lang w:val="et-EE"/>
        </w:rPr>
        <w:t>sealhulgas</w:t>
      </w:r>
      <w:r w:rsidRPr="006157C0">
        <w:rPr>
          <w:rFonts w:eastAsia="Times New Roman" w:cs="Times New Roman"/>
          <w:szCs w:val="24"/>
          <w:lang w:val="et-EE"/>
        </w:rPr>
        <w:t xml:space="preserve"> välisriigi jahimeeste või relvata kohalike jahimeeste vajadusi. Sageli ei saa külalisjahimehed oma relva riiki tuua või ei ole neil mõistlik selleks relva soetada. Füüsilisel isikul on ajutine relva kasutusse andmine lubatud, kuid juriidilisel isikul mitte, mille tulemusena tekib põhjendamatu ebavõrdsus.</w:t>
      </w:r>
    </w:p>
    <w:p w14:paraId="3752000C" w14:textId="77777777" w:rsidR="00684A33" w:rsidRPr="006157C0" w:rsidRDefault="00684A33" w:rsidP="00106E1D">
      <w:pPr>
        <w:rPr>
          <w:rFonts w:eastAsia="Times New Roman" w:cs="Times New Roman"/>
          <w:szCs w:val="24"/>
          <w:lang w:val="et-EE"/>
        </w:rPr>
      </w:pPr>
    </w:p>
    <w:p w14:paraId="4B481A1D" w14:textId="5537DE6D" w:rsidR="00157CE3" w:rsidRPr="006157C0" w:rsidRDefault="00F962D2" w:rsidP="00106E1D">
      <w:pPr>
        <w:rPr>
          <w:rFonts w:eastAsia="Times New Roman" w:cs="Times New Roman"/>
          <w:szCs w:val="24"/>
          <w:lang w:val="et-EE"/>
        </w:rPr>
      </w:pPr>
      <w:r w:rsidRPr="006157C0">
        <w:rPr>
          <w:rFonts w:eastAsia="Times New Roman" w:cs="Times New Roman"/>
          <w:szCs w:val="24"/>
          <w:lang w:val="et-EE"/>
        </w:rPr>
        <w:t xml:space="preserve">Muudatus võimaldab juriidilisel isikul relva ajutiselt </w:t>
      </w:r>
      <w:r w:rsidR="00596293" w:rsidRPr="006157C0">
        <w:rPr>
          <w:rFonts w:eastAsia="Times New Roman" w:cs="Times New Roman"/>
          <w:szCs w:val="24"/>
          <w:lang w:val="et-EE"/>
        </w:rPr>
        <w:t>teisele isikule kasutada</w:t>
      </w:r>
      <w:r w:rsidRPr="006157C0">
        <w:rPr>
          <w:rFonts w:eastAsia="Times New Roman" w:cs="Times New Roman"/>
          <w:szCs w:val="24"/>
          <w:lang w:val="et-EE"/>
        </w:rPr>
        <w:t xml:space="preserve"> anda samadel tingimustel nagu füüsilisel isikul ning loob praktilised võimalused külalisjahimeeste vastuvõtuks ja jahiturismi korraldamiseks, parandades seeläbi valdkonna toimimist ja toetades ettevõtlust.</w:t>
      </w:r>
    </w:p>
    <w:p w14:paraId="503C186B" w14:textId="77777777" w:rsidR="00CA5424" w:rsidRPr="006157C0" w:rsidRDefault="00CA5424" w:rsidP="00106E1D">
      <w:pPr>
        <w:rPr>
          <w:rFonts w:eastAsia="Times New Roman" w:cs="Times New Roman"/>
          <w:b/>
          <w:bCs/>
          <w:szCs w:val="24"/>
          <w:lang w:val="et-EE"/>
        </w:rPr>
      </w:pPr>
    </w:p>
    <w:p w14:paraId="7E91E5E1" w14:textId="61F7794C" w:rsidR="00527462" w:rsidRPr="00527462" w:rsidRDefault="0091029C" w:rsidP="00527462">
      <w:pPr>
        <w:rPr>
          <w:lang w:val="et-EE"/>
        </w:rPr>
      </w:pPr>
      <w:bookmarkStart w:id="52" w:name="_Hlk214119270"/>
      <w:r w:rsidRPr="006157C0">
        <w:rPr>
          <w:b/>
          <w:bCs/>
          <w:lang w:val="et-EE"/>
        </w:rPr>
        <w:t>Eelnõu § 1 punktiga</w:t>
      </w:r>
      <w:r w:rsidRPr="006157C0" w:rsidDel="00BE235F">
        <w:rPr>
          <w:b/>
          <w:lang w:val="et-EE"/>
        </w:rPr>
        <w:t xml:space="preserve"> </w:t>
      </w:r>
      <w:r w:rsidR="00BE235F">
        <w:rPr>
          <w:b/>
          <w:lang w:val="et-EE"/>
        </w:rPr>
        <w:t>29</w:t>
      </w:r>
      <w:r w:rsidR="00BE235F" w:rsidRPr="006157C0">
        <w:rPr>
          <w:lang w:val="et-EE"/>
        </w:rPr>
        <w:t xml:space="preserve"> </w:t>
      </w:r>
      <w:r w:rsidR="00513791" w:rsidRPr="006157C0">
        <w:rPr>
          <w:lang w:val="et-EE"/>
        </w:rPr>
        <w:t xml:space="preserve">pikendatakse </w:t>
      </w:r>
      <w:r w:rsidR="00527462" w:rsidRPr="00527462">
        <w:rPr>
          <w:lang w:val="et-EE"/>
        </w:rPr>
        <w:t>relvasoetamisloa kehtivusaega kolme kuu pealt kuuele kuule.</w:t>
      </w:r>
      <w:r w:rsidR="00BE235F" w:rsidRPr="0087626C" w:rsidDel="0019783C">
        <w:rPr>
          <w:rStyle w:val="Kommentaariviide"/>
          <w:lang w:val="et-EE"/>
        </w:rPr>
        <w:t xml:space="preserve"> </w:t>
      </w:r>
      <w:r w:rsidR="00527462" w:rsidRPr="00527462">
        <w:rPr>
          <w:lang w:val="et-EE"/>
        </w:rPr>
        <w:t xml:space="preserve">Praktika on näidanud, et kolme kuu pikkune tähtaeg ei ole mitmel juhul piisav soovitud relva soetamiseks. Relvade ja relvatarvikute tarneajad võivad ületada kolme kuu piirangut, samuti esineb olukordi, kus relvakaupmeeste laoseisud ei võimalda kiiret soetamist. Sellest tulenevalt on </w:t>
      </w:r>
      <w:r w:rsidR="00527462">
        <w:rPr>
          <w:lang w:val="et-EE"/>
        </w:rPr>
        <w:t>relva soetada soovivad isikud</w:t>
      </w:r>
      <w:r w:rsidR="00527462" w:rsidRPr="00527462">
        <w:rPr>
          <w:lang w:val="et-EE"/>
        </w:rPr>
        <w:t xml:space="preserve"> pidanud esitama korduvaid taotlusi, kuigi ne</w:t>
      </w:r>
      <w:r w:rsidR="00527462">
        <w:rPr>
          <w:lang w:val="et-EE"/>
        </w:rPr>
        <w:t>il</w:t>
      </w:r>
      <w:r w:rsidR="00527462" w:rsidRPr="00527462">
        <w:rPr>
          <w:lang w:val="et-EE"/>
        </w:rPr>
        <w:t xml:space="preserve">e loa andmise eeldused ei ole muutunud. See koormab põhjendamatult nii taotlejaid kui ka </w:t>
      </w:r>
      <w:proofErr w:type="spellStart"/>
      <w:r w:rsidR="00527462">
        <w:rPr>
          <w:lang w:val="et-EE"/>
        </w:rPr>
        <w:t>PPA-d</w:t>
      </w:r>
      <w:proofErr w:type="spellEnd"/>
      <w:r w:rsidR="00527462" w:rsidRPr="00527462">
        <w:rPr>
          <w:lang w:val="et-EE"/>
        </w:rPr>
        <w:t>.</w:t>
      </w:r>
    </w:p>
    <w:p w14:paraId="3E2CE6FE" w14:textId="77777777" w:rsidR="00527462" w:rsidRPr="00527462" w:rsidRDefault="00527462" w:rsidP="00527462">
      <w:pPr>
        <w:rPr>
          <w:lang w:val="et-EE"/>
        </w:rPr>
      </w:pPr>
    </w:p>
    <w:p w14:paraId="7A4DE30F" w14:textId="4DEB6175" w:rsidR="00527462" w:rsidRPr="00527462" w:rsidRDefault="00527462" w:rsidP="00527462">
      <w:pPr>
        <w:rPr>
          <w:lang w:val="et-EE"/>
        </w:rPr>
      </w:pPr>
      <w:r w:rsidRPr="00527462">
        <w:rPr>
          <w:lang w:val="et-EE"/>
        </w:rPr>
        <w:t>Kuuekuuline kehtivusaeg</w:t>
      </w:r>
      <w:r>
        <w:rPr>
          <w:lang w:val="et-EE"/>
        </w:rPr>
        <w:t xml:space="preserve"> </w:t>
      </w:r>
      <w:r w:rsidRPr="00527462">
        <w:rPr>
          <w:lang w:val="et-EE"/>
        </w:rPr>
        <w:t xml:space="preserve">võimaldab relvasoetamisloa </w:t>
      </w:r>
      <w:r>
        <w:rPr>
          <w:lang w:val="et-EE"/>
        </w:rPr>
        <w:t>omajal</w:t>
      </w:r>
      <w:r w:rsidRPr="00527462">
        <w:rPr>
          <w:lang w:val="et-EE"/>
        </w:rPr>
        <w:t xml:space="preserve"> soetada relva vastavalt turuolukorrale ja tegelikele tarneaegadele</w:t>
      </w:r>
      <w:r>
        <w:rPr>
          <w:lang w:val="et-EE"/>
        </w:rPr>
        <w:t xml:space="preserve">, </w:t>
      </w:r>
      <w:r w:rsidRPr="00527462">
        <w:rPr>
          <w:lang w:val="et-EE"/>
        </w:rPr>
        <w:t xml:space="preserve">vähendab korduvate taotluste arvu ja tõstab menetluse </w:t>
      </w:r>
      <w:r w:rsidR="001D61A6">
        <w:rPr>
          <w:lang w:val="et-EE"/>
        </w:rPr>
        <w:t>tõhusust</w:t>
      </w:r>
      <w:r>
        <w:rPr>
          <w:lang w:val="et-EE"/>
        </w:rPr>
        <w:t>. Muud</w:t>
      </w:r>
      <w:r w:rsidR="001D61A6">
        <w:rPr>
          <w:lang w:val="et-EE"/>
        </w:rPr>
        <w:t>a</w:t>
      </w:r>
      <w:r>
        <w:rPr>
          <w:lang w:val="et-EE"/>
        </w:rPr>
        <w:t xml:space="preserve">tus </w:t>
      </w:r>
      <w:r w:rsidRPr="00527462">
        <w:rPr>
          <w:lang w:val="et-EE"/>
        </w:rPr>
        <w:t>ei vähenda avaliku ohutuse taset, kuna loa andmise eeldused kontrollitakse põhjalikult loa väljastamisel ning seadus võimaldab luba kehtetuks tunnistada, kui eeldused hiljem ära langevad.</w:t>
      </w:r>
    </w:p>
    <w:p w14:paraId="190CA3EC" w14:textId="77777777" w:rsidR="00527462" w:rsidRPr="00527462" w:rsidRDefault="00527462" w:rsidP="00527462">
      <w:pPr>
        <w:rPr>
          <w:lang w:val="et-EE"/>
        </w:rPr>
      </w:pPr>
    </w:p>
    <w:p w14:paraId="622AC01C" w14:textId="77777777" w:rsidR="0019783C" w:rsidRPr="00527462" w:rsidRDefault="0019783C" w:rsidP="0019783C">
      <w:pPr>
        <w:rPr>
          <w:lang w:val="et-EE"/>
        </w:rPr>
      </w:pPr>
      <w:r w:rsidRPr="00527462">
        <w:rPr>
          <w:lang w:val="et-EE"/>
        </w:rPr>
        <w:t>Muudatus on vajalik, et ühtlustada loa kehtivusaeg relvaturu tegelike tingimustega ning vähendada ebaproportsionaalset halduskoormust.</w:t>
      </w:r>
    </w:p>
    <w:bookmarkEnd w:id="52"/>
    <w:p w14:paraId="146038A7" w14:textId="77777777" w:rsidR="00684A33" w:rsidRPr="006157C0" w:rsidRDefault="00684A33" w:rsidP="00BF0705">
      <w:pPr>
        <w:rPr>
          <w:b/>
          <w:bCs/>
          <w:lang w:val="et-EE"/>
        </w:rPr>
      </w:pPr>
    </w:p>
    <w:p w14:paraId="118A79F2" w14:textId="4618ED23" w:rsidR="00C044BA" w:rsidRPr="006157C0" w:rsidRDefault="00C044BA" w:rsidP="00732107">
      <w:pPr>
        <w:rPr>
          <w:lang w:val="et-EE"/>
        </w:rPr>
      </w:pPr>
      <w:r w:rsidRPr="006157C0">
        <w:rPr>
          <w:b/>
          <w:bCs/>
          <w:lang w:val="et-EE"/>
        </w:rPr>
        <w:t xml:space="preserve">Eelnõu § 1 punktiga </w:t>
      </w:r>
      <w:r w:rsidR="00BE235F">
        <w:rPr>
          <w:b/>
          <w:lang w:val="et-EE"/>
        </w:rPr>
        <w:t>30</w:t>
      </w:r>
      <w:r w:rsidR="00BE235F" w:rsidRPr="006157C0">
        <w:rPr>
          <w:lang w:val="et-EE"/>
        </w:rPr>
        <w:t xml:space="preserve"> </w:t>
      </w:r>
      <w:r w:rsidRPr="006157C0">
        <w:rPr>
          <w:lang w:val="et-EE"/>
        </w:rPr>
        <w:t>asendatakse RelvS-i § 33 lõikes 1 sõna „seits</w:t>
      </w:r>
      <w:r w:rsidR="00F470EB">
        <w:rPr>
          <w:lang w:val="et-EE"/>
        </w:rPr>
        <w:t>m</w:t>
      </w:r>
      <w:r w:rsidRPr="006157C0">
        <w:rPr>
          <w:lang w:val="et-EE"/>
        </w:rPr>
        <w:t>e“ sõnaga „</w:t>
      </w:r>
      <w:r w:rsidR="00B82E99" w:rsidRPr="006157C0">
        <w:rPr>
          <w:lang w:val="et-EE"/>
        </w:rPr>
        <w:t>küm</w:t>
      </w:r>
      <w:r w:rsidR="00B82E99">
        <w:rPr>
          <w:lang w:val="et-EE"/>
        </w:rPr>
        <w:t>n</w:t>
      </w:r>
      <w:r w:rsidR="00B82E99" w:rsidRPr="006157C0">
        <w:rPr>
          <w:lang w:val="et-EE"/>
        </w:rPr>
        <w:t>e</w:t>
      </w:r>
      <w:r w:rsidRPr="006157C0">
        <w:rPr>
          <w:lang w:val="et-EE"/>
        </w:rPr>
        <w:t>“.</w:t>
      </w:r>
    </w:p>
    <w:p w14:paraId="3D8C9FDA" w14:textId="77777777" w:rsidR="00684A33" w:rsidRPr="006157C0" w:rsidRDefault="00684A33" w:rsidP="00732107">
      <w:pPr>
        <w:rPr>
          <w:lang w:val="et-EE"/>
        </w:rPr>
      </w:pPr>
    </w:p>
    <w:p w14:paraId="0664D3BE" w14:textId="1B743146" w:rsidR="00C7513A" w:rsidRPr="006157C0" w:rsidRDefault="00C7513A" w:rsidP="00732107">
      <w:pPr>
        <w:rPr>
          <w:lang w:val="et-EE"/>
        </w:rPr>
      </w:pPr>
      <w:r w:rsidRPr="006157C0">
        <w:rPr>
          <w:lang w:val="et-EE"/>
        </w:rPr>
        <w:t xml:space="preserve">Eelnõuga tehakse muudatus </w:t>
      </w:r>
      <w:r w:rsidR="00DA3A41" w:rsidRPr="006157C0">
        <w:rPr>
          <w:lang w:val="et-EE"/>
        </w:rPr>
        <w:t xml:space="preserve">RelvS-i </w:t>
      </w:r>
      <w:r w:rsidRPr="006157C0">
        <w:rPr>
          <w:lang w:val="et-EE"/>
        </w:rPr>
        <w:t xml:space="preserve">§ 33 lõikes 1, millega pikendatakse tähtaega, mille jooksul peab välisriigist soetatud relva registreerimiseks esitama prefektuurile. Kehtiva </w:t>
      </w:r>
      <w:r w:rsidR="00DA3A41" w:rsidRPr="006157C0">
        <w:rPr>
          <w:lang w:val="et-EE"/>
        </w:rPr>
        <w:t>seitsme</w:t>
      </w:r>
      <w:r w:rsidRPr="006157C0">
        <w:rPr>
          <w:lang w:val="et-EE"/>
        </w:rPr>
        <w:t xml:space="preserve"> tööpäeva asemel </w:t>
      </w:r>
      <w:r w:rsidR="00DA3A41" w:rsidRPr="006157C0">
        <w:rPr>
          <w:lang w:val="et-EE"/>
        </w:rPr>
        <w:t xml:space="preserve">on eelnõu kohaselt see </w:t>
      </w:r>
      <w:r w:rsidRPr="006157C0">
        <w:rPr>
          <w:lang w:val="et-EE"/>
        </w:rPr>
        <w:t xml:space="preserve">tähtaeg </w:t>
      </w:r>
      <w:r w:rsidR="00DA3A41" w:rsidRPr="006157C0">
        <w:rPr>
          <w:lang w:val="et-EE"/>
        </w:rPr>
        <w:t xml:space="preserve">kümme </w:t>
      </w:r>
      <w:r w:rsidRPr="006157C0">
        <w:rPr>
          <w:lang w:val="et-EE"/>
        </w:rPr>
        <w:t>tööpäeva.</w:t>
      </w:r>
    </w:p>
    <w:p w14:paraId="2A1BEB26" w14:textId="77777777" w:rsidR="0089233F" w:rsidRPr="006157C0" w:rsidRDefault="0089233F" w:rsidP="00732107">
      <w:pPr>
        <w:rPr>
          <w:lang w:val="et-EE"/>
        </w:rPr>
      </w:pPr>
    </w:p>
    <w:p w14:paraId="75A7DD06" w14:textId="2CB80170" w:rsidR="00C7513A" w:rsidRPr="006157C0" w:rsidRDefault="00C7513A" w:rsidP="00732107">
      <w:pPr>
        <w:rPr>
          <w:lang w:val="et-EE"/>
        </w:rPr>
      </w:pPr>
      <w:r w:rsidRPr="006157C0">
        <w:rPr>
          <w:lang w:val="et-EE"/>
        </w:rPr>
        <w:t xml:space="preserve">Muudatus </w:t>
      </w:r>
      <w:r w:rsidR="009247F6" w:rsidRPr="006157C0">
        <w:rPr>
          <w:lang w:val="et-EE"/>
        </w:rPr>
        <w:t>on ajendatud</w:t>
      </w:r>
      <w:r w:rsidRPr="006157C0">
        <w:rPr>
          <w:lang w:val="et-EE"/>
        </w:rPr>
        <w:t xml:space="preserve"> praktilisest </w:t>
      </w:r>
      <w:r w:rsidR="00697638" w:rsidRPr="006157C0">
        <w:rPr>
          <w:lang w:val="et-EE"/>
        </w:rPr>
        <w:t>vajadusest</w:t>
      </w:r>
      <w:r w:rsidRPr="006157C0">
        <w:rPr>
          <w:lang w:val="et-EE"/>
        </w:rPr>
        <w:t>, mille järgi ei ole relvaomanikel alati võimalik saada sobivat prefektuuri vastuvõtuaega nii lühikese tähtaja jooksul. Eriti suuremates prefektuurides (nt Tallinnas) võib vaba aega olla keeruline leida mõistliku etteteatamisega, eelkõige siis, kui relvaomaniku töö- või elukorraldus ei võimalda tööpäeviti koheselt vastuvõtule tulla.</w:t>
      </w:r>
    </w:p>
    <w:p w14:paraId="2D2C8B7C" w14:textId="77777777" w:rsidR="00684A33" w:rsidRPr="006157C0" w:rsidRDefault="00684A33" w:rsidP="00732107">
      <w:pPr>
        <w:rPr>
          <w:lang w:val="et-EE"/>
        </w:rPr>
      </w:pPr>
    </w:p>
    <w:p w14:paraId="1126ADA6" w14:textId="5727CE92" w:rsidR="00F962D2" w:rsidRPr="006157C0" w:rsidRDefault="00C7513A" w:rsidP="00732107">
      <w:pPr>
        <w:rPr>
          <w:lang w:val="et-EE"/>
        </w:rPr>
      </w:pPr>
      <w:r w:rsidRPr="006157C0">
        <w:rPr>
          <w:lang w:val="et-EE"/>
        </w:rPr>
        <w:lastRenderedPageBreak/>
        <w:t>Tähtaja pikendamine ei vähenda avalikku turvalisust, sest relv on soetatud seaduslikult, relvakandmise õigus on kontrollitav ning registreerimiskohustus jääb kehtima. Muudatus on proportsionaalne ja eluline, vähendades nii relvaomanike kui prefektuuride halduskoormust, tagades ühtlasi relvade korrektse registreerimise.</w:t>
      </w:r>
    </w:p>
    <w:p w14:paraId="596DF6B6" w14:textId="77777777" w:rsidR="00684A33" w:rsidRPr="006157C0" w:rsidRDefault="00684A33" w:rsidP="00F92A53">
      <w:pPr>
        <w:rPr>
          <w:lang w:val="et-EE"/>
        </w:rPr>
      </w:pPr>
    </w:p>
    <w:p w14:paraId="4CD6F06D" w14:textId="6C286D53" w:rsidR="00752AAF" w:rsidRPr="006157C0" w:rsidRDefault="00732107" w:rsidP="00F92A53">
      <w:pPr>
        <w:rPr>
          <w:lang w:val="et-EE"/>
        </w:rPr>
      </w:pPr>
      <w:r w:rsidRPr="006157C0">
        <w:rPr>
          <w:b/>
          <w:bCs/>
          <w:lang w:val="et-EE"/>
        </w:rPr>
        <w:t>Eelnõu § 1 punktiga</w:t>
      </w:r>
      <w:r w:rsidRPr="006157C0" w:rsidDel="00815EF0">
        <w:rPr>
          <w:b/>
          <w:lang w:val="et-EE"/>
        </w:rPr>
        <w:t xml:space="preserve"> </w:t>
      </w:r>
      <w:r w:rsidR="00815EF0">
        <w:rPr>
          <w:b/>
          <w:bCs/>
          <w:lang w:val="et-EE"/>
        </w:rPr>
        <w:t>31</w:t>
      </w:r>
      <w:r w:rsidR="00815EF0" w:rsidRPr="006157C0">
        <w:rPr>
          <w:lang w:val="et-EE"/>
        </w:rPr>
        <w:t xml:space="preserve"> </w:t>
      </w:r>
      <w:r w:rsidRPr="006157C0">
        <w:rPr>
          <w:lang w:val="et-EE"/>
        </w:rPr>
        <w:t>pikendatakse RelvS-i § 34 lõike 1</w:t>
      </w:r>
      <w:r w:rsidRPr="006157C0">
        <w:rPr>
          <w:vertAlign w:val="superscript"/>
          <w:lang w:val="et-EE"/>
        </w:rPr>
        <w:t>4</w:t>
      </w:r>
      <w:r w:rsidRPr="006157C0">
        <w:rPr>
          <w:lang w:val="et-EE"/>
        </w:rPr>
        <w:t xml:space="preserve"> punktis 2 tähtaega</w:t>
      </w:r>
      <w:r w:rsidR="00752AAF" w:rsidRPr="006157C0">
        <w:rPr>
          <w:lang w:val="et-EE"/>
        </w:rPr>
        <w:t>, mille jooksul peab relvaloa taotleja osalema laskevõistlusel, kui ta taotleb relva, mille puhul kasutatakse piiratud tsiviilkäibega padrunisalve. Kehtiva 12 kuu asemel kehtestatakse 24-kuuline tähtaeg.</w:t>
      </w:r>
    </w:p>
    <w:p w14:paraId="1DC166B6" w14:textId="77777777" w:rsidR="00752AAF" w:rsidRPr="006157C0" w:rsidRDefault="00752AAF" w:rsidP="00F92A53">
      <w:pPr>
        <w:rPr>
          <w:lang w:val="et-EE"/>
        </w:rPr>
      </w:pPr>
    </w:p>
    <w:p w14:paraId="44413376" w14:textId="1DFACCD4" w:rsidR="00F92A53" w:rsidRPr="006157C0" w:rsidRDefault="00F92A53" w:rsidP="00F92A53">
      <w:pPr>
        <w:rPr>
          <w:lang w:val="et-EE"/>
        </w:rPr>
      </w:pPr>
      <w:r w:rsidRPr="006157C0">
        <w:rPr>
          <w:lang w:val="et-EE"/>
        </w:rPr>
        <w:t>Kehtiva RelvS-i § 34 l</w:t>
      </w:r>
      <w:r w:rsidR="006A0C5A" w:rsidRPr="006157C0">
        <w:rPr>
          <w:lang w:val="et-EE"/>
        </w:rPr>
        <w:t>õike</w:t>
      </w:r>
      <w:r w:rsidRPr="006157C0">
        <w:rPr>
          <w:lang w:val="et-EE"/>
        </w:rPr>
        <w:t xml:space="preserve"> 1</w:t>
      </w:r>
      <w:r w:rsidRPr="006157C0">
        <w:rPr>
          <w:vertAlign w:val="superscript"/>
          <w:lang w:val="et-EE"/>
        </w:rPr>
        <w:t>4</w:t>
      </w:r>
      <w:r w:rsidRPr="006157C0">
        <w:rPr>
          <w:lang w:val="et-EE"/>
        </w:rPr>
        <w:t xml:space="preserve"> punkti 2 kohaselt peab relvaloa taotlemiseks tegelemiseks spordialaga, kus on vaja kasutada piiratud käibega padrunisalvega tulirelva, olema eelnenud </w:t>
      </w:r>
      <w:r w:rsidR="006A0C5A" w:rsidRPr="006157C0">
        <w:rPr>
          <w:lang w:val="et-EE"/>
        </w:rPr>
        <w:t>12 </w:t>
      </w:r>
      <w:r w:rsidRPr="006157C0">
        <w:rPr>
          <w:lang w:val="et-EE"/>
        </w:rPr>
        <w:t xml:space="preserve">kuu jooksul olema osalenud laskevõistlusel, mille on korraldanud või kuhu on korraldajana kaasatud laskespordiorganisatsioon. </w:t>
      </w:r>
      <w:r w:rsidR="006A0C5A" w:rsidRPr="006157C0">
        <w:rPr>
          <w:lang w:val="et-EE"/>
        </w:rPr>
        <w:t>Praktikas on sellise tähtaja järgimine sageli keeruline, sest kiirete eluetappide – näiteks kooli lõpetamise, lapse sünni, töökoha vahetuse – ning samuti vigastuste või muude terviseprobleemide tõttu võivad harrastused ajutiselt tahaplaanile jääda. Laskevõistlustel osalemine eeldab ettevalmistust ning võistlused toimuvad kindlatel kuupäevadel, mis tähendab, et taotlejal ei ole alati võimalik oma osalemist paindlikult planeerida.</w:t>
      </w:r>
    </w:p>
    <w:p w14:paraId="1A34E6A4" w14:textId="77777777" w:rsidR="006A0C5A" w:rsidRPr="006157C0" w:rsidRDefault="006A0C5A" w:rsidP="00F92A53">
      <w:pPr>
        <w:rPr>
          <w:lang w:val="et-EE"/>
        </w:rPr>
      </w:pPr>
    </w:p>
    <w:p w14:paraId="31FAC8C6" w14:textId="3505FD7C" w:rsidR="00F92A53" w:rsidRPr="006157C0" w:rsidRDefault="00F92A53" w:rsidP="00F92A53">
      <w:pPr>
        <w:rPr>
          <w:lang w:val="et-EE"/>
        </w:rPr>
      </w:pPr>
      <w:r w:rsidRPr="006157C0">
        <w:rPr>
          <w:lang w:val="et-EE"/>
        </w:rPr>
        <w:t xml:space="preserve">Laskevõistlusel osalemise nõude eesmärk ei ole taotleja karistamine ega </w:t>
      </w:r>
      <w:r w:rsidR="006A0C5A" w:rsidRPr="006157C0">
        <w:rPr>
          <w:lang w:val="et-EE"/>
        </w:rPr>
        <w:t>põhjendamatu halduskoormuse tekitamine</w:t>
      </w:r>
      <w:r w:rsidRPr="006157C0">
        <w:rPr>
          <w:lang w:val="et-EE"/>
        </w:rPr>
        <w:t>, vaid</w:t>
      </w:r>
      <w:r w:rsidR="006A0C5A" w:rsidRPr="006157C0">
        <w:rPr>
          <w:lang w:val="et-EE"/>
        </w:rPr>
        <w:t xml:space="preserve"> </w:t>
      </w:r>
      <w:r w:rsidRPr="006157C0">
        <w:rPr>
          <w:lang w:val="et-EE"/>
        </w:rPr>
        <w:t xml:space="preserve">tema tegeliku relvakäsitsemise oskuse ja piiratud käibega </w:t>
      </w:r>
      <w:r w:rsidR="006A0C5A" w:rsidRPr="006157C0">
        <w:rPr>
          <w:lang w:val="et-EE"/>
        </w:rPr>
        <w:t>padruni</w:t>
      </w:r>
      <w:r w:rsidRPr="006157C0">
        <w:rPr>
          <w:lang w:val="et-EE"/>
        </w:rPr>
        <w:t>salvega tulirelva omamise vajalikkuse tõendamine.</w:t>
      </w:r>
    </w:p>
    <w:p w14:paraId="439C8AD2" w14:textId="77777777" w:rsidR="00F92A53" w:rsidRPr="006157C0" w:rsidRDefault="00F92A53" w:rsidP="00F92A53">
      <w:pPr>
        <w:rPr>
          <w:lang w:val="et-EE"/>
        </w:rPr>
      </w:pPr>
    </w:p>
    <w:p w14:paraId="476CF209" w14:textId="77777777" w:rsidR="00CC156C" w:rsidRPr="006157C0" w:rsidRDefault="00CC156C" w:rsidP="00F92A53">
      <w:pPr>
        <w:rPr>
          <w:lang w:val="et-EE"/>
        </w:rPr>
      </w:pPr>
      <w:r w:rsidRPr="006157C0">
        <w:rPr>
          <w:lang w:val="et-EE"/>
        </w:rPr>
        <w:t>Muudatus on vajalik, sest:</w:t>
      </w:r>
    </w:p>
    <w:p w14:paraId="398E1AC9" w14:textId="12F3EBA6" w:rsidR="00CC156C" w:rsidRPr="006157C0" w:rsidRDefault="00CC156C" w:rsidP="00173DF1">
      <w:pPr>
        <w:pStyle w:val="Loendilik"/>
        <w:numPr>
          <w:ilvl w:val="0"/>
          <w:numId w:val="29"/>
        </w:numPr>
        <w:rPr>
          <w:lang w:val="et-EE"/>
        </w:rPr>
      </w:pPr>
      <w:r w:rsidRPr="006157C0">
        <w:rPr>
          <w:b/>
          <w:bCs/>
          <w:lang w:val="et-EE"/>
        </w:rPr>
        <w:t>12-kuuline tähtaeg on praktikas sageli ebarealistlik</w:t>
      </w:r>
      <w:r w:rsidRPr="006157C0">
        <w:rPr>
          <w:lang w:val="et-EE"/>
        </w:rPr>
        <w:t>, arvestades võistluste arvukust, hooajalisust ja vabatahtlikku korraldust</w:t>
      </w:r>
      <w:r w:rsidR="006A0C5A" w:rsidRPr="006157C0">
        <w:rPr>
          <w:lang w:val="et-EE"/>
        </w:rPr>
        <w:t>;</w:t>
      </w:r>
    </w:p>
    <w:p w14:paraId="1BA670DB" w14:textId="6B7E0EC0" w:rsidR="00CC156C" w:rsidRPr="006157C0" w:rsidRDefault="00CC156C" w:rsidP="00173DF1">
      <w:pPr>
        <w:pStyle w:val="Loendilik"/>
        <w:numPr>
          <w:ilvl w:val="0"/>
          <w:numId w:val="29"/>
        </w:numPr>
        <w:rPr>
          <w:lang w:val="et-EE"/>
        </w:rPr>
      </w:pPr>
      <w:r w:rsidRPr="006157C0">
        <w:rPr>
          <w:b/>
          <w:bCs/>
          <w:lang w:val="et-EE"/>
        </w:rPr>
        <w:t>24-kuuline tähtaeg on proportsionaalne, eluline ja õiglaselt täidetav</w:t>
      </w:r>
      <w:r w:rsidRPr="006157C0">
        <w:rPr>
          <w:lang w:val="et-EE"/>
        </w:rPr>
        <w:t>, välistades, et relvaloa taotlemine sõltub juhuslikult võistluskalendri kättesaadavusest</w:t>
      </w:r>
      <w:r w:rsidR="006A0C5A" w:rsidRPr="006157C0">
        <w:rPr>
          <w:lang w:val="et-EE"/>
        </w:rPr>
        <w:t>;</w:t>
      </w:r>
    </w:p>
    <w:p w14:paraId="5B44413F" w14:textId="1BEFD1B1" w:rsidR="00CC156C" w:rsidRPr="006157C0" w:rsidRDefault="006A0C5A" w:rsidP="00173DF1">
      <w:pPr>
        <w:pStyle w:val="Loendilik"/>
        <w:numPr>
          <w:ilvl w:val="0"/>
          <w:numId w:val="29"/>
        </w:numPr>
        <w:rPr>
          <w:lang w:val="et-EE"/>
        </w:rPr>
      </w:pPr>
      <w:r w:rsidRPr="006157C0">
        <w:rPr>
          <w:lang w:val="et-EE"/>
        </w:rPr>
        <w:t>m</w:t>
      </w:r>
      <w:r w:rsidR="00CC156C" w:rsidRPr="006157C0">
        <w:rPr>
          <w:lang w:val="et-EE"/>
        </w:rPr>
        <w:t xml:space="preserve">uudatus </w:t>
      </w:r>
      <w:r w:rsidR="00CC156C" w:rsidRPr="006157C0">
        <w:rPr>
          <w:b/>
          <w:bCs/>
          <w:lang w:val="et-EE"/>
        </w:rPr>
        <w:t>suurendab ohutust</w:t>
      </w:r>
      <w:r w:rsidR="00CC156C" w:rsidRPr="006157C0">
        <w:rPr>
          <w:lang w:val="et-EE"/>
        </w:rPr>
        <w:t xml:space="preserve">, </w:t>
      </w:r>
      <w:r w:rsidR="001D2E6C" w:rsidRPr="006157C0">
        <w:rPr>
          <w:lang w:val="et-EE"/>
        </w:rPr>
        <w:t>andes taotlejale rohkem aega ettevalmistuseks, ilma et järelevalve või nõude sisuline eesmärk väheneks</w:t>
      </w:r>
      <w:r w:rsidRPr="006157C0">
        <w:rPr>
          <w:lang w:val="et-EE"/>
        </w:rPr>
        <w:t>;</w:t>
      </w:r>
    </w:p>
    <w:p w14:paraId="6487F6DC" w14:textId="14553639" w:rsidR="00CC156C" w:rsidRPr="006157C0" w:rsidRDefault="006A0C5A" w:rsidP="00173DF1">
      <w:pPr>
        <w:pStyle w:val="Loendilik"/>
        <w:numPr>
          <w:ilvl w:val="0"/>
          <w:numId w:val="29"/>
        </w:numPr>
        <w:rPr>
          <w:lang w:val="et-EE"/>
        </w:rPr>
      </w:pPr>
      <w:r w:rsidRPr="006157C0">
        <w:rPr>
          <w:lang w:val="et-EE"/>
        </w:rPr>
        <w:t>t</w:t>
      </w:r>
      <w:r w:rsidR="00CC156C" w:rsidRPr="006157C0">
        <w:rPr>
          <w:lang w:val="et-EE"/>
        </w:rPr>
        <w:t xml:space="preserve">urvalisus ega kontrollitavus </w:t>
      </w:r>
      <w:r w:rsidR="00CC156C" w:rsidRPr="006157C0">
        <w:rPr>
          <w:b/>
          <w:bCs/>
          <w:lang w:val="et-EE"/>
        </w:rPr>
        <w:t>ei vähene</w:t>
      </w:r>
      <w:r w:rsidR="00CC156C" w:rsidRPr="006157C0">
        <w:rPr>
          <w:lang w:val="et-EE"/>
        </w:rPr>
        <w:t xml:space="preserve">, </w:t>
      </w:r>
      <w:r w:rsidR="001D2E6C" w:rsidRPr="006157C0">
        <w:rPr>
          <w:lang w:val="et-EE"/>
        </w:rPr>
        <w:t>kuna laskevõistlusel osalemise kohustus jääb täiel määral kehtima</w:t>
      </w:r>
      <w:r w:rsidR="00CC156C" w:rsidRPr="006157C0">
        <w:rPr>
          <w:lang w:val="et-EE"/>
        </w:rPr>
        <w:t>.</w:t>
      </w:r>
    </w:p>
    <w:p w14:paraId="5CE7799E" w14:textId="77777777" w:rsidR="00CC156C" w:rsidRPr="006157C0" w:rsidRDefault="00CC156C" w:rsidP="00F92A53">
      <w:pPr>
        <w:rPr>
          <w:lang w:val="et-EE"/>
        </w:rPr>
      </w:pPr>
    </w:p>
    <w:p w14:paraId="0C284C11" w14:textId="560DF31A" w:rsidR="00752AAF" w:rsidRPr="006157C0" w:rsidRDefault="001D2E6C" w:rsidP="00F92A53">
      <w:pPr>
        <w:rPr>
          <w:lang w:val="et-EE"/>
        </w:rPr>
      </w:pPr>
      <w:r w:rsidRPr="006157C0">
        <w:rPr>
          <w:lang w:val="et-EE"/>
        </w:rPr>
        <w:t>Tähtaja pikendamine ei muuda nõude sisu, osalemise kohustuslikkust, taotleja taustakontrolli, ohutusnõudeid ega kvalifikatsioonikriteeriume – muudetakse üksnes ajaraami, mille jooksul tegevus peab olema sooritatud. Ohutuse tase jääb seega samaks, kuid nõue muutub realistlikult teostatavaks ja õiglasemaks. Lisaks välistab 24 kuu pikkune tähtaeg juhuslikkuse mõju ja tagab, et regulatsioon täidab oma tegelikku eesmärki.</w:t>
      </w:r>
    </w:p>
    <w:p w14:paraId="0380DE93" w14:textId="77777777" w:rsidR="00B6022B" w:rsidRPr="006157C0" w:rsidRDefault="00B6022B" w:rsidP="00F92A53">
      <w:pPr>
        <w:rPr>
          <w:lang w:val="et-EE"/>
        </w:rPr>
      </w:pPr>
    </w:p>
    <w:p w14:paraId="77973FCF" w14:textId="333899A8" w:rsidR="00C7513A" w:rsidRPr="006157C0" w:rsidRDefault="00C7513A" w:rsidP="00A632AA">
      <w:pPr>
        <w:rPr>
          <w:lang w:val="et-EE"/>
        </w:rPr>
      </w:pPr>
      <w:r w:rsidRPr="006157C0">
        <w:rPr>
          <w:b/>
          <w:bCs/>
          <w:lang w:val="et-EE"/>
        </w:rPr>
        <w:t xml:space="preserve">Eelnõu § 1 punktiga </w:t>
      </w:r>
      <w:r w:rsidR="00815EF0">
        <w:rPr>
          <w:b/>
          <w:bCs/>
          <w:lang w:val="et-EE"/>
        </w:rPr>
        <w:t>32</w:t>
      </w:r>
      <w:r w:rsidR="00815EF0" w:rsidRPr="006157C0">
        <w:rPr>
          <w:lang w:val="et-EE"/>
        </w:rPr>
        <w:t xml:space="preserve"> </w:t>
      </w:r>
      <w:r w:rsidR="00B6022B" w:rsidRPr="006157C0">
        <w:rPr>
          <w:lang w:val="et-EE"/>
        </w:rPr>
        <w:t xml:space="preserve">tunnistatakse kehtetuks </w:t>
      </w:r>
      <w:r w:rsidRPr="006157C0">
        <w:rPr>
          <w:lang w:val="et-EE"/>
        </w:rPr>
        <w:t>Relv</w:t>
      </w:r>
      <w:r w:rsidR="00C26F91" w:rsidRPr="006157C0">
        <w:rPr>
          <w:lang w:val="et-EE"/>
        </w:rPr>
        <w:t>S</w:t>
      </w:r>
      <w:r w:rsidRPr="006157C0">
        <w:rPr>
          <w:lang w:val="et-EE"/>
        </w:rPr>
        <w:t>-i § 34 lõike 1</w:t>
      </w:r>
      <w:r w:rsidRPr="006157C0">
        <w:rPr>
          <w:vertAlign w:val="superscript"/>
          <w:lang w:val="et-EE"/>
        </w:rPr>
        <w:t>5</w:t>
      </w:r>
      <w:r w:rsidRPr="006157C0">
        <w:rPr>
          <w:lang w:val="et-EE"/>
        </w:rPr>
        <w:t xml:space="preserve"> punkt 3</w:t>
      </w:r>
      <w:r w:rsidR="00A632AA" w:rsidRPr="006157C0">
        <w:rPr>
          <w:lang w:val="et-EE"/>
        </w:rPr>
        <w:t xml:space="preserve">, mis seob piiratud käibega padrunisalvede soetamise ja omamise õiguse üksnes kitsalt määratletud </w:t>
      </w:r>
      <w:r w:rsidR="00A632AA" w:rsidRPr="006157C0">
        <w:rPr>
          <w:b/>
          <w:bCs/>
          <w:lang w:val="et-EE"/>
        </w:rPr>
        <w:t>riigikaitses osalevate isikutega</w:t>
      </w:r>
      <w:r w:rsidR="00A632AA" w:rsidRPr="006157C0">
        <w:rPr>
          <w:lang w:val="et-EE"/>
        </w:rPr>
        <w:t>. Praktika ja riigikaitselised vajadused on näidanud, et kehtiv regulatsioon on liiga jäik ja piirab ebamõistlikult motiveeritud ja võimekate relvaomanike panust riigikaitsesse</w:t>
      </w:r>
      <w:r w:rsidR="002F1677" w:rsidRPr="006157C0">
        <w:rPr>
          <w:lang w:val="et-EE"/>
        </w:rPr>
        <w:t>.</w:t>
      </w:r>
    </w:p>
    <w:p w14:paraId="49883EEE" w14:textId="77777777" w:rsidR="00732107" w:rsidRPr="006157C0" w:rsidRDefault="00732107" w:rsidP="00A632AA">
      <w:pPr>
        <w:rPr>
          <w:lang w:val="et-EE"/>
        </w:rPr>
      </w:pPr>
    </w:p>
    <w:p w14:paraId="5EC5B5C9" w14:textId="6F6995F8" w:rsidR="00020C16" w:rsidRPr="006157C0" w:rsidRDefault="00020C16" w:rsidP="002F1677">
      <w:pPr>
        <w:rPr>
          <w:lang w:val="et-EE"/>
        </w:rPr>
      </w:pPr>
      <w:r w:rsidRPr="006157C0">
        <w:rPr>
          <w:lang w:val="et-EE"/>
        </w:rPr>
        <w:lastRenderedPageBreak/>
        <w:t>RelvS-i § 34 lõike 1</w:t>
      </w:r>
      <w:r w:rsidRPr="006157C0">
        <w:rPr>
          <w:vertAlign w:val="superscript"/>
          <w:lang w:val="et-EE"/>
        </w:rPr>
        <w:t>5</w:t>
      </w:r>
      <w:r w:rsidRPr="006157C0">
        <w:rPr>
          <w:lang w:val="et-EE"/>
        </w:rPr>
        <w:t xml:space="preserve"> kohaselt võib </w:t>
      </w:r>
      <w:r w:rsidR="00815EF0">
        <w:rPr>
          <w:lang w:val="et-EE"/>
        </w:rPr>
        <w:t>riigikaitses osalev isik t</w:t>
      </w:r>
      <w:r w:rsidRPr="006157C0">
        <w:rPr>
          <w:lang w:val="et-EE"/>
        </w:rPr>
        <w:t xml:space="preserve">aotleda oma relvaloale kantud ja relvaregistris registreeritud relva andmetele </w:t>
      </w:r>
      <w:r w:rsidRPr="009E336F">
        <w:rPr>
          <w:iCs/>
          <w:lang w:val="et-EE"/>
        </w:rPr>
        <w:t>riigikaitse märgend</w:t>
      </w:r>
      <w:r w:rsidR="009E336F" w:rsidRPr="009E336F">
        <w:rPr>
          <w:iCs/>
          <w:lang w:val="et-EE"/>
        </w:rPr>
        <w:t>it</w:t>
      </w:r>
      <w:r w:rsidR="009E336F">
        <w:rPr>
          <w:iCs/>
          <w:lang w:val="et-EE"/>
        </w:rPr>
        <w:t>, mis annab talle õiguse</w:t>
      </w:r>
      <w:r w:rsidRPr="006157C0">
        <w:rPr>
          <w:lang w:val="et-EE"/>
        </w:rPr>
        <w:t xml:space="preserve"> soetada, omada ja vallata jahipidamise, spordi- või turvalisuse tagamise otstarbel registreeritud relvale piiratud käibega padrunisalve</w:t>
      </w:r>
      <w:r w:rsidRPr="006157C0">
        <w:rPr>
          <w:rStyle w:val="Allmrkuseviide"/>
          <w:szCs w:val="24"/>
          <w:lang w:val="et-EE"/>
        </w:rPr>
        <w:footnoteReference w:id="27"/>
      </w:r>
      <w:r w:rsidRPr="006157C0">
        <w:rPr>
          <w:lang w:val="et-EE"/>
        </w:rPr>
        <w:t xml:space="preserve"> ning osaleda selle relvaga </w:t>
      </w:r>
      <w:proofErr w:type="spellStart"/>
      <w:r w:rsidRPr="006157C0">
        <w:rPr>
          <w:lang w:val="et-EE"/>
        </w:rPr>
        <w:t>riigikaitselises</w:t>
      </w:r>
      <w:proofErr w:type="spellEnd"/>
      <w:r w:rsidRPr="006157C0">
        <w:rPr>
          <w:lang w:val="et-EE"/>
        </w:rPr>
        <w:t xml:space="preserve"> tegevuses </w:t>
      </w:r>
      <w:proofErr w:type="spellStart"/>
      <w:r w:rsidRPr="009E336F">
        <w:rPr>
          <w:iCs/>
          <w:lang w:val="et-EE"/>
        </w:rPr>
        <w:t>KalS</w:t>
      </w:r>
      <w:r w:rsidR="009E336F">
        <w:rPr>
          <w:lang w:val="et-EE"/>
        </w:rPr>
        <w:t>-i</w:t>
      </w:r>
      <w:proofErr w:type="spellEnd"/>
      <w:r w:rsidRPr="006157C0">
        <w:rPr>
          <w:lang w:val="et-EE"/>
        </w:rPr>
        <w:t xml:space="preserve"> § 52 lõikes 1 sätetatud korras.</w:t>
      </w:r>
    </w:p>
    <w:p w14:paraId="61DBBC54" w14:textId="77777777" w:rsidR="00020C16" w:rsidRPr="006157C0" w:rsidRDefault="00020C16" w:rsidP="002F1677">
      <w:pPr>
        <w:rPr>
          <w:lang w:val="et-EE"/>
        </w:rPr>
      </w:pPr>
    </w:p>
    <w:p w14:paraId="45D4DA53" w14:textId="77777777" w:rsidR="00020C16" w:rsidRPr="006157C0" w:rsidRDefault="00020C16" w:rsidP="002F1677">
      <w:pPr>
        <w:rPr>
          <w:lang w:val="et-EE"/>
        </w:rPr>
      </w:pPr>
      <w:r w:rsidRPr="006157C0">
        <w:rPr>
          <w:lang w:val="et-EE"/>
        </w:rPr>
        <w:t>Praegune regulatsioon tekitab aga mitmeid probleeme:</w:t>
      </w:r>
    </w:p>
    <w:p w14:paraId="11C88D01" w14:textId="77777777" w:rsidR="00020C16" w:rsidRPr="006157C0" w:rsidRDefault="00020C16" w:rsidP="00173DF1">
      <w:pPr>
        <w:pStyle w:val="Loendilik"/>
        <w:numPr>
          <w:ilvl w:val="0"/>
          <w:numId w:val="30"/>
        </w:numPr>
        <w:rPr>
          <w:lang w:val="et-EE"/>
        </w:rPr>
      </w:pPr>
      <w:r w:rsidRPr="006157C0">
        <w:rPr>
          <w:b/>
          <w:lang w:val="et-EE"/>
        </w:rPr>
        <w:t>vanusepiirang</w:t>
      </w:r>
      <w:r w:rsidRPr="006157C0">
        <w:rPr>
          <w:lang w:val="et-EE"/>
        </w:rPr>
        <w:t>: sõjaaja ametikohtadele kehtib vanuse ülempiir</w:t>
      </w:r>
      <w:r w:rsidRPr="006157C0">
        <w:rPr>
          <w:rStyle w:val="Allmrkuseviide"/>
          <w:szCs w:val="24"/>
          <w:lang w:val="et-EE"/>
        </w:rPr>
        <w:footnoteReference w:id="28"/>
      </w:r>
      <w:r w:rsidRPr="006157C0">
        <w:rPr>
          <w:lang w:val="et-EE"/>
        </w:rPr>
        <w:t xml:space="preserve">. Kui isik selle täidab, vabastatakse ta ametikohalt, mistõttu kaotab ta õiguse riigikaitse märgendile ning ei saa enam oma isikliku relvaga riigikaitselises tegevuses osaleda. Samuti tuleb tal loobuda piiratud käibega padrunisalvedest. See välistab riigikaitselise panuse andmise ka neil inimestel, kes on jätkuvalt heas füüsilises ja vaimses vormis ning motiveeritud kaasa lööma. </w:t>
      </w:r>
    </w:p>
    <w:p w14:paraId="55D61396" w14:textId="77777777" w:rsidR="00020C16" w:rsidRPr="006157C0" w:rsidRDefault="00020C16" w:rsidP="00173DF1">
      <w:pPr>
        <w:pStyle w:val="Loendilik"/>
        <w:numPr>
          <w:ilvl w:val="0"/>
          <w:numId w:val="30"/>
        </w:numPr>
        <w:rPr>
          <w:lang w:val="et-EE"/>
        </w:rPr>
      </w:pPr>
      <w:r w:rsidRPr="006157C0">
        <w:rPr>
          <w:b/>
          <w:lang w:val="et-EE"/>
        </w:rPr>
        <w:t>paindlikkuse puudumine</w:t>
      </w:r>
      <w:r w:rsidRPr="006157C0">
        <w:rPr>
          <w:lang w:val="et-EE"/>
        </w:rPr>
        <w:t>: mitmed relvaomanikud sooviksid riigikaitsesse panustada, kuid ei saa töö- ja pereelu kõrvalt võtta endale püsivat rolli Kaitseliidus. Neil oleks aga võimalik osaleda vabatahtlikuna või toetajaliikmena, kuid kehtiv regulatsioon ei võimalda neil isikliku relvaga sellistes tegevustes osalemist.</w:t>
      </w:r>
    </w:p>
    <w:p w14:paraId="10BA527D" w14:textId="77777777" w:rsidR="00020C16" w:rsidRPr="006157C0" w:rsidRDefault="00020C16" w:rsidP="0064469F">
      <w:pPr>
        <w:rPr>
          <w:lang w:val="et-EE"/>
        </w:rPr>
      </w:pPr>
    </w:p>
    <w:p w14:paraId="56FB3597" w14:textId="77777777" w:rsidR="00020C16" w:rsidRPr="006157C0" w:rsidRDefault="00020C16" w:rsidP="0064469F">
      <w:pPr>
        <w:rPr>
          <w:lang w:val="et-EE"/>
        </w:rPr>
      </w:pPr>
      <w:r w:rsidRPr="006157C0">
        <w:rPr>
          <w:lang w:val="et-EE"/>
        </w:rPr>
        <w:t xml:space="preserve">Kokkuvõttes </w:t>
      </w:r>
      <w:r w:rsidRPr="006157C0">
        <w:rPr>
          <w:b/>
          <w:bCs/>
          <w:lang w:val="et-EE"/>
        </w:rPr>
        <w:t>piirab kehtiv lahendus nii kogenud ja motiveeritud inimeste panustamist kui ka nende relvaomanike kaasamist, kes võiksid riigikaitses osaleda paindlikumal viisil</w:t>
      </w:r>
      <w:r w:rsidRPr="006157C0">
        <w:rPr>
          <w:lang w:val="et-EE"/>
        </w:rPr>
        <w:t>.</w:t>
      </w:r>
    </w:p>
    <w:p w14:paraId="7491A998" w14:textId="77777777" w:rsidR="0064469F" w:rsidRPr="006157C0" w:rsidRDefault="0064469F" w:rsidP="0064469F">
      <w:pPr>
        <w:rPr>
          <w:lang w:val="et-EE"/>
        </w:rPr>
      </w:pPr>
    </w:p>
    <w:p w14:paraId="06569AEB" w14:textId="77777777" w:rsidR="00020C16" w:rsidRPr="006157C0" w:rsidRDefault="00020C16" w:rsidP="0064469F">
      <w:pPr>
        <w:rPr>
          <w:lang w:val="et-EE"/>
        </w:rPr>
      </w:pPr>
      <w:r w:rsidRPr="006157C0">
        <w:rPr>
          <w:lang w:val="et-EE"/>
        </w:rPr>
        <w:t>Oskus käsitseda tulirelvi suurendab usku riigi kaitsmise võimalikkusesse ning tugevdab seeläbi kaitsetahet. Inimene tunneb end turvalisemalt ja enesekindlamalt, kui tal on teadmised ja oskused, kuidas reaalses kriisiolukorras tegutseda. See psühholoogiline kindlus aitab säilitada rahu ja suurendab valmidust ennast ja laiemalt ka oma kodumaad kaitsta. Kaitsetahe ei ole ainult emotsionaalne hoiak (patriotism), vaid ka teadmine, mida ma reaalselt teha saan, kui olukord nõuab. Relva käsitsemise oskus teeb kaitsmise konkreetseks ja praktiliseks tegevuseks, mitte abstraktseks mõtteks.</w:t>
      </w:r>
    </w:p>
    <w:p w14:paraId="4381E730" w14:textId="77777777" w:rsidR="00020C16" w:rsidRPr="006157C0" w:rsidRDefault="00020C16" w:rsidP="0064469F">
      <w:pPr>
        <w:rPr>
          <w:lang w:val="et-EE"/>
        </w:rPr>
      </w:pPr>
    </w:p>
    <w:p w14:paraId="698EF0A8" w14:textId="77777777" w:rsidR="00020C16" w:rsidRPr="006157C0" w:rsidRDefault="00020C16" w:rsidP="0064469F">
      <w:pPr>
        <w:rPr>
          <w:lang w:val="et-EE"/>
        </w:rPr>
      </w:pPr>
      <w:r w:rsidRPr="006157C0">
        <w:rPr>
          <w:lang w:val="et-EE"/>
        </w:rPr>
        <w:t xml:space="preserve">Kui suur osa ühiskonnast omab relvaoskusi (nt laskespordi, jahipidamise, ajateenistuse või koolituste läbimise kaudu), tekib tugevam </w:t>
      </w:r>
      <w:proofErr w:type="spellStart"/>
      <w:r w:rsidRPr="006157C0">
        <w:rPr>
          <w:lang w:val="et-EE"/>
        </w:rPr>
        <w:t>ühisvastutuse</w:t>
      </w:r>
      <w:proofErr w:type="spellEnd"/>
      <w:r w:rsidRPr="006157C0">
        <w:rPr>
          <w:lang w:val="et-EE"/>
        </w:rPr>
        <w:t xml:space="preserve"> tunne. Inimesed ei looda ainult professionaalsele armeele, vaid tunnetavad, et neil on samuti roll riigikaitses.</w:t>
      </w:r>
    </w:p>
    <w:p w14:paraId="2BB33D2A" w14:textId="77777777" w:rsidR="00020C16" w:rsidRPr="006157C0" w:rsidRDefault="00020C16" w:rsidP="0064469F">
      <w:pPr>
        <w:rPr>
          <w:lang w:val="et-EE"/>
        </w:rPr>
      </w:pPr>
    </w:p>
    <w:p w14:paraId="7E8848CC" w14:textId="77777777" w:rsidR="0064469F" w:rsidRPr="006157C0" w:rsidRDefault="0064469F" w:rsidP="0064469F">
      <w:pPr>
        <w:rPr>
          <w:b/>
          <w:bCs/>
          <w:lang w:val="et-EE"/>
        </w:rPr>
      </w:pPr>
      <w:r w:rsidRPr="006157C0">
        <w:rPr>
          <w:b/>
          <w:bCs/>
          <w:lang w:val="et-EE"/>
        </w:rPr>
        <w:t>Muudatus tugevdab Eesti riigikaitset, suurendades inimeste ringi, kes saavad sisuliselt ja ohutult panustada relvakandmise ja laskekoolituse kaudu.</w:t>
      </w:r>
    </w:p>
    <w:p w14:paraId="20EA999F" w14:textId="77777777" w:rsidR="0064469F" w:rsidRPr="006157C0" w:rsidRDefault="0064469F" w:rsidP="0064469F">
      <w:pPr>
        <w:rPr>
          <w:lang w:val="et-EE"/>
        </w:rPr>
      </w:pPr>
    </w:p>
    <w:p w14:paraId="163E4FD3" w14:textId="6CF57DDE" w:rsidR="00020C16" w:rsidRPr="006157C0" w:rsidRDefault="00020C16" w:rsidP="0064469F">
      <w:pPr>
        <w:rPr>
          <w:lang w:val="et-EE"/>
        </w:rPr>
      </w:pPr>
      <w:r w:rsidRPr="006157C0">
        <w:rPr>
          <w:lang w:val="et-EE"/>
        </w:rPr>
        <w:t>Oskused ja teadmised tekitavad tihti suurema huvi valdkonna vastu. Inimesed, kes on läbinud relvaõppe või saanud laskekogemuse, võivad rohkem huvituda ka muudest riigikaitsevaldkondadest – näiteks liituda Kaitseliiduga, osaleda õppustel jne.</w:t>
      </w:r>
    </w:p>
    <w:p w14:paraId="6F8903C7" w14:textId="77777777" w:rsidR="00020C16" w:rsidRPr="006157C0" w:rsidRDefault="00020C16" w:rsidP="0064469F">
      <w:pPr>
        <w:rPr>
          <w:lang w:val="et-EE"/>
        </w:rPr>
      </w:pPr>
    </w:p>
    <w:p w14:paraId="6573736A" w14:textId="4CA84C6F" w:rsidR="0064469F" w:rsidRPr="006157C0" w:rsidRDefault="00020C16" w:rsidP="0064469F">
      <w:pPr>
        <w:rPr>
          <w:lang w:val="et-EE"/>
        </w:rPr>
      </w:pPr>
      <w:r w:rsidRPr="006157C0">
        <w:rPr>
          <w:lang w:val="et-EE"/>
        </w:rPr>
        <w:t xml:space="preserve">Kuigi </w:t>
      </w:r>
      <w:r w:rsidRPr="006157C0">
        <w:rPr>
          <w:b/>
          <w:lang w:val="et-EE"/>
        </w:rPr>
        <w:t>Šveits</w:t>
      </w:r>
      <w:r w:rsidRPr="006157C0">
        <w:rPr>
          <w:lang w:val="et-EE"/>
        </w:rPr>
        <w:t xml:space="preserve"> on neutraalne riik, millel on rahumeelne maine, on see siiski üks relvastatumaid riike maailmas, selgub Genfis asuva organisatsiooni Small </w:t>
      </w:r>
      <w:proofErr w:type="spellStart"/>
      <w:r w:rsidRPr="006157C0">
        <w:rPr>
          <w:lang w:val="et-EE"/>
        </w:rPr>
        <w:t>Arms</w:t>
      </w:r>
      <w:proofErr w:type="spellEnd"/>
      <w:r w:rsidRPr="006157C0">
        <w:rPr>
          <w:lang w:val="et-EE"/>
        </w:rPr>
        <w:t xml:space="preserve"> </w:t>
      </w:r>
      <w:proofErr w:type="spellStart"/>
      <w:r w:rsidRPr="006157C0">
        <w:rPr>
          <w:lang w:val="et-EE"/>
        </w:rPr>
        <w:t>Survey</w:t>
      </w:r>
      <w:proofErr w:type="spellEnd"/>
      <w:r w:rsidRPr="006157C0">
        <w:rPr>
          <w:lang w:val="et-EE"/>
        </w:rPr>
        <w:t xml:space="preserve"> andmetest, mis on selles valdkonnas tunnustatud analüüside allikas. Organisatsiooni 2018. aasta hinnangu</w:t>
      </w:r>
      <w:r w:rsidRPr="006157C0">
        <w:rPr>
          <w:rStyle w:val="Allmrkuseviide"/>
          <w:szCs w:val="24"/>
          <w:lang w:val="et-EE"/>
        </w:rPr>
        <w:footnoteReference w:id="29"/>
      </w:r>
      <w:r w:rsidRPr="006157C0">
        <w:rPr>
          <w:lang w:val="et-EE"/>
        </w:rPr>
        <w:t xml:space="preserve"> kohaselt on Šveitsis ringluses üle 2,3 miljoni tulirelva, mille hulka ei kuulu 360 000 relva, mida hoiavad õiguskaitseasutused. Eraisikute omanduses olevate relvade arv ulatub Šveitsis ligi 28 relvani 100 elaniku kohta, mis asetab riigi Lääne-Euroopas neljandale kohale (pärast </w:t>
      </w:r>
      <w:r w:rsidRPr="006157C0">
        <w:rPr>
          <w:b/>
          <w:lang w:val="et-EE"/>
        </w:rPr>
        <w:t>Soomet</w:t>
      </w:r>
      <w:r w:rsidRPr="006157C0">
        <w:rPr>
          <w:lang w:val="et-EE"/>
        </w:rPr>
        <w:t xml:space="preserve">, </w:t>
      </w:r>
      <w:r w:rsidRPr="006157C0">
        <w:rPr>
          <w:b/>
          <w:lang w:val="et-EE"/>
        </w:rPr>
        <w:t>Austriat</w:t>
      </w:r>
      <w:r w:rsidRPr="006157C0">
        <w:rPr>
          <w:lang w:val="et-EE"/>
        </w:rPr>
        <w:t xml:space="preserve"> ja </w:t>
      </w:r>
      <w:r w:rsidRPr="006157C0">
        <w:rPr>
          <w:b/>
          <w:lang w:val="et-EE"/>
        </w:rPr>
        <w:t>Norrat</w:t>
      </w:r>
      <w:r w:rsidRPr="006157C0">
        <w:rPr>
          <w:lang w:val="et-EE"/>
        </w:rPr>
        <w:t xml:space="preserve">) ning maailmas 14. kohale. Maailma absoluutne rekord kuulub aga </w:t>
      </w:r>
      <w:r w:rsidRPr="006157C0">
        <w:rPr>
          <w:b/>
          <w:lang w:val="et-EE"/>
        </w:rPr>
        <w:t>Ameerika Ühendriikidele</w:t>
      </w:r>
      <w:r w:rsidRPr="006157C0">
        <w:rPr>
          <w:lang w:val="et-EE"/>
        </w:rPr>
        <w:t>, kus on üle 120 relva 100 elaniku kohta. Eestis on eraisikute omanduses olevate relvade arv 4,96 relva 100 elaniku kohta</w:t>
      </w:r>
      <w:r w:rsidRPr="006157C0">
        <w:rPr>
          <w:rStyle w:val="Allmrkuseviide"/>
          <w:szCs w:val="24"/>
          <w:lang w:val="et-EE"/>
        </w:rPr>
        <w:footnoteReference w:id="30"/>
      </w:r>
      <w:r w:rsidRPr="006157C0">
        <w:rPr>
          <w:lang w:val="et-EE"/>
        </w:rPr>
        <w:t>.</w:t>
      </w:r>
    </w:p>
    <w:p w14:paraId="1AB179AC" w14:textId="77777777" w:rsidR="00020C16" w:rsidRPr="006157C0" w:rsidRDefault="00020C16" w:rsidP="005B5434">
      <w:pPr>
        <w:keepNext/>
        <w:spacing w:line="240" w:lineRule="auto"/>
        <w:rPr>
          <w:rFonts w:cs="Times New Roman"/>
          <w:szCs w:val="24"/>
          <w:lang w:val="et-EE"/>
        </w:rPr>
      </w:pPr>
      <w:r w:rsidRPr="006157C0">
        <w:rPr>
          <w:rFonts w:cs="Times New Roman"/>
          <w:b/>
          <w:szCs w:val="24"/>
          <w:lang w:val="et-EE"/>
        </w:rPr>
        <w:lastRenderedPageBreak/>
        <w:t>Tabel 1.</w:t>
      </w:r>
      <w:r w:rsidRPr="006157C0">
        <w:rPr>
          <w:rFonts w:cs="Times New Roman"/>
          <w:szCs w:val="24"/>
          <w:lang w:val="et-EE"/>
        </w:rPr>
        <w:t xml:space="preserve"> Relvade arv EL-is 100 elaniku kohta</w:t>
      </w:r>
    </w:p>
    <w:p w14:paraId="259580DF" w14:textId="77777777" w:rsidR="00020C16" w:rsidRPr="006157C0" w:rsidRDefault="00020C16" w:rsidP="005B5434">
      <w:pPr>
        <w:keepNext/>
        <w:spacing w:line="240" w:lineRule="auto"/>
        <w:rPr>
          <w:rFonts w:cs="Times New Roman"/>
          <w:szCs w:val="24"/>
          <w:lang w:val="et-EE"/>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09"/>
        <w:gridCol w:w="3216"/>
      </w:tblGrid>
      <w:tr w:rsidR="00020C16" w:rsidRPr="00627E7E" w14:paraId="61C976DD" w14:textId="77777777" w:rsidTr="00A50755">
        <w:trPr>
          <w:tblHeader/>
          <w:tblCellSpacing w:w="15" w:type="dxa"/>
        </w:trPr>
        <w:tc>
          <w:tcPr>
            <w:tcW w:w="0" w:type="auto"/>
            <w:vAlign w:val="center"/>
            <w:hideMark/>
          </w:tcPr>
          <w:p w14:paraId="737DA621" w14:textId="77777777" w:rsidR="00020C16" w:rsidRPr="006157C0" w:rsidRDefault="00020C16" w:rsidP="005B5434">
            <w:pPr>
              <w:keepNext/>
              <w:spacing w:line="240" w:lineRule="auto"/>
              <w:rPr>
                <w:rFonts w:cs="Times New Roman"/>
                <w:b/>
                <w:szCs w:val="24"/>
                <w:lang w:val="et-EE"/>
              </w:rPr>
            </w:pPr>
            <w:r w:rsidRPr="006157C0">
              <w:rPr>
                <w:rFonts w:cs="Times New Roman"/>
                <w:b/>
                <w:szCs w:val="24"/>
                <w:lang w:val="et-EE"/>
              </w:rPr>
              <w:t>Riik</w:t>
            </w:r>
          </w:p>
        </w:tc>
        <w:tc>
          <w:tcPr>
            <w:tcW w:w="0" w:type="auto"/>
            <w:vAlign w:val="center"/>
            <w:hideMark/>
          </w:tcPr>
          <w:p w14:paraId="365B25E4" w14:textId="77777777" w:rsidR="00020C16" w:rsidRPr="006157C0" w:rsidRDefault="00020C16" w:rsidP="005B5434">
            <w:pPr>
              <w:keepNext/>
              <w:spacing w:line="240" w:lineRule="auto"/>
              <w:rPr>
                <w:rFonts w:cs="Times New Roman"/>
                <w:b/>
                <w:szCs w:val="24"/>
                <w:lang w:val="et-EE"/>
              </w:rPr>
            </w:pPr>
            <w:r w:rsidRPr="006157C0">
              <w:rPr>
                <w:rFonts w:cs="Times New Roman"/>
                <w:b/>
                <w:szCs w:val="24"/>
                <w:lang w:val="et-EE"/>
              </w:rPr>
              <w:t>Relvade arv 100 elaniku kohta</w:t>
            </w:r>
          </w:p>
        </w:tc>
      </w:tr>
      <w:tr w:rsidR="00020C16" w:rsidRPr="00627E7E" w14:paraId="57C0232F" w14:textId="77777777" w:rsidTr="00A50755">
        <w:trPr>
          <w:tblCellSpacing w:w="15" w:type="dxa"/>
        </w:trPr>
        <w:tc>
          <w:tcPr>
            <w:tcW w:w="0" w:type="auto"/>
            <w:vAlign w:val="center"/>
            <w:hideMark/>
          </w:tcPr>
          <w:p w14:paraId="08E1F0BA"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Soome</w:t>
            </w:r>
          </w:p>
        </w:tc>
        <w:tc>
          <w:tcPr>
            <w:tcW w:w="0" w:type="auto"/>
            <w:vAlign w:val="center"/>
            <w:hideMark/>
          </w:tcPr>
          <w:p w14:paraId="5EDCCD62"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32,4</w:t>
            </w:r>
          </w:p>
        </w:tc>
      </w:tr>
      <w:tr w:rsidR="00020C16" w:rsidRPr="00627E7E" w14:paraId="7F3D786A" w14:textId="77777777" w:rsidTr="00A50755">
        <w:trPr>
          <w:tblCellSpacing w:w="15" w:type="dxa"/>
        </w:trPr>
        <w:tc>
          <w:tcPr>
            <w:tcW w:w="0" w:type="auto"/>
            <w:vAlign w:val="center"/>
            <w:hideMark/>
          </w:tcPr>
          <w:p w14:paraId="0112A236"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Austria</w:t>
            </w:r>
          </w:p>
        </w:tc>
        <w:tc>
          <w:tcPr>
            <w:tcW w:w="0" w:type="auto"/>
            <w:vAlign w:val="center"/>
            <w:hideMark/>
          </w:tcPr>
          <w:p w14:paraId="42E5A6D1"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30,0</w:t>
            </w:r>
          </w:p>
        </w:tc>
      </w:tr>
      <w:tr w:rsidR="00020C16" w:rsidRPr="00627E7E" w14:paraId="12C84200" w14:textId="77777777" w:rsidTr="00A50755">
        <w:trPr>
          <w:tblCellSpacing w:w="15" w:type="dxa"/>
        </w:trPr>
        <w:tc>
          <w:tcPr>
            <w:tcW w:w="0" w:type="auto"/>
            <w:vAlign w:val="center"/>
            <w:hideMark/>
          </w:tcPr>
          <w:p w14:paraId="744173AA"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Küpros</w:t>
            </w:r>
          </w:p>
        </w:tc>
        <w:tc>
          <w:tcPr>
            <w:tcW w:w="0" w:type="auto"/>
            <w:vAlign w:val="center"/>
            <w:hideMark/>
          </w:tcPr>
          <w:p w14:paraId="0DFF3606"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29,1</w:t>
            </w:r>
          </w:p>
        </w:tc>
      </w:tr>
      <w:tr w:rsidR="00020C16" w:rsidRPr="00627E7E" w14:paraId="262CCDDD" w14:textId="77777777" w:rsidTr="00A50755">
        <w:trPr>
          <w:tblCellSpacing w:w="15" w:type="dxa"/>
        </w:trPr>
        <w:tc>
          <w:tcPr>
            <w:tcW w:w="0" w:type="auto"/>
            <w:vAlign w:val="center"/>
            <w:hideMark/>
          </w:tcPr>
          <w:p w14:paraId="2798A7DC"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Malta</w:t>
            </w:r>
          </w:p>
        </w:tc>
        <w:tc>
          <w:tcPr>
            <w:tcW w:w="0" w:type="auto"/>
            <w:vAlign w:val="center"/>
            <w:hideMark/>
          </w:tcPr>
          <w:p w14:paraId="266C5CB2"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28,3</w:t>
            </w:r>
          </w:p>
        </w:tc>
      </w:tr>
      <w:tr w:rsidR="00020C16" w:rsidRPr="00627E7E" w14:paraId="52108CF7" w14:textId="77777777" w:rsidTr="00A50755">
        <w:trPr>
          <w:tblCellSpacing w:w="15" w:type="dxa"/>
        </w:trPr>
        <w:tc>
          <w:tcPr>
            <w:tcW w:w="0" w:type="auto"/>
            <w:vAlign w:val="center"/>
            <w:hideMark/>
          </w:tcPr>
          <w:p w14:paraId="1FE26FC7"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Rootsi</w:t>
            </w:r>
          </w:p>
        </w:tc>
        <w:tc>
          <w:tcPr>
            <w:tcW w:w="0" w:type="auto"/>
            <w:vAlign w:val="center"/>
            <w:hideMark/>
          </w:tcPr>
          <w:p w14:paraId="4CE6ECA0"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23,1</w:t>
            </w:r>
          </w:p>
        </w:tc>
      </w:tr>
      <w:tr w:rsidR="00020C16" w:rsidRPr="00627E7E" w14:paraId="19A17B51" w14:textId="77777777" w:rsidTr="00A50755">
        <w:trPr>
          <w:tblCellSpacing w:w="15" w:type="dxa"/>
        </w:trPr>
        <w:tc>
          <w:tcPr>
            <w:tcW w:w="0" w:type="auto"/>
            <w:vAlign w:val="center"/>
            <w:hideMark/>
          </w:tcPr>
          <w:p w14:paraId="5FFCCD93"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Portugal</w:t>
            </w:r>
          </w:p>
        </w:tc>
        <w:tc>
          <w:tcPr>
            <w:tcW w:w="0" w:type="auto"/>
            <w:vAlign w:val="center"/>
            <w:hideMark/>
          </w:tcPr>
          <w:p w14:paraId="0067652F"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21,3</w:t>
            </w:r>
          </w:p>
        </w:tc>
      </w:tr>
      <w:tr w:rsidR="00020C16" w:rsidRPr="00627E7E" w14:paraId="0AA5F06A" w14:textId="77777777" w:rsidTr="00A50755">
        <w:trPr>
          <w:tblCellSpacing w:w="15" w:type="dxa"/>
        </w:trPr>
        <w:tc>
          <w:tcPr>
            <w:tcW w:w="0" w:type="auto"/>
            <w:vAlign w:val="center"/>
            <w:hideMark/>
          </w:tcPr>
          <w:p w14:paraId="63049197"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Prantsusmaa</w:t>
            </w:r>
          </w:p>
        </w:tc>
        <w:tc>
          <w:tcPr>
            <w:tcW w:w="0" w:type="auto"/>
            <w:vAlign w:val="center"/>
            <w:hideMark/>
          </w:tcPr>
          <w:p w14:paraId="41523AC8"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19,6</w:t>
            </w:r>
          </w:p>
        </w:tc>
      </w:tr>
      <w:tr w:rsidR="00020C16" w:rsidRPr="00627E7E" w14:paraId="7B00BA51" w14:textId="77777777" w:rsidTr="00A50755">
        <w:trPr>
          <w:tblCellSpacing w:w="15" w:type="dxa"/>
        </w:trPr>
        <w:tc>
          <w:tcPr>
            <w:tcW w:w="0" w:type="auto"/>
            <w:vAlign w:val="center"/>
            <w:hideMark/>
          </w:tcPr>
          <w:p w14:paraId="1B04B940"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Saksamaa</w:t>
            </w:r>
          </w:p>
        </w:tc>
        <w:tc>
          <w:tcPr>
            <w:tcW w:w="0" w:type="auto"/>
            <w:vAlign w:val="center"/>
            <w:hideMark/>
          </w:tcPr>
          <w:p w14:paraId="1F437C35"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19,6</w:t>
            </w:r>
          </w:p>
        </w:tc>
      </w:tr>
      <w:tr w:rsidR="00020C16" w:rsidRPr="00627E7E" w14:paraId="5B91A0F2" w14:textId="77777777" w:rsidTr="00A50755">
        <w:trPr>
          <w:tblCellSpacing w:w="15" w:type="dxa"/>
        </w:trPr>
        <w:tc>
          <w:tcPr>
            <w:tcW w:w="0" w:type="auto"/>
            <w:vAlign w:val="center"/>
            <w:hideMark/>
          </w:tcPr>
          <w:p w14:paraId="65F8B70D"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Luksemburg</w:t>
            </w:r>
          </w:p>
        </w:tc>
        <w:tc>
          <w:tcPr>
            <w:tcW w:w="0" w:type="auto"/>
            <w:vAlign w:val="center"/>
            <w:hideMark/>
          </w:tcPr>
          <w:p w14:paraId="119350DB"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18,9</w:t>
            </w:r>
          </w:p>
        </w:tc>
      </w:tr>
      <w:tr w:rsidR="00020C16" w:rsidRPr="00627E7E" w14:paraId="2B44FD04" w14:textId="77777777" w:rsidTr="00A50755">
        <w:trPr>
          <w:tblCellSpacing w:w="15" w:type="dxa"/>
        </w:trPr>
        <w:tc>
          <w:tcPr>
            <w:tcW w:w="0" w:type="auto"/>
            <w:vAlign w:val="center"/>
            <w:hideMark/>
          </w:tcPr>
          <w:p w14:paraId="7CD85760"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Kreeka</w:t>
            </w:r>
          </w:p>
        </w:tc>
        <w:tc>
          <w:tcPr>
            <w:tcW w:w="0" w:type="auto"/>
            <w:vAlign w:val="center"/>
            <w:hideMark/>
          </w:tcPr>
          <w:p w14:paraId="129CFA8F"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17,6</w:t>
            </w:r>
          </w:p>
        </w:tc>
      </w:tr>
      <w:tr w:rsidR="00020C16" w:rsidRPr="00627E7E" w14:paraId="71B23EAE" w14:textId="77777777" w:rsidTr="00A50755">
        <w:trPr>
          <w:tblCellSpacing w:w="15" w:type="dxa"/>
        </w:trPr>
        <w:tc>
          <w:tcPr>
            <w:tcW w:w="0" w:type="auto"/>
            <w:vAlign w:val="center"/>
            <w:hideMark/>
          </w:tcPr>
          <w:p w14:paraId="10AB5DB8"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Sloveenia</w:t>
            </w:r>
          </w:p>
        </w:tc>
        <w:tc>
          <w:tcPr>
            <w:tcW w:w="0" w:type="auto"/>
            <w:vAlign w:val="center"/>
            <w:hideMark/>
          </w:tcPr>
          <w:p w14:paraId="19371877"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15,6</w:t>
            </w:r>
          </w:p>
        </w:tc>
      </w:tr>
      <w:tr w:rsidR="00020C16" w:rsidRPr="00627E7E" w14:paraId="495B5188" w14:textId="77777777" w:rsidTr="00A50755">
        <w:trPr>
          <w:tblCellSpacing w:w="15" w:type="dxa"/>
        </w:trPr>
        <w:tc>
          <w:tcPr>
            <w:tcW w:w="0" w:type="auto"/>
            <w:vAlign w:val="center"/>
            <w:hideMark/>
          </w:tcPr>
          <w:p w14:paraId="5E1B94EB"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Itaalia</w:t>
            </w:r>
          </w:p>
        </w:tc>
        <w:tc>
          <w:tcPr>
            <w:tcW w:w="0" w:type="auto"/>
            <w:vAlign w:val="center"/>
            <w:hideMark/>
          </w:tcPr>
          <w:p w14:paraId="632CD103"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14,4</w:t>
            </w:r>
          </w:p>
        </w:tc>
      </w:tr>
      <w:tr w:rsidR="00020C16" w:rsidRPr="00627E7E" w14:paraId="0047FD20" w14:textId="77777777" w:rsidTr="00A50755">
        <w:trPr>
          <w:tblCellSpacing w:w="15" w:type="dxa"/>
        </w:trPr>
        <w:tc>
          <w:tcPr>
            <w:tcW w:w="0" w:type="auto"/>
            <w:vAlign w:val="center"/>
            <w:hideMark/>
          </w:tcPr>
          <w:p w14:paraId="4F53A865"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Horvaatia</w:t>
            </w:r>
          </w:p>
        </w:tc>
        <w:tc>
          <w:tcPr>
            <w:tcW w:w="0" w:type="auto"/>
            <w:vAlign w:val="center"/>
            <w:hideMark/>
          </w:tcPr>
          <w:p w14:paraId="57700A4C"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13,7</w:t>
            </w:r>
          </w:p>
        </w:tc>
      </w:tr>
      <w:tr w:rsidR="00020C16" w:rsidRPr="00627E7E" w14:paraId="27FB8F88" w14:textId="77777777" w:rsidTr="00A50755">
        <w:trPr>
          <w:tblCellSpacing w:w="15" w:type="dxa"/>
        </w:trPr>
        <w:tc>
          <w:tcPr>
            <w:tcW w:w="0" w:type="auto"/>
            <w:vAlign w:val="center"/>
            <w:hideMark/>
          </w:tcPr>
          <w:p w14:paraId="64C65D3C"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Leedu</w:t>
            </w:r>
          </w:p>
        </w:tc>
        <w:tc>
          <w:tcPr>
            <w:tcW w:w="0" w:type="auto"/>
            <w:vAlign w:val="center"/>
            <w:hideMark/>
          </w:tcPr>
          <w:p w14:paraId="28F3B1DF"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13,6</w:t>
            </w:r>
          </w:p>
        </w:tc>
      </w:tr>
      <w:tr w:rsidR="00020C16" w:rsidRPr="00627E7E" w14:paraId="3079AEB9" w14:textId="77777777" w:rsidTr="00A50755">
        <w:trPr>
          <w:tblCellSpacing w:w="15" w:type="dxa"/>
        </w:trPr>
        <w:tc>
          <w:tcPr>
            <w:tcW w:w="0" w:type="auto"/>
            <w:vAlign w:val="center"/>
            <w:hideMark/>
          </w:tcPr>
          <w:p w14:paraId="78BE0DE0"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Belgia</w:t>
            </w:r>
          </w:p>
        </w:tc>
        <w:tc>
          <w:tcPr>
            <w:tcW w:w="0" w:type="auto"/>
            <w:vAlign w:val="center"/>
            <w:hideMark/>
          </w:tcPr>
          <w:p w14:paraId="2E27306E"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12,7</w:t>
            </w:r>
          </w:p>
        </w:tc>
      </w:tr>
      <w:tr w:rsidR="00020C16" w:rsidRPr="00627E7E" w14:paraId="173CC228" w14:textId="77777777" w:rsidTr="00A50755">
        <w:trPr>
          <w:tblCellSpacing w:w="15" w:type="dxa"/>
        </w:trPr>
        <w:tc>
          <w:tcPr>
            <w:tcW w:w="0" w:type="auto"/>
            <w:vAlign w:val="center"/>
            <w:hideMark/>
          </w:tcPr>
          <w:p w14:paraId="4730C2FA"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Tšehhi</w:t>
            </w:r>
          </w:p>
        </w:tc>
        <w:tc>
          <w:tcPr>
            <w:tcW w:w="0" w:type="auto"/>
            <w:vAlign w:val="center"/>
            <w:hideMark/>
          </w:tcPr>
          <w:p w14:paraId="34B4CD82"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12,5</w:t>
            </w:r>
          </w:p>
        </w:tc>
      </w:tr>
      <w:tr w:rsidR="00020C16" w:rsidRPr="00627E7E" w14:paraId="62F7B9B1" w14:textId="77777777" w:rsidTr="00A50755">
        <w:trPr>
          <w:tblCellSpacing w:w="15" w:type="dxa"/>
        </w:trPr>
        <w:tc>
          <w:tcPr>
            <w:tcW w:w="0" w:type="auto"/>
            <w:vAlign w:val="center"/>
            <w:hideMark/>
          </w:tcPr>
          <w:p w14:paraId="10F1286A"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Ungari</w:t>
            </w:r>
          </w:p>
        </w:tc>
        <w:tc>
          <w:tcPr>
            <w:tcW w:w="0" w:type="auto"/>
            <w:vAlign w:val="center"/>
            <w:hideMark/>
          </w:tcPr>
          <w:p w14:paraId="0EA8209C"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10,5</w:t>
            </w:r>
          </w:p>
        </w:tc>
      </w:tr>
      <w:tr w:rsidR="00020C16" w:rsidRPr="00627E7E" w14:paraId="01229F5A" w14:textId="77777777" w:rsidTr="00A50755">
        <w:trPr>
          <w:tblCellSpacing w:w="15" w:type="dxa"/>
        </w:trPr>
        <w:tc>
          <w:tcPr>
            <w:tcW w:w="0" w:type="auto"/>
            <w:vAlign w:val="center"/>
            <w:hideMark/>
          </w:tcPr>
          <w:p w14:paraId="549B9DE8"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Läti</w:t>
            </w:r>
          </w:p>
        </w:tc>
        <w:tc>
          <w:tcPr>
            <w:tcW w:w="0" w:type="auto"/>
            <w:vAlign w:val="center"/>
            <w:hideMark/>
          </w:tcPr>
          <w:p w14:paraId="7105A89E"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10,5</w:t>
            </w:r>
          </w:p>
        </w:tc>
      </w:tr>
      <w:tr w:rsidR="00020C16" w:rsidRPr="00627E7E" w14:paraId="68ACEAAB" w14:textId="77777777" w:rsidTr="00A50755">
        <w:trPr>
          <w:tblCellSpacing w:w="15" w:type="dxa"/>
        </w:trPr>
        <w:tc>
          <w:tcPr>
            <w:tcW w:w="0" w:type="auto"/>
            <w:vAlign w:val="center"/>
            <w:hideMark/>
          </w:tcPr>
          <w:p w14:paraId="2847ED2E"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Taani</w:t>
            </w:r>
          </w:p>
        </w:tc>
        <w:tc>
          <w:tcPr>
            <w:tcW w:w="0" w:type="auto"/>
            <w:vAlign w:val="center"/>
            <w:hideMark/>
          </w:tcPr>
          <w:p w14:paraId="6A62BB00"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9,9</w:t>
            </w:r>
          </w:p>
        </w:tc>
      </w:tr>
      <w:tr w:rsidR="00020C16" w:rsidRPr="00627E7E" w14:paraId="43E4C84B" w14:textId="77777777" w:rsidTr="00A50755">
        <w:trPr>
          <w:tblCellSpacing w:w="15" w:type="dxa"/>
        </w:trPr>
        <w:tc>
          <w:tcPr>
            <w:tcW w:w="0" w:type="auto"/>
            <w:vAlign w:val="center"/>
            <w:hideMark/>
          </w:tcPr>
          <w:p w14:paraId="4CB3876C"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Bulgaaria</w:t>
            </w:r>
          </w:p>
        </w:tc>
        <w:tc>
          <w:tcPr>
            <w:tcW w:w="0" w:type="auto"/>
            <w:vAlign w:val="center"/>
            <w:hideMark/>
          </w:tcPr>
          <w:p w14:paraId="1E5F2A41"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8,4</w:t>
            </w:r>
          </w:p>
        </w:tc>
      </w:tr>
      <w:tr w:rsidR="00020C16" w:rsidRPr="00627E7E" w14:paraId="2AE05C6F" w14:textId="77777777" w:rsidTr="00A50755">
        <w:trPr>
          <w:tblCellSpacing w:w="15" w:type="dxa"/>
        </w:trPr>
        <w:tc>
          <w:tcPr>
            <w:tcW w:w="0" w:type="auto"/>
            <w:vAlign w:val="center"/>
            <w:hideMark/>
          </w:tcPr>
          <w:p w14:paraId="3AE4C66E"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Hispaania</w:t>
            </w:r>
          </w:p>
        </w:tc>
        <w:tc>
          <w:tcPr>
            <w:tcW w:w="0" w:type="auto"/>
            <w:vAlign w:val="center"/>
            <w:hideMark/>
          </w:tcPr>
          <w:p w14:paraId="759D33FD"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7,5</w:t>
            </w:r>
          </w:p>
        </w:tc>
      </w:tr>
      <w:tr w:rsidR="00020C16" w:rsidRPr="00627E7E" w14:paraId="7BD50B3D" w14:textId="77777777" w:rsidTr="00A50755">
        <w:trPr>
          <w:tblCellSpacing w:w="15" w:type="dxa"/>
        </w:trPr>
        <w:tc>
          <w:tcPr>
            <w:tcW w:w="0" w:type="auto"/>
            <w:vAlign w:val="center"/>
            <w:hideMark/>
          </w:tcPr>
          <w:p w14:paraId="7C46DAF9"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Iirimaa</w:t>
            </w:r>
          </w:p>
        </w:tc>
        <w:tc>
          <w:tcPr>
            <w:tcW w:w="0" w:type="auto"/>
            <w:vAlign w:val="center"/>
            <w:hideMark/>
          </w:tcPr>
          <w:p w14:paraId="454B7BB1"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7,2</w:t>
            </w:r>
          </w:p>
        </w:tc>
      </w:tr>
      <w:tr w:rsidR="00020C16" w:rsidRPr="00627E7E" w14:paraId="345C1C80" w14:textId="77777777" w:rsidTr="00A50755">
        <w:trPr>
          <w:tblCellSpacing w:w="15" w:type="dxa"/>
        </w:trPr>
        <w:tc>
          <w:tcPr>
            <w:tcW w:w="0" w:type="auto"/>
            <w:vAlign w:val="center"/>
            <w:hideMark/>
          </w:tcPr>
          <w:p w14:paraId="371D307A"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Slovakkia</w:t>
            </w:r>
          </w:p>
        </w:tc>
        <w:tc>
          <w:tcPr>
            <w:tcW w:w="0" w:type="auto"/>
            <w:vAlign w:val="center"/>
            <w:hideMark/>
          </w:tcPr>
          <w:p w14:paraId="75D981F9"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6,5</w:t>
            </w:r>
          </w:p>
        </w:tc>
      </w:tr>
      <w:tr w:rsidR="00020C16" w:rsidRPr="00627E7E" w14:paraId="573A3D3F" w14:textId="77777777" w:rsidTr="00A50755">
        <w:trPr>
          <w:tblCellSpacing w:w="15" w:type="dxa"/>
        </w:trPr>
        <w:tc>
          <w:tcPr>
            <w:tcW w:w="0" w:type="auto"/>
            <w:vAlign w:val="center"/>
            <w:hideMark/>
          </w:tcPr>
          <w:p w14:paraId="4CBE3BD5"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Eesti</w:t>
            </w:r>
          </w:p>
        </w:tc>
        <w:tc>
          <w:tcPr>
            <w:tcW w:w="0" w:type="auto"/>
            <w:vAlign w:val="center"/>
            <w:hideMark/>
          </w:tcPr>
          <w:p w14:paraId="390A3258"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4,9</w:t>
            </w:r>
          </w:p>
        </w:tc>
      </w:tr>
      <w:tr w:rsidR="00020C16" w:rsidRPr="00627E7E" w14:paraId="09F67045" w14:textId="77777777" w:rsidTr="00A50755">
        <w:trPr>
          <w:tblCellSpacing w:w="15" w:type="dxa"/>
        </w:trPr>
        <w:tc>
          <w:tcPr>
            <w:tcW w:w="0" w:type="auto"/>
            <w:vAlign w:val="center"/>
            <w:hideMark/>
          </w:tcPr>
          <w:p w14:paraId="704C8D93"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Madalmaad</w:t>
            </w:r>
          </w:p>
        </w:tc>
        <w:tc>
          <w:tcPr>
            <w:tcW w:w="0" w:type="auto"/>
            <w:vAlign w:val="center"/>
            <w:hideMark/>
          </w:tcPr>
          <w:p w14:paraId="43E02BA0"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2,6</w:t>
            </w:r>
          </w:p>
        </w:tc>
      </w:tr>
      <w:tr w:rsidR="00020C16" w:rsidRPr="00627E7E" w14:paraId="70A82B1F" w14:textId="77777777" w:rsidTr="00A50755">
        <w:trPr>
          <w:tblCellSpacing w:w="15" w:type="dxa"/>
        </w:trPr>
        <w:tc>
          <w:tcPr>
            <w:tcW w:w="0" w:type="auto"/>
            <w:vAlign w:val="center"/>
            <w:hideMark/>
          </w:tcPr>
          <w:p w14:paraId="4E3DC40F"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Rumeenia</w:t>
            </w:r>
          </w:p>
        </w:tc>
        <w:tc>
          <w:tcPr>
            <w:tcW w:w="0" w:type="auto"/>
            <w:vAlign w:val="center"/>
            <w:hideMark/>
          </w:tcPr>
          <w:p w14:paraId="329747BF"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2,6</w:t>
            </w:r>
          </w:p>
        </w:tc>
      </w:tr>
      <w:tr w:rsidR="00020C16" w:rsidRPr="00627E7E" w14:paraId="21B7CCC1" w14:textId="77777777" w:rsidTr="00A50755">
        <w:trPr>
          <w:tblCellSpacing w:w="15" w:type="dxa"/>
        </w:trPr>
        <w:tc>
          <w:tcPr>
            <w:tcW w:w="0" w:type="auto"/>
            <w:vAlign w:val="center"/>
            <w:hideMark/>
          </w:tcPr>
          <w:p w14:paraId="7E8B4210"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Poola</w:t>
            </w:r>
          </w:p>
        </w:tc>
        <w:tc>
          <w:tcPr>
            <w:tcW w:w="0" w:type="auto"/>
            <w:vAlign w:val="center"/>
            <w:hideMark/>
          </w:tcPr>
          <w:p w14:paraId="3F725F1E" w14:textId="77777777" w:rsidR="00020C16" w:rsidRPr="006157C0" w:rsidRDefault="00020C16" w:rsidP="005B5434">
            <w:pPr>
              <w:keepNext/>
              <w:spacing w:line="240" w:lineRule="auto"/>
              <w:rPr>
                <w:rFonts w:cs="Times New Roman"/>
                <w:szCs w:val="24"/>
                <w:lang w:val="et-EE"/>
              </w:rPr>
            </w:pPr>
            <w:r w:rsidRPr="006157C0">
              <w:rPr>
                <w:rFonts w:cs="Times New Roman"/>
                <w:szCs w:val="24"/>
                <w:lang w:val="et-EE"/>
              </w:rPr>
              <w:t>2,5</w:t>
            </w:r>
          </w:p>
        </w:tc>
      </w:tr>
    </w:tbl>
    <w:p w14:paraId="2336CD33" w14:textId="77777777" w:rsidR="00020C16" w:rsidRPr="006157C0" w:rsidRDefault="00020C16" w:rsidP="005B5434">
      <w:pPr>
        <w:spacing w:line="240" w:lineRule="auto"/>
        <w:rPr>
          <w:rFonts w:cs="Times New Roman"/>
          <w:i/>
          <w:szCs w:val="24"/>
          <w:lang w:val="et-EE"/>
        </w:rPr>
      </w:pPr>
      <w:r w:rsidRPr="006157C0">
        <w:rPr>
          <w:rFonts w:cs="Times New Roman"/>
          <w:i/>
          <w:szCs w:val="24"/>
          <w:lang w:val="et-EE"/>
        </w:rPr>
        <w:t xml:space="preserve">Allikas: Small </w:t>
      </w:r>
      <w:proofErr w:type="spellStart"/>
      <w:r w:rsidRPr="006157C0">
        <w:rPr>
          <w:rFonts w:cs="Times New Roman"/>
          <w:i/>
          <w:szCs w:val="24"/>
          <w:lang w:val="et-EE"/>
        </w:rPr>
        <w:t>Arms</w:t>
      </w:r>
      <w:proofErr w:type="spellEnd"/>
      <w:r w:rsidRPr="006157C0">
        <w:rPr>
          <w:rFonts w:cs="Times New Roman"/>
          <w:i/>
          <w:szCs w:val="24"/>
          <w:lang w:val="et-EE"/>
        </w:rPr>
        <w:t xml:space="preserve"> </w:t>
      </w:r>
      <w:proofErr w:type="spellStart"/>
      <w:r w:rsidRPr="006157C0">
        <w:rPr>
          <w:rFonts w:cs="Times New Roman"/>
          <w:i/>
          <w:szCs w:val="24"/>
          <w:lang w:val="et-EE"/>
        </w:rPr>
        <w:t>Survey</w:t>
      </w:r>
      <w:proofErr w:type="spellEnd"/>
      <w:r w:rsidRPr="006157C0">
        <w:rPr>
          <w:rFonts w:cs="Times New Roman"/>
          <w:i/>
          <w:szCs w:val="24"/>
          <w:lang w:val="et-EE"/>
        </w:rPr>
        <w:t xml:space="preserve"> 2018.</w:t>
      </w:r>
    </w:p>
    <w:p w14:paraId="086AE324" w14:textId="77777777" w:rsidR="00020C16" w:rsidRPr="006157C0" w:rsidRDefault="00020C16" w:rsidP="005B5434">
      <w:pPr>
        <w:spacing w:line="240" w:lineRule="auto"/>
        <w:rPr>
          <w:rFonts w:cs="Times New Roman"/>
          <w:szCs w:val="24"/>
          <w:lang w:val="et-EE"/>
        </w:rPr>
      </w:pPr>
    </w:p>
    <w:p w14:paraId="079885BE" w14:textId="77777777" w:rsidR="00020C16" w:rsidRPr="006157C0" w:rsidRDefault="00020C16" w:rsidP="005B5434">
      <w:pPr>
        <w:spacing w:line="240" w:lineRule="auto"/>
        <w:rPr>
          <w:rFonts w:cs="Times New Roman"/>
          <w:szCs w:val="24"/>
          <w:lang w:val="et-EE"/>
        </w:rPr>
      </w:pPr>
      <w:r w:rsidRPr="006157C0">
        <w:rPr>
          <w:rFonts w:cs="Times New Roman"/>
          <w:b/>
          <w:szCs w:val="24"/>
          <w:lang w:val="et-EE"/>
        </w:rPr>
        <w:t>Šveitsis</w:t>
      </w:r>
      <w:r w:rsidRPr="006157C0">
        <w:rPr>
          <w:rFonts w:cs="Times New Roman"/>
          <w:szCs w:val="24"/>
          <w:lang w:val="et-EE"/>
        </w:rPr>
        <w:t xml:space="preserve"> on relvade hoidmine kodus osa pikaajalisest kodanikukaitse traditsioonist. Šveitsi armee tugineb süsteemile, kus enamik mehi läbib kohustusliku ajateenistuse ning säilitab pärast teenistust relva kodus. Rahuajal hoitakse reservväelaste relvi kodudes (kuigi viimastel aastatel on seda veidi piiratud). Sellise põhimõtte rakendamise tulemusena on Šveitsis tugev kodanikukaitse traditsioon </w:t>
      </w:r>
      <w:r w:rsidRPr="006157C0">
        <w:rPr>
          <w:rFonts w:cs="Times New Roman"/>
          <w:szCs w:val="24"/>
          <w:lang w:val="et-EE"/>
        </w:rPr>
        <w:lastRenderedPageBreak/>
        <w:t>ja ühiskonnas kõrge kaitsetahe</w:t>
      </w:r>
      <w:r w:rsidRPr="006157C0">
        <w:rPr>
          <w:rStyle w:val="Allmrkuseviide"/>
          <w:szCs w:val="24"/>
          <w:lang w:val="et-EE"/>
        </w:rPr>
        <w:footnoteReference w:id="31"/>
      </w:r>
      <w:r w:rsidRPr="006157C0">
        <w:rPr>
          <w:rFonts w:cs="Times New Roman"/>
          <w:szCs w:val="24"/>
          <w:lang w:val="et-EE"/>
        </w:rPr>
        <w:t>. Uuringud näitavad, et šveitslased usuvad oma riigi kaitsevõimesse, sest nad teavad, et neil endil on oluline roll.</w:t>
      </w:r>
    </w:p>
    <w:p w14:paraId="014F7D34" w14:textId="77777777" w:rsidR="00020C16" w:rsidRPr="006157C0" w:rsidRDefault="00020C16" w:rsidP="005B5434">
      <w:pPr>
        <w:spacing w:line="240" w:lineRule="auto"/>
        <w:rPr>
          <w:rFonts w:cs="Times New Roman"/>
          <w:szCs w:val="24"/>
          <w:lang w:val="et-EE"/>
        </w:rPr>
      </w:pPr>
    </w:p>
    <w:p w14:paraId="6182E9B0" w14:textId="77777777" w:rsidR="00020C16" w:rsidRPr="006157C0" w:rsidRDefault="00020C16" w:rsidP="005B5434">
      <w:pPr>
        <w:spacing w:line="240" w:lineRule="auto"/>
        <w:rPr>
          <w:rFonts w:cs="Times New Roman"/>
          <w:szCs w:val="24"/>
          <w:lang w:val="et-EE"/>
        </w:rPr>
      </w:pPr>
      <w:r w:rsidRPr="006157C0">
        <w:rPr>
          <w:rFonts w:cs="Times New Roman"/>
          <w:szCs w:val="24"/>
          <w:lang w:val="et-EE"/>
        </w:rPr>
        <w:t xml:space="preserve">Meie naaberriigis </w:t>
      </w:r>
      <w:r w:rsidRPr="006157C0">
        <w:rPr>
          <w:rFonts w:cs="Times New Roman"/>
          <w:b/>
          <w:szCs w:val="24"/>
          <w:lang w:val="et-EE"/>
        </w:rPr>
        <w:t>Soomes</w:t>
      </w:r>
      <w:r w:rsidRPr="006157C0">
        <w:rPr>
          <w:rFonts w:cs="Times New Roman"/>
          <w:szCs w:val="24"/>
          <w:lang w:val="et-EE"/>
        </w:rPr>
        <w:t xml:space="preserve"> on kõrge ajateenistuse läbimise protsent ning relvaõpe on oluline osa väljaõppest. Paljud soomlased osalevad ka pärast teenistust vabatahtlikus väljaõppes (nt </w:t>
      </w:r>
      <w:proofErr w:type="spellStart"/>
      <w:r w:rsidRPr="006157C0">
        <w:rPr>
          <w:rFonts w:cs="Times New Roman"/>
          <w:szCs w:val="24"/>
          <w:lang w:val="et-EE"/>
        </w:rPr>
        <w:t>Maanpuolustuskoulutusyhdistys</w:t>
      </w:r>
      <w:proofErr w:type="spellEnd"/>
      <w:r w:rsidRPr="006157C0">
        <w:rPr>
          <w:rStyle w:val="Allmrkuseviide"/>
          <w:szCs w:val="24"/>
          <w:lang w:val="et-EE"/>
        </w:rPr>
        <w:footnoteReference w:id="32"/>
      </w:r>
      <w:r w:rsidRPr="006157C0">
        <w:rPr>
          <w:rFonts w:cs="Times New Roman"/>
          <w:szCs w:val="24"/>
          <w:lang w:val="et-EE"/>
        </w:rPr>
        <w:t>). Ka Soomes on elanike seas tugev kaitsetahe – 2023. aasta küsitluse</w:t>
      </w:r>
      <w:r w:rsidRPr="006157C0">
        <w:rPr>
          <w:rStyle w:val="Allmrkuseviide"/>
          <w:szCs w:val="24"/>
          <w:lang w:val="et-EE"/>
        </w:rPr>
        <w:footnoteReference w:id="33"/>
      </w:r>
      <w:r w:rsidRPr="006157C0">
        <w:rPr>
          <w:rFonts w:cs="Times New Roman"/>
          <w:szCs w:val="24"/>
          <w:lang w:val="et-EE"/>
        </w:rPr>
        <w:t xml:space="preserve"> kohaselt uskus üle 80% soomlastest, et riiki tuleks relv käes kaitsta. Head relvakäsitsemise oskused toetavad seda hoiakut.</w:t>
      </w:r>
    </w:p>
    <w:p w14:paraId="1352C27C" w14:textId="77777777" w:rsidR="00020C16" w:rsidRPr="006157C0" w:rsidRDefault="00020C16" w:rsidP="005B5434">
      <w:pPr>
        <w:spacing w:line="240" w:lineRule="auto"/>
        <w:rPr>
          <w:rFonts w:eastAsia="Times New Roman" w:cs="Times New Roman"/>
          <w:szCs w:val="24"/>
          <w:lang w:val="et-EE"/>
        </w:rPr>
      </w:pPr>
    </w:p>
    <w:p w14:paraId="2DD284BF" w14:textId="5314936F" w:rsidR="00C7513A" w:rsidRPr="006157C0" w:rsidRDefault="00777967" w:rsidP="005B5434">
      <w:pPr>
        <w:spacing w:line="240" w:lineRule="auto"/>
        <w:rPr>
          <w:rFonts w:eastAsia="Times New Roman" w:cs="Times New Roman"/>
          <w:szCs w:val="24"/>
          <w:lang w:val="et-EE"/>
        </w:rPr>
      </w:pPr>
      <w:r w:rsidRPr="006157C0">
        <w:rPr>
          <w:rFonts w:eastAsia="Times New Roman" w:cs="Times New Roman"/>
          <w:b/>
          <w:bCs/>
          <w:szCs w:val="24"/>
          <w:lang w:val="et-EE"/>
        </w:rPr>
        <w:t>Eelnõu § 1 punkt</w:t>
      </w:r>
      <w:r w:rsidR="00AA70B6" w:rsidRPr="006157C0">
        <w:rPr>
          <w:rFonts w:eastAsia="Times New Roman" w:cs="Times New Roman"/>
          <w:b/>
          <w:bCs/>
          <w:szCs w:val="24"/>
          <w:lang w:val="et-EE"/>
        </w:rPr>
        <w:t>iga</w:t>
      </w:r>
      <w:r w:rsidR="00AA70B6" w:rsidRPr="006157C0" w:rsidDel="00C216B9">
        <w:rPr>
          <w:rFonts w:eastAsia="Times New Roman" w:cs="Times New Roman"/>
          <w:b/>
          <w:szCs w:val="24"/>
          <w:lang w:val="et-EE"/>
        </w:rPr>
        <w:t xml:space="preserve"> </w:t>
      </w:r>
      <w:r w:rsidR="00C216B9">
        <w:rPr>
          <w:rFonts w:eastAsia="Times New Roman" w:cs="Times New Roman"/>
          <w:b/>
          <w:bCs/>
          <w:szCs w:val="24"/>
          <w:lang w:val="et-EE"/>
        </w:rPr>
        <w:t>33</w:t>
      </w:r>
      <w:r w:rsidR="00C216B9" w:rsidRPr="006157C0">
        <w:rPr>
          <w:rFonts w:eastAsia="Times New Roman" w:cs="Times New Roman"/>
          <w:szCs w:val="24"/>
          <w:lang w:val="et-EE"/>
        </w:rPr>
        <w:t xml:space="preserve"> </w:t>
      </w:r>
      <w:r w:rsidR="00AA70B6" w:rsidRPr="006157C0">
        <w:rPr>
          <w:rFonts w:eastAsia="Times New Roman" w:cs="Times New Roman"/>
          <w:szCs w:val="24"/>
          <w:lang w:val="et-EE"/>
        </w:rPr>
        <w:t>täiendatakse RelvS-i § 34 lõiget 6 punktiga 4, mille kohaselt</w:t>
      </w:r>
      <w:r w:rsidR="00E15573">
        <w:rPr>
          <w:rFonts w:eastAsia="Times New Roman" w:cs="Times New Roman"/>
          <w:szCs w:val="24"/>
          <w:lang w:val="et-EE"/>
        </w:rPr>
        <w:t xml:space="preserve"> annab</w:t>
      </w:r>
      <w:r w:rsidR="00AA70B6" w:rsidRPr="006157C0">
        <w:rPr>
          <w:rFonts w:eastAsia="Times New Roman" w:cs="Times New Roman"/>
          <w:szCs w:val="24"/>
          <w:lang w:val="et-EE"/>
        </w:rPr>
        <w:t xml:space="preserve"> juriidilise isiku relvaluba õiguse anda relva, helisummutit, öösihikut ja laskemoona kasutada jahipidamise eesmärgil külalisjahis osalejale tingimusel, et külalisjahil osalejal on seda liiki jahitulirelva kohta antud relvaluba. Kontrollimisel peab olema võimalik kohe tõendada relva ning laskemoona kasutusse andmist relvaomaniku poolt. Vajaduse korral koostatakse üleandmise-vastuvõtmise akt, mis sisaldab relva andmeid, relvaomaniku ja relva kasutaja isikuandmeid, relvaloa andmeid, kontaktandmeid ning relva üleandmise ja vastuvõtmise aega. </w:t>
      </w:r>
    </w:p>
    <w:p w14:paraId="760B299D" w14:textId="77777777" w:rsidR="00AA70B6" w:rsidRPr="006157C0" w:rsidRDefault="00AA70B6" w:rsidP="005B5434">
      <w:pPr>
        <w:spacing w:line="240" w:lineRule="auto"/>
        <w:rPr>
          <w:rFonts w:eastAsia="Times New Roman" w:cs="Times New Roman"/>
          <w:szCs w:val="24"/>
          <w:lang w:val="et-EE"/>
        </w:rPr>
      </w:pPr>
    </w:p>
    <w:p w14:paraId="06C5FB90" w14:textId="73DA5005" w:rsidR="00AA70B6" w:rsidRPr="006157C0" w:rsidRDefault="00AA70B6" w:rsidP="005B5434">
      <w:pPr>
        <w:spacing w:line="240" w:lineRule="auto"/>
        <w:rPr>
          <w:rFonts w:eastAsia="Times New Roman" w:cs="Times New Roman"/>
          <w:szCs w:val="24"/>
          <w:lang w:val="et-EE"/>
        </w:rPr>
      </w:pPr>
      <w:r w:rsidRPr="006157C0">
        <w:rPr>
          <w:rFonts w:eastAsia="Times New Roman" w:cs="Times New Roman"/>
          <w:szCs w:val="24"/>
          <w:lang w:val="et-EE"/>
        </w:rPr>
        <w:t xml:space="preserve">Muudatus on seotud eelnõu § 1 punktis </w:t>
      </w:r>
      <w:r w:rsidR="00C216B9">
        <w:rPr>
          <w:rFonts w:eastAsia="Times New Roman" w:cs="Times New Roman"/>
          <w:szCs w:val="24"/>
          <w:lang w:val="et-EE"/>
        </w:rPr>
        <w:t>28</w:t>
      </w:r>
      <w:r w:rsidR="00C216B9" w:rsidRPr="006157C0">
        <w:rPr>
          <w:rFonts w:eastAsia="Times New Roman" w:cs="Times New Roman"/>
          <w:szCs w:val="24"/>
          <w:lang w:val="et-EE"/>
        </w:rPr>
        <w:t xml:space="preserve"> </w:t>
      </w:r>
      <w:r w:rsidRPr="006157C0">
        <w:rPr>
          <w:rFonts w:eastAsia="Times New Roman" w:cs="Times New Roman"/>
          <w:szCs w:val="24"/>
          <w:lang w:val="et-EE"/>
        </w:rPr>
        <w:t>nimetatud muudatusega, millega võimaldatakse juriidilisel isikul anda oma nimele registreeritud jahitulirelv või sporditulirelv kuni viieks ööpäevaks kasutada teisele isikule, kellel on vastav relvaluba</w:t>
      </w:r>
    </w:p>
    <w:p w14:paraId="186B70CC" w14:textId="77777777" w:rsidR="00C7513A" w:rsidRPr="006157C0" w:rsidRDefault="00C7513A" w:rsidP="005B5434">
      <w:pPr>
        <w:spacing w:line="240" w:lineRule="auto"/>
        <w:rPr>
          <w:rFonts w:eastAsia="Times New Roman" w:cs="Times New Roman"/>
          <w:szCs w:val="24"/>
          <w:lang w:val="et-EE"/>
        </w:rPr>
      </w:pPr>
    </w:p>
    <w:p w14:paraId="35D2C9C7" w14:textId="7E99D5E5" w:rsidR="00C7513A" w:rsidRPr="006157C0" w:rsidRDefault="00AA70B6" w:rsidP="005B5434">
      <w:pPr>
        <w:spacing w:line="240" w:lineRule="auto"/>
        <w:rPr>
          <w:rFonts w:eastAsia="Times New Roman" w:cs="Times New Roman"/>
          <w:szCs w:val="24"/>
          <w:lang w:val="et-EE"/>
        </w:rPr>
      </w:pPr>
      <w:r w:rsidRPr="006157C0">
        <w:rPr>
          <w:rFonts w:eastAsia="Times New Roman" w:cs="Times New Roman"/>
          <w:b/>
          <w:bCs/>
          <w:szCs w:val="24"/>
          <w:lang w:val="et-EE"/>
        </w:rPr>
        <w:t>Eelnõu § 1 punktiga</w:t>
      </w:r>
      <w:r w:rsidRPr="006157C0" w:rsidDel="00C216B9">
        <w:rPr>
          <w:rFonts w:eastAsia="Times New Roman" w:cs="Times New Roman"/>
          <w:b/>
          <w:szCs w:val="24"/>
          <w:lang w:val="et-EE"/>
        </w:rPr>
        <w:t xml:space="preserve"> </w:t>
      </w:r>
      <w:r w:rsidR="00C216B9">
        <w:rPr>
          <w:rFonts w:eastAsia="Times New Roman" w:cs="Times New Roman"/>
          <w:b/>
          <w:bCs/>
          <w:szCs w:val="24"/>
          <w:lang w:val="et-EE"/>
        </w:rPr>
        <w:t>34</w:t>
      </w:r>
      <w:r w:rsidR="00C216B9" w:rsidRPr="006157C0">
        <w:rPr>
          <w:rFonts w:eastAsia="Times New Roman" w:cs="Times New Roman"/>
          <w:szCs w:val="24"/>
          <w:lang w:val="et-EE"/>
        </w:rPr>
        <w:t xml:space="preserve"> </w:t>
      </w:r>
      <w:r w:rsidRPr="006157C0">
        <w:rPr>
          <w:rFonts w:eastAsia="Times New Roman" w:cs="Times New Roman"/>
          <w:szCs w:val="24"/>
          <w:lang w:val="et-EE"/>
        </w:rPr>
        <w:t>täiendatakse RelvS-i §-i 35 lõikega 6</w:t>
      </w:r>
      <w:r w:rsidRPr="006157C0">
        <w:rPr>
          <w:rFonts w:eastAsia="Times New Roman" w:cs="Times New Roman"/>
          <w:szCs w:val="24"/>
          <w:vertAlign w:val="superscript"/>
          <w:lang w:val="et-EE"/>
        </w:rPr>
        <w:t>1</w:t>
      </w:r>
      <w:r w:rsidRPr="006157C0">
        <w:rPr>
          <w:rFonts w:eastAsia="Times New Roman" w:cs="Times New Roman"/>
          <w:szCs w:val="24"/>
          <w:lang w:val="et-EE"/>
        </w:rPr>
        <w:t>, millega vabastatakse relvaeksami praktilise osa sooritamise</w:t>
      </w:r>
      <w:r w:rsidR="00AE55D7" w:rsidRPr="006157C0">
        <w:rPr>
          <w:rFonts w:eastAsia="Times New Roman" w:cs="Times New Roman"/>
          <w:szCs w:val="24"/>
          <w:lang w:val="et-EE"/>
        </w:rPr>
        <w:t xml:space="preserve"> kohustusest</w:t>
      </w:r>
      <w:r w:rsidRPr="006157C0">
        <w:rPr>
          <w:rFonts w:eastAsia="Times New Roman" w:cs="Times New Roman"/>
          <w:szCs w:val="24"/>
          <w:lang w:val="et-EE"/>
        </w:rPr>
        <w:t xml:space="preserve"> relvaluba või soetamisluba taotlev füüsiline isik, kelle jahiseadusest</w:t>
      </w:r>
      <w:r w:rsidR="009637D8" w:rsidRPr="006157C0">
        <w:rPr>
          <w:rStyle w:val="Allmrkuseviide"/>
          <w:rFonts w:eastAsia="Times New Roman"/>
          <w:szCs w:val="24"/>
          <w:lang w:val="et-EE"/>
        </w:rPr>
        <w:footnoteReference w:id="34"/>
      </w:r>
      <w:r w:rsidR="00B6022B" w:rsidRPr="006157C0">
        <w:rPr>
          <w:rFonts w:eastAsia="Times New Roman" w:cs="Times New Roman"/>
          <w:szCs w:val="24"/>
          <w:lang w:val="et-EE"/>
        </w:rPr>
        <w:t xml:space="preserve"> (edaspidi </w:t>
      </w:r>
      <w:proofErr w:type="spellStart"/>
      <w:r w:rsidR="00B6022B" w:rsidRPr="006157C0">
        <w:rPr>
          <w:rFonts w:eastAsia="Times New Roman" w:cs="Times New Roman"/>
          <w:i/>
          <w:iCs/>
          <w:szCs w:val="24"/>
          <w:lang w:val="et-EE"/>
        </w:rPr>
        <w:t>JahiS</w:t>
      </w:r>
      <w:proofErr w:type="spellEnd"/>
      <w:r w:rsidR="00B6022B" w:rsidRPr="006157C0">
        <w:rPr>
          <w:rFonts w:eastAsia="Times New Roman" w:cs="Times New Roman"/>
          <w:szCs w:val="24"/>
          <w:lang w:val="et-EE"/>
        </w:rPr>
        <w:t>)</w:t>
      </w:r>
      <w:r w:rsidRPr="006157C0">
        <w:rPr>
          <w:rFonts w:eastAsia="Times New Roman" w:cs="Times New Roman"/>
          <w:szCs w:val="24"/>
          <w:lang w:val="et-EE"/>
        </w:rPr>
        <w:t xml:space="preserve"> tuleneva jahieksami käigus sooritatud laskekatsest või suuruluki jahilaskekatse sooritamisest on möödunud vähem kui kuus kuud</w:t>
      </w:r>
      <w:r w:rsidR="009637D8" w:rsidRPr="006157C0">
        <w:rPr>
          <w:rFonts w:eastAsia="Times New Roman" w:cs="Times New Roman"/>
          <w:szCs w:val="24"/>
          <w:lang w:val="et-EE"/>
        </w:rPr>
        <w:t xml:space="preserve">. Muudatus ühtlustab </w:t>
      </w:r>
      <w:proofErr w:type="spellStart"/>
      <w:r w:rsidR="00AE55D7" w:rsidRPr="006157C0">
        <w:rPr>
          <w:rFonts w:eastAsia="Times New Roman" w:cs="Times New Roman"/>
          <w:szCs w:val="24"/>
          <w:lang w:val="et-EE"/>
        </w:rPr>
        <w:t>RelvS</w:t>
      </w:r>
      <w:proofErr w:type="spellEnd"/>
      <w:r w:rsidR="00AE55D7" w:rsidRPr="006157C0">
        <w:rPr>
          <w:rFonts w:eastAsia="Times New Roman" w:cs="Times New Roman"/>
          <w:szCs w:val="24"/>
          <w:lang w:val="et-EE"/>
        </w:rPr>
        <w:t xml:space="preserve">-i </w:t>
      </w:r>
      <w:r w:rsidR="009637D8" w:rsidRPr="006157C0">
        <w:rPr>
          <w:rFonts w:eastAsia="Times New Roman" w:cs="Times New Roman"/>
          <w:szCs w:val="24"/>
          <w:lang w:val="et-EE"/>
        </w:rPr>
        <w:t>ja</w:t>
      </w:r>
      <w:r w:rsidR="009637D8" w:rsidRPr="006157C0" w:rsidDel="00D53D9D">
        <w:rPr>
          <w:rFonts w:eastAsia="Times New Roman" w:cs="Times New Roman"/>
          <w:szCs w:val="24"/>
          <w:lang w:val="et-EE"/>
        </w:rPr>
        <w:t xml:space="preserve"> </w:t>
      </w:r>
      <w:proofErr w:type="spellStart"/>
      <w:r w:rsidR="00D53D9D" w:rsidRPr="006157C0">
        <w:rPr>
          <w:rFonts w:eastAsia="Times New Roman" w:cs="Times New Roman"/>
          <w:szCs w:val="24"/>
          <w:lang w:val="et-EE"/>
        </w:rPr>
        <w:t>JahiS-e</w:t>
      </w:r>
      <w:proofErr w:type="spellEnd"/>
      <w:r w:rsidR="00D53D9D" w:rsidRPr="006157C0">
        <w:rPr>
          <w:rFonts w:eastAsia="Times New Roman" w:cs="Times New Roman"/>
          <w:szCs w:val="24"/>
          <w:lang w:val="et-EE"/>
        </w:rPr>
        <w:t xml:space="preserve"> </w:t>
      </w:r>
      <w:r w:rsidR="009637D8" w:rsidRPr="006157C0">
        <w:rPr>
          <w:rFonts w:eastAsia="Times New Roman" w:cs="Times New Roman"/>
          <w:szCs w:val="24"/>
          <w:lang w:val="et-EE"/>
        </w:rPr>
        <w:t xml:space="preserve">toimimise, vähendab halduskoormust nii taotlejale kui ka riigile ning kõrvaldab täna esineva </w:t>
      </w:r>
      <w:proofErr w:type="spellStart"/>
      <w:r w:rsidR="009637D8" w:rsidRPr="006157C0">
        <w:rPr>
          <w:rFonts w:eastAsia="Times New Roman" w:cs="Times New Roman"/>
          <w:szCs w:val="24"/>
          <w:lang w:val="et-EE"/>
        </w:rPr>
        <w:t>topeltnõude</w:t>
      </w:r>
      <w:proofErr w:type="spellEnd"/>
      <w:r w:rsidR="009637D8" w:rsidRPr="006157C0">
        <w:rPr>
          <w:rFonts w:eastAsia="Times New Roman" w:cs="Times New Roman"/>
          <w:szCs w:val="24"/>
          <w:lang w:val="et-EE"/>
        </w:rPr>
        <w:t>.</w:t>
      </w:r>
    </w:p>
    <w:p w14:paraId="7D636656" w14:textId="77777777" w:rsidR="009637D8" w:rsidRPr="006157C0" w:rsidRDefault="009637D8" w:rsidP="005B5434">
      <w:pPr>
        <w:spacing w:line="240" w:lineRule="auto"/>
        <w:rPr>
          <w:rFonts w:eastAsia="Times New Roman" w:cs="Times New Roman"/>
          <w:szCs w:val="24"/>
          <w:lang w:val="et-EE"/>
        </w:rPr>
      </w:pPr>
    </w:p>
    <w:p w14:paraId="407E8CB3" w14:textId="77777777" w:rsidR="007D3B92" w:rsidRPr="006157C0" w:rsidRDefault="007D3B92" w:rsidP="007D3B92">
      <w:pPr>
        <w:rPr>
          <w:lang w:val="et-EE"/>
        </w:rPr>
      </w:pPr>
      <w:r w:rsidRPr="006157C0">
        <w:rPr>
          <w:lang w:val="et-EE"/>
        </w:rPr>
        <w:t>Muudatus on vajalik, sest:</w:t>
      </w:r>
    </w:p>
    <w:p w14:paraId="51E879BB" w14:textId="77777777" w:rsidR="007D3B92" w:rsidRPr="006157C0" w:rsidRDefault="007D3B92" w:rsidP="00173DF1">
      <w:pPr>
        <w:pStyle w:val="Loendilik"/>
        <w:numPr>
          <w:ilvl w:val="0"/>
          <w:numId w:val="33"/>
        </w:numPr>
        <w:rPr>
          <w:lang w:val="et-EE"/>
        </w:rPr>
      </w:pPr>
      <w:r w:rsidRPr="006157C0">
        <w:rPr>
          <w:lang w:val="et-EE"/>
        </w:rPr>
        <w:t xml:space="preserve">väldib </w:t>
      </w:r>
      <w:proofErr w:type="spellStart"/>
      <w:r w:rsidRPr="006157C0">
        <w:rPr>
          <w:lang w:val="et-EE"/>
        </w:rPr>
        <w:t>topeltsooritamist</w:t>
      </w:r>
      <w:proofErr w:type="spellEnd"/>
      <w:r w:rsidRPr="006157C0">
        <w:rPr>
          <w:lang w:val="et-EE"/>
        </w:rPr>
        <w:t xml:space="preserve"> sisuliselt sama sisuga laskekatsetel,</w:t>
      </w:r>
    </w:p>
    <w:p w14:paraId="5E92D871" w14:textId="77777777" w:rsidR="007D3B92" w:rsidRPr="006157C0" w:rsidRDefault="007D3B92" w:rsidP="00173DF1">
      <w:pPr>
        <w:pStyle w:val="Loendilik"/>
        <w:numPr>
          <w:ilvl w:val="0"/>
          <w:numId w:val="33"/>
        </w:numPr>
        <w:rPr>
          <w:lang w:val="et-EE"/>
        </w:rPr>
      </w:pPr>
      <w:r w:rsidRPr="006157C0">
        <w:rPr>
          <w:lang w:val="et-EE"/>
        </w:rPr>
        <w:t>vähendab ebamõistlikku aja- ja rahalist koormust taotlejale,</w:t>
      </w:r>
    </w:p>
    <w:p w14:paraId="42865B44" w14:textId="77777777" w:rsidR="007D3B92" w:rsidRPr="006157C0" w:rsidRDefault="007D3B92" w:rsidP="00173DF1">
      <w:pPr>
        <w:pStyle w:val="Loendilik"/>
        <w:numPr>
          <w:ilvl w:val="0"/>
          <w:numId w:val="33"/>
        </w:numPr>
        <w:rPr>
          <w:lang w:val="et-EE"/>
        </w:rPr>
      </w:pPr>
      <w:r w:rsidRPr="006157C0">
        <w:rPr>
          <w:lang w:val="et-EE"/>
        </w:rPr>
        <w:t>vähendab eksamite halduslikku koormust ja lühendab järjekordi,</w:t>
      </w:r>
    </w:p>
    <w:p w14:paraId="37680EFA" w14:textId="77777777" w:rsidR="007D3B92" w:rsidRPr="006157C0" w:rsidRDefault="007D3B92" w:rsidP="00173DF1">
      <w:pPr>
        <w:pStyle w:val="Loendilik"/>
        <w:numPr>
          <w:ilvl w:val="0"/>
          <w:numId w:val="33"/>
        </w:numPr>
        <w:rPr>
          <w:lang w:val="et-EE"/>
        </w:rPr>
      </w:pPr>
      <w:r w:rsidRPr="006157C0">
        <w:rPr>
          <w:lang w:val="et-EE"/>
        </w:rPr>
        <w:t>tunnustab jahikatse sisulist rangust ja ohutusväärtust,</w:t>
      </w:r>
    </w:p>
    <w:p w14:paraId="2E136D68" w14:textId="77777777" w:rsidR="007D3B92" w:rsidRPr="006157C0" w:rsidRDefault="007D3B92" w:rsidP="00173DF1">
      <w:pPr>
        <w:pStyle w:val="Loendilik"/>
        <w:numPr>
          <w:ilvl w:val="0"/>
          <w:numId w:val="33"/>
        </w:numPr>
        <w:rPr>
          <w:lang w:val="et-EE"/>
        </w:rPr>
      </w:pPr>
      <w:r w:rsidRPr="006157C0">
        <w:rPr>
          <w:lang w:val="et-EE"/>
        </w:rPr>
        <w:t>ei vähenda avalikku turvalisust, kuna pädevus on värskelt ja rangelt tõendatud.</w:t>
      </w:r>
    </w:p>
    <w:p w14:paraId="34462685" w14:textId="77777777" w:rsidR="007D3B92" w:rsidRPr="006157C0" w:rsidRDefault="007D3B92" w:rsidP="005B5434">
      <w:pPr>
        <w:spacing w:line="240" w:lineRule="auto"/>
        <w:rPr>
          <w:rFonts w:eastAsia="Times New Roman" w:cs="Times New Roman"/>
          <w:szCs w:val="24"/>
          <w:lang w:val="et-EE"/>
        </w:rPr>
      </w:pPr>
    </w:p>
    <w:p w14:paraId="1DFB0D96" w14:textId="77777777" w:rsidR="009637D8" w:rsidRPr="006157C0" w:rsidRDefault="009637D8" w:rsidP="009637D8">
      <w:pPr>
        <w:spacing w:line="240" w:lineRule="auto"/>
        <w:rPr>
          <w:rFonts w:eastAsia="Times New Roman" w:cs="Times New Roman"/>
          <w:szCs w:val="24"/>
          <w:lang w:val="et-EE"/>
        </w:rPr>
      </w:pPr>
      <w:r w:rsidRPr="006157C0">
        <w:rPr>
          <w:rFonts w:eastAsia="Times New Roman" w:cs="Times New Roman"/>
          <w:szCs w:val="24"/>
          <w:lang w:val="et-EE"/>
        </w:rPr>
        <w:t>Praegu peab isik, kes on juba edukalt läbinud jahieksami laskekatse või suuruluki laskekatse, läbima ka relvaeksami praktilise osa, mis sisuliselt:</w:t>
      </w:r>
    </w:p>
    <w:p w14:paraId="4834C90C" w14:textId="77777777" w:rsidR="009637D8" w:rsidRPr="006157C0" w:rsidRDefault="009637D8" w:rsidP="00173DF1">
      <w:pPr>
        <w:pStyle w:val="Loendilik"/>
        <w:numPr>
          <w:ilvl w:val="0"/>
          <w:numId w:val="31"/>
        </w:numPr>
        <w:spacing w:line="240" w:lineRule="auto"/>
        <w:rPr>
          <w:rFonts w:eastAsia="Times New Roman" w:cs="Times New Roman"/>
          <w:szCs w:val="24"/>
          <w:lang w:val="et-EE"/>
        </w:rPr>
      </w:pPr>
      <w:r w:rsidRPr="006157C0">
        <w:rPr>
          <w:rFonts w:eastAsia="Times New Roman" w:cs="Times New Roman"/>
          <w:szCs w:val="24"/>
          <w:lang w:val="et-EE"/>
        </w:rPr>
        <w:t>hindab samu relvakäsitsemise oskusi,</w:t>
      </w:r>
    </w:p>
    <w:p w14:paraId="3BCAC1BF" w14:textId="4A4C3ECF" w:rsidR="009637D8" w:rsidRPr="006157C0" w:rsidRDefault="009637D8" w:rsidP="00173DF1">
      <w:pPr>
        <w:pStyle w:val="Loendilik"/>
        <w:numPr>
          <w:ilvl w:val="0"/>
          <w:numId w:val="31"/>
        </w:numPr>
        <w:spacing w:line="240" w:lineRule="auto"/>
        <w:rPr>
          <w:rFonts w:eastAsia="Times New Roman" w:cs="Times New Roman"/>
          <w:szCs w:val="24"/>
          <w:lang w:val="et-EE"/>
        </w:rPr>
      </w:pPr>
      <w:r w:rsidRPr="006157C0">
        <w:rPr>
          <w:rFonts w:eastAsia="Times New Roman" w:cs="Times New Roman"/>
          <w:szCs w:val="24"/>
          <w:lang w:val="et-EE"/>
        </w:rPr>
        <w:t>testib lasketehnilist pädevust,</w:t>
      </w:r>
    </w:p>
    <w:p w14:paraId="3F6407EE" w14:textId="77777777" w:rsidR="009637D8" w:rsidRPr="006157C0" w:rsidRDefault="009637D8" w:rsidP="00173DF1">
      <w:pPr>
        <w:pStyle w:val="Loendilik"/>
        <w:numPr>
          <w:ilvl w:val="0"/>
          <w:numId w:val="31"/>
        </w:numPr>
        <w:spacing w:line="240" w:lineRule="auto"/>
        <w:rPr>
          <w:rFonts w:eastAsia="Times New Roman" w:cs="Times New Roman"/>
          <w:szCs w:val="24"/>
          <w:lang w:val="et-EE"/>
        </w:rPr>
      </w:pPr>
      <w:r w:rsidRPr="006157C0">
        <w:rPr>
          <w:rFonts w:eastAsia="Times New Roman" w:cs="Times New Roman"/>
          <w:szCs w:val="24"/>
          <w:lang w:val="et-EE"/>
        </w:rPr>
        <w:lastRenderedPageBreak/>
        <w:t>toimub sama tüüpi relvadega,</w:t>
      </w:r>
    </w:p>
    <w:p w14:paraId="045E6D2B" w14:textId="77777777" w:rsidR="009637D8" w:rsidRPr="006157C0" w:rsidRDefault="009637D8" w:rsidP="00173DF1">
      <w:pPr>
        <w:pStyle w:val="Loendilik"/>
        <w:numPr>
          <w:ilvl w:val="0"/>
          <w:numId w:val="31"/>
        </w:numPr>
        <w:spacing w:line="240" w:lineRule="auto"/>
        <w:rPr>
          <w:rFonts w:eastAsia="Times New Roman" w:cs="Times New Roman"/>
          <w:szCs w:val="24"/>
          <w:lang w:val="et-EE"/>
        </w:rPr>
      </w:pPr>
      <w:r w:rsidRPr="006157C0">
        <w:rPr>
          <w:rFonts w:eastAsia="Times New Roman" w:cs="Times New Roman"/>
          <w:szCs w:val="24"/>
          <w:lang w:val="et-EE"/>
        </w:rPr>
        <w:t>eeldab identseid ohutusnõudeid.</w:t>
      </w:r>
    </w:p>
    <w:p w14:paraId="358ECB49" w14:textId="77777777" w:rsidR="009637D8" w:rsidRPr="006157C0" w:rsidRDefault="009637D8" w:rsidP="009637D8">
      <w:pPr>
        <w:spacing w:line="240" w:lineRule="auto"/>
        <w:rPr>
          <w:rFonts w:eastAsia="Times New Roman" w:cs="Times New Roman"/>
          <w:szCs w:val="24"/>
          <w:lang w:val="et-EE"/>
        </w:rPr>
      </w:pPr>
    </w:p>
    <w:p w14:paraId="190EDC5F" w14:textId="051BD552" w:rsidR="00157CE3" w:rsidRPr="006157C0" w:rsidRDefault="009637D8" w:rsidP="009637D8">
      <w:pPr>
        <w:spacing w:line="240" w:lineRule="auto"/>
        <w:rPr>
          <w:rFonts w:eastAsia="Times New Roman" w:cs="Times New Roman"/>
          <w:szCs w:val="24"/>
          <w:lang w:val="et-EE"/>
        </w:rPr>
      </w:pPr>
      <w:r w:rsidRPr="006157C0">
        <w:rPr>
          <w:rFonts w:eastAsia="Times New Roman" w:cs="Times New Roman"/>
          <w:szCs w:val="24"/>
          <w:lang w:val="et-EE"/>
        </w:rPr>
        <w:t xml:space="preserve">See on sisuliselt </w:t>
      </w:r>
      <w:r w:rsidRPr="006157C0">
        <w:rPr>
          <w:rFonts w:eastAsia="Times New Roman" w:cs="Times New Roman"/>
          <w:b/>
          <w:bCs/>
          <w:szCs w:val="24"/>
          <w:lang w:val="et-EE"/>
        </w:rPr>
        <w:t>sama oskuse kahekordne hindamine</w:t>
      </w:r>
      <w:r w:rsidRPr="006157C0">
        <w:rPr>
          <w:rFonts w:eastAsia="Times New Roman" w:cs="Times New Roman"/>
          <w:szCs w:val="24"/>
          <w:lang w:val="et-EE"/>
        </w:rPr>
        <w:t>, mis ei ole proportsionaalne ega põhjendatud.</w:t>
      </w:r>
      <w:r w:rsidR="00AE55D7" w:rsidRPr="006157C0">
        <w:rPr>
          <w:rFonts w:eastAsia="Times New Roman" w:cs="Times New Roman"/>
          <w:szCs w:val="24"/>
          <w:lang w:val="et-EE"/>
        </w:rPr>
        <w:t xml:space="preserve"> Lisaks</w:t>
      </w:r>
      <w:r w:rsidRPr="006157C0">
        <w:rPr>
          <w:rFonts w:eastAsia="Times New Roman" w:cs="Times New Roman"/>
          <w:szCs w:val="24"/>
          <w:lang w:val="et-EE"/>
        </w:rPr>
        <w:t xml:space="preserve"> on jahilaskekatse sisult rangem kui relvaeksami praktiline osa. Jahilaskekatse (sh suuruluki laskekatse) sisaldab täpsemaid tabavus- ja ohutusnõudeid</w:t>
      </w:r>
      <w:r w:rsidR="005C2AA6" w:rsidRPr="006157C0">
        <w:rPr>
          <w:rFonts w:eastAsia="Times New Roman" w:cs="Times New Roman"/>
          <w:szCs w:val="24"/>
          <w:lang w:val="et-EE"/>
        </w:rPr>
        <w:t xml:space="preserve"> ning</w:t>
      </w:r>
      <w:r w:rsidRPr="006157C0">
        <w:rPr>
          <w:rFonts w:eastAsia="Times New Roman" w:cs="Times New Roman"/>
          <w:szCs w:val="24"/>
          <w:lang w:val="et-EE"/>
        </w:rPr>
        <w:t xml:space="preserve"> nõuab reaalse jahisituatsiooniga võrreldavat täpsust ja kontrolli</w:t>
      </w:r>
      <w:r w:rsidR="005C2AA6" w:rsidRPr="006157C0">
        <w:rPr>
          <w:rFonts w:eastAsia="Times New Roman" w:cs="Times New Roman"/>
          <w:szCs w:val="24"/>
          <w:lang w:val="et-EE"/>
        </w:rPr>
        <w:t>. Jahilaskekatsed</w:t>
      </w:r>
      <w:r w:rsidRPr="006157C0">
        <w:rPr>
          <w:rFonts w:eastAsia="Times New Roman" w:cs="Times New Roman"/>
          <w:szCs w:val="24"/>
          <w:lang w:val="et-EE"/>
        </w:rPr>
        <w:t xml:space="preserve"> viiakse läbi pädevate eksamineerijate poolt</w:t>
      </w:r>
      <w:r w:rsidR="005C2AA6" w:rsidRPr="006157C0">
        <w:rPr>
          <w:rFonts w:eastAsia="Times New Roman" w:cs="Times New Roman"/>
          <w:szCs w:val="24"/>
          <w:lang w:val="et-EE"/>
        </w:rPr>
        <w:t xml:space="preserve"> ning</w:t>
      </w:r>
      <w:r w:rsidRPr="006157C0">
        <w:rPr>
          <w:rFonts w:eastAsia="Times New Roman" w:cs="Times New Roman"/>
          <w:szCs w:val="24"/>
          <w:lang w:val="et-EE"/>
        </w:rPr>
        <w:t xml:space="preserve"> on tuntud kui üks Eestis kõige rangem</w:t>
      </w:r>
      <w:r w:rsidR="005C2AA6" w:rsidRPr="006157C0">
        <w:rPr>
          <w:rFonts w:eastAsia="Times New Roman" w:cs="Times New Roman"/>
          <w:szCs w:val="24"/>
          <w:lang w:val="et-EE"/>
        </w:rPr>
        <w:t>ate nõuetega</w:t>
      </w:r>
      <w:r w:rsidRPr="006157C0">
        <w:rPr>
          <w:rFonts w:eastAsia="Times New Roman" w:cs="Times New Roman"/>
          <w:szCs w:val="24"/>
          <w:lang w:val="et-EE"/>
        </w:rPr>
        <w:t xml:space="preserve"> oskuskatse.</w:t>
      </w:r>
      <w:r w:rsidR="005C2AA6" w:rsidRPr="006157C0">
        <w:rPr>
          <w:rFonts w:eastAsia="Times New Roman" w:cs="Times New Roman"/>
          <w:szCs w:val="24"/>
          <w:lang w:val="et-EE"/>
        </w:rPr>
        <w:t xml:space="preserve"> </w:t>
      </w:r>
      <w:r w:rsidRPr="006157C0">
        <w:rPr>
          <w:rFonts w:eastAsia="Times New Roman" w:cs="Times New Roman"/>
          <w:szCs w:val="24"/>
          <w:lang w:val="et-EE"/>
        </w:rPr>
        <w:t xml:space="preserve">Seega on juba tõendatud, et </w:t>
      </w:r>
      <w:r w:rsidR="005C2AA6" w:rsidRPr="006157C0">
        <w:rPr>
          <w:rFonts w:eastAsia="Times New Roman" w:cs="Times New Roman"/>
          <w:b/>
          <w:bCs/>
          <w:szCs w:val="24"/>
          <w:lang w:val="et-EE"/>
        </w:rPr>
        <w:t xml:space="preserve">jahilaskekatse läbinud isik </w:t>
      </w:r>
      <w:r w:rsidRPr="006157C0">
        <w:rPr>
          <w:rFonts w:eastAsia="Times New Roman" w:cs="Times New Roman"/>
          <w:b/>
          <w:bCs/>
          <w:szCs w:val="24"/>
          <w:lang w:val="et-EE"/>
        </w:rPr>
        <w:t>oskab ohutult relva käsitseda</w:t>
      </w:r>
      <w:r w:rsidRPr="006157C0">
        <w:rPr>
          <w:rFonts w:eastAsia="Times New Roman" w:cs="Times New Roman"/>
          <w:szCs w:val="24"/>
          <w:lang w:val="et-EE"/>
        </w:rPr>
        <w:t>,</w:t>
      </w:r>
      <w:r w:rsidR="005C2AA6" w:rsidRPr="006157C0">
        <w:rPr>
          <w:rFonts w:eastAsia="Times New Roman" w:cs="Times New Roman"/>
          <w:szCs w:val="24"/>
          <w:lang w:val="et-EE"/>
        </w:rPr>
        <w:t xml:space="preserve"> </w:t>
      </w:r>
      <w:r w:rsidRPr="006157C0">
        <w:rPr>
          <w:rFonts w:eastAsia="Times New Roman" w:cs="Times New Roman"/>
          <w:szCs w:val="24"/>
          <w:lang w:val="et-EE"/>
        </w:rPr>
        <w:t>suudab teha täpseid laske,</w:t>
      </w:r>
      <w:r w:rsidR="005C2AA6" w:rsidRPr="006157C0">
        <w:rPr>
          <w:rFonts w:eastAsia="Times New Roman" w:cs="Times New Roman"/>
          <w:szCs w:val="24"/>
          <w:lang w:val="et-EE"/>
        </w:rPr>
        <w:t xml:space="preserve"> </w:t>
      </w:r>
      <w:r w:rsidRPr="006157C0">
        <w:rPr>
          <w:rFonts w:eastAsia="Times New Roman" w:cs="Times New Roman"/>
          <w:szCs w:val="24"/>
          <w:lang w:val="et-EE"/>
        </w:rPr>
        <w:t xml:space="preserve">tunneb ohutusnõudeid ja oskab neid </w:t>
      </w:r>
      <w:r w:rsidR="005C2AA6" w:rsidRPr="006157C0">
        <w:rPr>
          <w:rFonts w:eastAsia="Times New Roman" w:cs="Times New Roman"/>
          <w:szCs w:val="24"/>
          <w:lang w:val="et-EE"/>
        </w:rPr>
        <w:t xml:space="preserve">praktikas </w:t>
      </w:r>
      <w:r w:rsidRPr="006157C0">
        <w:rPr>
          <w:rFonts w:eastAsia="Times New Roman" w:cs="Times New Roman"/>
          <w:szCs w:val="24"/>
          <w:lang w:val="et-EE"/>
        </w:rPr>
        <w:t>rakendada.</w:t>
      </w:r>
    </w:p>
    <w:p w14:paraId="576030D3" w14:textId="77777777" w:rsidR="005C2AA6" w:rsidRPr="006157C0" w:rsidRDefault="005C2AA6" w:rsidP="009637D8">
      <w:pPr>
        <w:spacing w:line="240" w:lineRule="auto"/>
        <w:rPr>
          <w:rFonts w:eastAsia="Times New Roman" w:cs="Times New Roman"/>
          <w:szCs w:val="24"/>
          <w:lang w:val="et-EE"/>
        </w:rPr>
      </w:pPr>
    </w:p>
    <w:p w14:paraId="716F003E" w14:textId="34E12F49" w:rsidR="005C2AA6" w:rsidRPr="006157C0" w:rsidRDefault="005C2AA6" w:rsidP="005C2AA6">
      <w:pPr>
        <w:spacing w:line="240" w:lineRule="auto"/>
        <w:rPr>
          <w:rFonts w:eastAsia="Times New Roman" w:cs="Times New Roman"/>
          <w:szCs w:val="24"/>
          <w:lang w:val="et-EE"/>
        </w:rPr>
      </w:pPr>
      <w:r w:rsidRPr="006157C0">
        <w:rPr>
          <w:rFonts w:eastAsia="Times New Roman" w:cs="Times New Roman"/>
          <w:b/>
          <w:bCs/>
          <w:szCs w:val="24"/>
          <w:lang w:val="et-EE"/>
        </w:rPr>
        <w:t>Muudatus arvestab ka aja- ja ressursikulu ning vähendab ebamõistlikku koormust</w:t>
      </w:r>
      <w:r w:rsidRPr="006157C0">
        <w:rPr>
          <w:rFonts w:eastAsia="Times New Roman" w:cs="Times New Roman"/>
          <w:szCs w:val="24"/>
          <w:lang w:val="et-EE"/>
        </w:rPr>
        <w:t>.</w:t>
      </w:r>
    </w:p>
    <w:p w14:paraId="3F4D13A4" w14:textId="77777777" w:rsidR="005C2AA6" w:rsidRPr="006157C0" w:rsidRDefault="005C2AA6" w:rsidP="005C2AA6">
      <w:pPr>
        <w:spacing w:line="240" w:lineRule="auto"/>
        <w:rPr>
          <w:rFonts w:eastAsia="Times New Roman" w:cs="Times New Roman"/>
          <w:szCs w:val="24"/>
          <w:lang w:val="et-EE"/>
        </w:rPr>
      </w:pPr>
    </w:p>
    <w:p w14:paraId="160F2A6D" w14:textId="2DAF75F5" w:rsidR="005C2AA6" w:rsidRPr="006157C0" w:rsidRDefault="005C2AA6" w:rsidP="005C2AA6">
      <w:pPr>
        <w:spacing w:line="240" w:lineRule="auto"/>
        <w:rPr>
          <w:rFonts w:eastAsia="Times New Roman" w:cs="Times New Roman"/>
          <w:szCs w:val="24"/>
          <w:lang w:val="et-EE"/>
        </w:rPr>
      </w:pPr>
      <w:r w:rsidRPr="006157C0">
        <w:rPr>
          <w:rFonts w:eastAsia="Times New Roman" w:cs="Times New Roman"/>
          <w:szCs w:val="24"/>
          <w:lang w:val="et-EE"/>
        </w:rPr>
        <w:t>Relvaeksami praktilise osa läbimine tähendab täna:</w:t>
      </w:r>
    </w:p>
    <w:p w14:paraId="1FC49397" w14:textId="77777777" w:rsidR="005C2AA6" w:rsidRPr="006157C0" w:rsidRDefault="005C2AA6" w:rsidP="00173DF1">
      <w:pPr>
        <w:pStyle w:val="Loendilik"/>
        <w:numPr>
          <w:ilvl w:val="0"/>
          <w:numId w:val="32"/>
        </w:numPr>
        <w:spacing w:line="240" w:lineRule="auto"/>
        <w:rPr>
          <w:rFonts w:eastAsia="Times New Roman" w:cs="Times New Roman"/>
          <w:szCs w:val="24"/>
          <w:lang w:val="et-EE"/>
        </w:rPr>
      </w:pPr>
      <w:r w:rsidRPr="006157C0">
        <w:rPr>
          <w:rFonts w:eastAsia="Times New Roman" w:cs="Times New Roman"/>
          <w:szCs w:val="24"/>
          <w:lang w:val="et-EE"/>
        </w:rPr>
        <w:t>eksamile registreerimist,</w:t>
      </w:r>
    </w:p>
    <w:p w14:paraId="7872CD70" w14:textId="77777777" w:rsidR="005C2AA6" w:rsidRPr="006157C0" w:rsidRDefault="005C2AA6" w:rsidP="00173DF1">
      <w:pPr>
        <w:pStyle w:val="Loendilik"/>
        <w:numPr>
          <w:ilvl w:val="0"/>
          <w:numId w:val="32"/>
        </w:numPr>
        <w:spacing w:line="240" w:lineRule="auto"/>
        <w:rPr>
          <w:rFonts w:eastAsia="Times New Roman" w:cs="Times New Roman"/>
          <w:szCs w:val="24"/>
          <w:lang w:val="et-EE"/>
        </w:rPr>
      </w:pPr>
      <w:r w:rsidRPr="006157C0">
        <w:rPr>
          <w:rFonts w:eastAsia="Times New Roman" w:cs="Times New Roman"/>
          <w:szCs w:val="24"/>
          <w:lang w:val="et-EE"/>
        </w:rPr>
        <w:t>täiendavat õppesooritust,</w:t>
      </w:r>
    </w:p>
    <w:p w14:paraId="2754D7C4" w14:textId="77777777" w:rsidR="005C2AA6" w:rsidRPr="006157C0" w:rsidRDefault="005C2AA6" w:rsidP="00173DF1">
      <w:pPr>
        <w:pStyle w:val="Loendilik"/>
        <w:numPr>
          <w:ilvl w:val="0"/>
          <w:numId w:val="32"/>
        </w:numPr>
        <w:spacing w:line="240" w:lineRule="auto"/>
        <w:rPr>
          <w:rFonts w:eastAsia="Times New Roman" w:cs="Times New Roman"/>
          <w:szCs w:val="24"/>
          <w:lang w:val="et-EE"/>
        </w:rPr>
      </w:pPr>
      <w:r w:rsidRPr="006157C0">
        <w:rPr>
          <w:rFonts w:eastAsia="Times New Roman" w:cs="Times New Roman"/>
          <w:szCs w:val="24"/>
          <w:lang w:val="et-EE"/>
        </w:rPr>
        <w:t>laskekohale sõitmist,</w:t>
      </w:r>
    </w:p>
    <w:p w14:paraId="294771C9" w14:textId="77777777" w:rsidR="005C2AA6" w:rsidRPr="006157C0" w:rsidRDefault="005C2AA6" w:rsidP="00173DF1">
      <w:pPr>
        <w:pStyle w:val="Loendilik"/>
        <w:numPr>
          <w:ilvl w:val="0"/>
          <w:numId w:val="32"/>
        </w:numPr>
        <w:spacing w:line="240" w:lineRule="auto"/>
        <w:rPr>
          <w:rFonts w:eastAsia="Times New Roman" w:cs="Times New Roman"/>
          <w:szCs w:val="24"/>
          <w:lang w:val="et-EE"/>
        </w:rPr>
      </w:pPr>
      <w:r w:rsidRPr="006157C0">
        <w:rPr>
          <w:rFonts w:eastAsia="Times New Roman" w:cs="Times New Roman"/>
          <w:szCs w:val="24"/>
          <w:lang w:val="et-EE"/>
        </w:rPr>
        <w:t>laskemoona ja rajakasutuse eest tasumist.</w:t>
      </w:r>
    </w:p>
    <w:p w14:paraId="34E4ED48" w14:textId="77777777" w:rsidR="005C2AA6" w:rsidRPr="006157C0" w:rsidRDefault="005C2AA6" w:rsidP="005C2AA6">
      <w:pPr>
        <w:spacing w:line="240" w:lineRule="auto"/>
        <w:rPr>
          <w:rFonts w:eastAsia="Times New Roman" w:cs="Times New Roman"/>
          <w:szCs w:val="24"/>
          <w:lang w:val="et-EE"/>
        </w:rPr>
      </w:pPr>
    </w:p>
    <w:p w14:paraId="0B740DCC" w14:textId="36B20C95" w:rsidR="005C2AA6" w:rsidRPr="006157C0" w:rsidRDefault="005C2AA6" w:rsidP="00241CC1">
      <w:pPr>
        <w:rPr>
          <w:lang w:val="et-EE"/>
        </w:rPr>
      </w:pPr>
      <w:r w:rsidRPr="006157C0">
        <w:rPr>
          <w:lang w:val="et-EE"/>
        </w:rPr>
        <w:t>Kui inimene on juba hiljuti tõendanud samu oskusi jahilaskekatse sooritamisega, on see ajaliselt ja rahaliselt ebamõistlik koormus, mis ei paranda ohutust ega kvaliteeti.</w:t>
      </w:r>
    </w:p>
    <w:p w14:paraId="395501F5" w14:textId="77777777" w:rsidR="005C2AA6" w:rsidRPr="006157C0" w:rsidRDefault="005C2AA6" w:rsidP="00241CC1">
      <w:pPr>
        <w:rPr>
          <w:lang w:val="et-EE"/>
        </w:rPr>
      </w:pPr>
    </w:p>
    <w:p w14:paraId="14BADF48" w14:textId="367471C0" w:rsidR="00142C81" w:rsidRPr="006157C0" w:rsidRDefault="007D3B92" w:rsidP="007D3B92">
      <w:pPr>
        <w:rPr>
          <w:lang w:val="et-EE"/>
        </w:rPr>
      </w:pPr>
      <w:r w:rsidRPr="006157C0">
        <w:rPr>
          <w:lang w:val="et-EE"/>
        </w:rPr>
        <w:t xml:space="preserve">Muudatus loob </w:t>
      </w:r>
      <w:r w:rsidRPr="006157C0">
        <w:rPr>
          <w:b/>
          <w:bCs/>
          <w:lang w:val="et-EE"/>
        </w:rPr>
        <w:t>proportsionaalse, elulise ja koormust vähendava regulatsiooni</w:t>
      </w:r>
      <w:r w:rsidRPr="006157C0">
        <w:rPr>
          <w:lang w:val="et-EE"/>
        </w:rPr>
        <w:t>, mis suurendab menetluse efektiivsust ning toetab nii jahinduse kui relvakultuuri sisulist kvaliteeti.</w:t>
      </w:r>
    </w:p>
    <w:p w14:paraId="16414873" w14:textId="77777777" w:rsidR="005C2AA6" w:rsidRPr="006157C0" w:rsidRDefault="005C2AA6" w:rsidP="00241CC1">
      <w:pPr>
        <w:rPr>
          <w:lang w:val="et-EE"/>
        </w:rPr>
      </w:pPr>
    </w:p>
    <w:p w14:paraId="075DFCF2" w14:textId="589A5CB4" w:rsidR="00155E80" w:rsidRPr="006157C0" w:rsidRDefault="00155E80" w:rsidP="00241CC1">
      <w:pPr>
        <w:rPr>
          <w:lang w:val="et-EE"/>
        </w:rPr>
      </w:pPr>
      <w:r w:rsidRPr="006157C0">
        <w:rPr>
          <w:b/>
          <w:bCs/>
          <w:lang w:val="et-EE"/>
        </w:rPr>
        <w:t xml:space="preserve">Eelnõu </w:t>
      </w:r>
      <w:r w:rsidR="000A73C9" w:rsidRPr="006157C0">
        <w:rPr>
          <w:b/>
          <w:bCs/>
          <w:lang w:val="et-EE"/>
        </w:rPr>
        <w:t>§ 1 punktis</w:t>
      </w:r>
      <w:r w:rsidRPr="006157C0" w:rsidDel="00C216B9">
        <w:rPr>
          <w:b/>
          <w:lang w:val="et-EE"/>
        </w:rPr>
        <w:t xml:space="preserve"> </w:t>
      </w:r>
      <w:r w:rsidR="00C216B9">
        <w:rPr>
          <w:b/>
          <w:bCs/>
          <w:lang w:val="et-EE"/>
        </w:rPr>
        <w:t>35</w:t>
      </w:r>
      <w:r w:rsidR="00C216B9" w:rsidRPr="006157C0">
        <w:rPr>
          <w:lang w:val="et-EE"/>
        </w:rPr>
        <w:t xml:space="preserve"> </w:t>
      </w:r>
      <w:r w:rsidRPr="006157C0">
        <w:rPr>
          <w:lang w:val="et-EE"/>
        </w:rPr>
        <w:t xml:space="preserve">täiendatakse </w:t>
      </w:r>
      <w:r w:rsidR="000A73C9" w:rsidRPr="006157C0">
        <w:rPr>
          <w:lang w:val="et-EE"/>
        </w:rPr>
        <w:t xml:space="preserve">RelvS-i </w:t>
      </w:r>
      <w:r w:rsidR="000A73C9" w:rsidRPr="006157C0">
        <w:rPr>
          <w:rFonts w:eastAsia="Times New Roman" w:cs="Times New Roman"/>
          <w:szCs w:val="24"/>
          <w:lang w:val="et-EE"/>
        </w:rPr>
        <w:t>35 lõiget 10 punktiga 2</w:t>
      </w:r>
      <w:r w:rsidR="000A73C9" w:rsidRPr="006157C0">
        <w:rPr>
          <w:rFonts w:eastAsia="Times New Roman" w:cs="Times New Roman"/>
          <w:szCs w:val="24"/>
          <w:vertAlign w:val="superscript"/>
          <w:lang w:val="et-EE"/>
        </w:rPr>
        <w:t>1</w:t>
      </w:r>
      <w:r w:rsidR="000A73C9" w:rsidRPr="006157C0">
        <w:rPr>
          <w:rFonts w:eastAsia="Times New Roman" w:cs="Times New Roman"/>
          <w:szCs w:val="24"/>
          <w:lang w:val="et-EE"/>
        </w:rPr>
        <w:t xml:space="preserve"> </w:t>
      </w:r>
      <w:r w:rsidR="002A62DF" w:rsidRPr="006157C0">
        <w:rPr>
          <w:lang w:val="et-EE"/>
        </w:rPr>
        <w:t xml:space="preserve">, mille kohaselt lisatakse isikute ringi, kellele on võimalik väljastada tulirelvaluba lihtsustatud korras, ka </w:t>
      </w:r>
      <w:r w:rsidR="002A62DF" w:rsidRPr="006157C0">
        <w:rPr>
          <w:b/>
          <w:bCs/>
          <w:lang w:val="et-EE"/>
        </w:rPr>
        <w:t>tolliametnik ja keskkonnakaitseinspektor</w:t>
      </w:r>
      <w:r w:rsidR="002A62DF" w:rsidRPr="006157C0">
        <w:rPr>
          <w:lang w:val="et-EE"/>
        </w:rPr>
        <w:t xml:space="preserve">, kui neil on </w:t>
      </w:r>
      <w:r w:rsidR="002A62DF" w:rsidRPr="006157C0">
        <w:rPr>
          <w:b/>
          <w:bCs/>
          <w:lang w:val="et-EE"/>
        </w:rPr>
        <w:t>teenistuses tulirelva kandmise õigus</w:t>
      </w:r>
      <w:r w:rsidR="002A62DF" w:rsidRPr="006157C0">
        <w:rPr>
          <w:lang w:val="et-EE"/>
        </w:rPr>
        <w:t xml:space="preserve"> ning </w:t>
      </w:r>
      <w:r w:rsidR="002A62DF" w:rsidRPr="006157C0">
        <w:rPr>
          <w:b/>
          <w:bCs/>
          <w:lang w:val="et-EE"/>
        </w:rPr>
        <w:t>kehtiv RelvS-</w:t>
      </w:r>
      <w:r w:rsidR="000570E7" w:rsidRPr="006157C0">
        <w:rPr>
          <w:b/>
          <w:bCs/>
          <w:lang w:val="et-EE"/>
        </w:rPr>
        <w:t> </w:t>
      </w:r>
      <w:r w:rsidR="002A62DF" w:rsidRPr="006157C0">
        <w:rPr>
          <w:b/>
          <w:bCs/>
          <w:lang w:val="et-EE"/>
        </w:rPr>
        <w:t>i § 35</w:t>
      </w:r>
      <w:r w:rsidR="002A62DF" w:rsidRPr="006157C0">
        <w:rPr>
          <w:b/>
          <w:bCs/>
          <w:vertAlign w:val="superscript"/>
          <w:lang w:val="et-EE"/>
        </w:rPr>
        <w:t>1</w:t>
      </w:r>
      <w:r w:rsidR="002A62DF" w:rsidRPr="006157C0">
        <w:rPr>
          <w:b/>
          <w:bCs/>
          <w:lang w:val="et-EE"/>
        </w:rPr>
        <w:t xml:space="preserve"> kohane tervisetõend</w:t>
      </w:r>
      <w:r w:rsidR="002A62DF" w:rsidRPr="006157C0">
        <w:rPr>
          <w:lang w:val="et-EE"/>
        </w:rPr>
        <w:t>. Muudatuse eesmärk on käsitleda nimetatud ametiisikuid sarnaselt teistele riigiametnikele, kelle teenistusülesanded eeldavad relva kandmist ning kes on juba täna hõlmatud lihtsustatud loa taotlemise korraga.</w:t>
      </w:r>
    </w:p>
    <w:p w14:paraId="27C9A342" w14:textId="77777777" w:rsidR="00142C81" w:rsidRPr="006157C0" w:rsidRDefault="00142C81" w:rsidP="00241CC1">
      <w:pPr>
        <w:rPr>
          <w:lang w:val="et-EE"/>
        </w:rPr>
      </w:pPr>
    </w:p>
    <w:p w14:paraId="7748B39D" w14:textId="03DE5933" w:rsidR="002A62DF" w:rsidRPr="006157C0" w:rsidRDefault="002A62DF" w:rsidP="000570E7">
      <w:pPr>
        <w:rPr>
          <w:lang w:val="et-EE"/>
        </w:rPr>
      </w:pPr>
      <w:r w:rsidRPr="006157C0">
        <w:rPr>
          <w:lang w:val="et-EE"/>
        </w:rPr>
        <w:t>RelvS-i § 35 lõige 10 sätestab isikute loetelu, kellele võib väljastada tulirelvaloa ilma § 35</w:t>
      </w:r>
      <w:r w:rsidRPr="006157C0">
        <w:rPr>
          <w:vertAlign w:val="superscript"/>
          <w:lang w:val="et-EE"/>
        </w:rPr>
        <w:t>1</w:t>
      </w:r>
      <w:r w:rsidRPr="006157C0">
        <w:rPr>
          <w:lang w:val="et-EE"/>
        </w:rPr>
        <w:t xml:space="preserve"> lõikes 1 sätestatud täiendavate nõueteta, eelkõige ilma relvakoolituse ja laskekatse sooritamiseta. Seadus näeb lihtsustusi ette sellistele ametnikele ja teenistujatele, kelle igapäevased tööülesanded on seotud relva kandmise või kasutamisega ning kes läbivad ametkonna-sisese väljaõppe. Kehtivas õiguses on lihtsustatud loa taotlemise õigus näiteks politseiametnikel, tegevväelastel ja vanglateenistuse ametnikel. Nende ametnike puhul on seadusandja pidanud piisavaks ametkonna sisest väljaõpet ja kontrolli, mistõttu pole vajalik täiendav relvakoolituse läbimine eraisikuna.</w:t>
      </w:r>
    </w:p>
    <w:p w14:paraId="69367A0C" w14:textId="77777777" w:rsidR="002A62DF" w:rsidRPr="006157C0" w:rsidRDefault="002A62DF" w:rsidP="00241CC1">
      <w:pPr>
        <w:rPr>
          <w:lang w:val="et-EE"/>
        </w:rPr>
      </w:pPr>
    </w:p>
    <w:p w14:paraId="3AEA47C0" w14:textId="10377C22" w:rsidR="00142C81" w:rsidRPr="006157C0" w:rsidRDefault="003D11FD" w:rsidP="00241CC1">
      <w:pPr>
        <w:rPr>
          <w:lang w:val="et-EE"/>
        </w:rPr>
      </w:pPr>
      <w:r w:rsidRPr="006157C0">
        <w:rPr>
          <w:lang w:val="et-EE"/>
        </w:rPr>
        <w:t>Tolliametnikud ja keskkonnakaitseinspektorid on oma teenistusülesannete iseloomult võrreldavad ametnikega, kes juba täna kuuluvad lihtsustatud loa saajate hulka.</w:t>
      </w:r>
    </w:p>
    <w:p w14:paraId="1C3AEFD4" w14:textId="77777777" w:rsidR="00BE3A91" w:rsidRPr="006157C0" w:rsidRDefault="00BE3A91" w:rsidP="00241CC1">
      <w:pPr>
        <w:rPr>
          <w:lang w:val="et-EE"/>
        </w:rPr>
      </w:pPr>
    </w:p>
    <w:p w14:paraId="1E8160F9" w14:textId="4EB6CBD0" w:rsidR="00BE3A91" w:rsidRPr="006157C0" w:rsidRDefault="00BE3A91" w:rsidP="00BA6DFB">
      <w:pPr>
        <w:rPr>
          <w:lang w:val="et-EE"/>
        </w:rPr>
      </w:pPr>
      <w:r w:rsidRPr="006157C0">
        <w:rPr>
          <w:lang w:val="et-EE"/>
        </w:rPr>
        <w:lastRenderedPageBreak/>
        <w:t xml:space="preserve">Kavandatav muudatus ei laienda relva kandmise õigust ühelegi uuele isikute grupile – see puudutab üksnes </w:t>
      </w:r>
      <w:r w:rsidRPr="006157C0">
        <w:rPr>
          <w:b/>
          <w:bCs/>
          <w:lang w:val="et-EE"/>
        </w:rPr>
        <w:t>relvaloa taotlemise menetluse lihtsustamist</w:t>
      </w:r>
      <w:r w:rsidRPr="006157C0">
        <w:rPr>
          <w:lang w:val="et-EE"/>
        </w:rPr>
        <w:t xml:space="preserve"> ametnikele, kellel on juba praegu seadusest tulenev õigus kanda relva teenistusülesannete täitmisel. Julgeolekurisk ei suurene, kuna ametnikud läbivad ametkondliku väljaõppe, nende terviseseisund on kontrollitud RelvS-i § 35</w:t>
      </w:r>
      <w:r w:rsidRPr="006157C0">
        <w:rPr>
          <w:vertAlign w:val="superscript"/>
          <w:lang w:val="et-EE"/>
        </w:rPr>
        <w:t>1</w:t>
      </w:r>
      <w:r w:rsidRPr="006157C0">
        <w:rPr>
          <w:lang w:val="et-EE"/>
        </w:rPr>
        <w:t xml:space="preserve"> kohase tõendi alusel ja nad on juba praegu relva kasutusõigusega riigiametnikud.</w:t>
      </w:r>
    </w:p>
    <w:p w14:paraId="04F9D2CF" w14:textId="77777777" w:rsidR="00BE3A91" w:rsidRPr="006157C0" w:rsidRDefault="00BE3A91" w:rsidP="00241CC1">
      <w:pPr>
        <w:rPr>
          <w:lang w:val="et-EE"/>
        </w:rPr>
      </w:pPr>
    </w:p>
    <w:p w14:paraId="1CF02190" w14:textId="6F7F4EB1" w:rsidR="005C2AA6" w:rsidRPr="006157C0" w:rsidRDefault="007D3B92" w:rsidP="007D3B92">
      <w:pPr>
        <w:rPr>
          <w:lang w:val="et-EE"/>
        </w:rPr>
      </w:pPr>
      <w:r w:rsidRPr="006157C0">
        <w:rPr>
          <w:b/>
          <w:bCs/>
          <w:lang w:val="et-EE"/>
        </w:rPr>
        <w:t>Eelnõu § 1 punktiga</w:t>
      </w:r>
      <w:r w:rsidRPr="006157C0" w:rsidDel="00C216B9">
        <w:rPr>
          <w:b/>
          <w:lang w:val="et-EE"/>
        </w:rPr>
        <w:t xml:space="preserve"> </w:t>
      </w:r>
      <w:r w:rsidR="00C216B9">
        <w:rPr>
          <w:b/>
          <w:bCs/>
          <w:lang w:val="et-EE"/>
        </w:rPr>
        <w:t>36</w:t>
      </w:r>
      <w:r w:rsidR="00C216B9" w:rsidRPr="006157C0">
        <w:rPr>
          <w:lang w:val="et-EE"/>
        </w:rPr>
        <w:t xml:space="preserve"> </w:t>
      </w:r>
      <w:r w:rsidRPr="006157C0">
        <w:rPr>
          <w:lang w:val="et-EE"/>
        </w:rPr>
        <w:t xml:space="preserve">jäetakse </w:t>
      </w:r>
      <w:r w:rsidR="005C37B0" w:rsidRPr="006157C0">
        <w:rPr>
          <w:lang w:val="et-EE"/>
        </w:rPr>
        <w:t xml:space="preserve">RelvS-i </w:t>
      </w:r>
      <w:r w:rsidRPr="006157C0">
        <w:rPr>
          <w:lang w:val="et-EE"/>
        </w:rPr>
        <w:t xml:space="preserve">§ 36 lõike 1 punktist 6 välja viited </w:t>
      </w:r>
      <w:r w:rsidR="005C37B0" w:rsidRPr="006157C0">
        <w:rPr>
          <w:lang w:val="et-EE"/>
        </w:rPr>
        <w:t>k</w:t>
      </w:r>
      <w:r w:rsidRPr="006157C0">
        <w:rPr>
          <w:lang w:val="et-EE"/>
        </w:rPr>
        <w:t>aristusseadustiku</w:t>
      </w:r>
      <w:r w:rsidR="005C37B0" w:rsidRPr="006157C0">
        <w:rPr>
          <w:rStyle w:val="Allmrkuseviide"/>
          <w:lang w:val="et-EE"/>
        </w:rPr>
        <w:footnoteReference w:id="35"/>
      </w:r>
      <w:r w:rsidR="005C37B0" w:rsidRPr="006157C0">
        <w:rPr>
          <w:lang w:val="et-EE"/>
        </w:rPr>
        <w:t xml:space="preserve"> (edaspidi </w:t>
      </w:r>
      <w:proofErr w:type="spellStart"/>
      <w:r w:rsidR="005C37B0" w:rsidRPr="006157C0">
        <w:rPr>
          <w:i/>
          <w:iCs/>
          <w:lang w:val="et-EE"/>
        </w:rPr>
        <w:t>KarS</w:t>
      </w:r>
      <w:proofErr w:type="spellEnd"/>
      <w:r w:rsidR="005C37B0" w:rsidRPr="006157C0">
        <w:rPr>
          <w:lang w:val="et-EE"/>
        </w:rPr>
        <w:t>)</w:t>
      </w:r>
      <w:r w:rsidRPr="006157C0">
        <w:rPr>
          <w:lang w:val="et-EE"/>
        </w:rPr>
        <w:t xml:space="preserve"> §-dele 117 (surma põhjustamine ettevaatamatusest) ja 119 (raske tervisekahjustuse tekitamine ettevaatamatusest). Kehtiv regulatsioon näeb ette, et isik, kelle suhtes on karistusregistris kehtiv karistus nimetatud süütegude eest, ei saa relva- ega soetamisluba. Muudatus on vajalik, sest kehtiv sõnastus on </w:t>
      </w:r>
      <w:r w:rsidRPr="006157C0">
        <w:rPr>
          <w:b/>
          <w:bCs/>
          <w:lang w:val="et-EE"/>
        </w:rPr>
        <w:t>ebaproportsionaalne, õigusloogiliselt põhjendamatu ja võib olla põhiseadusega vastuolus</w:t>
      </w:r>
      <w:r w:rsidRPr="006157C0">
        <w:rPr>
          <w:lang w:val="et-EE"/>
        </w:rPr>
        <w:t>.</w:t>
      </w:r>
    </w:p>
    <w:p w14:paraId="17A99449" w14:textId="77777777" w:rsidR="007D3B92" w:rsidRPr="006157C0" w:rsidRDefault="007D3B92" w:rsidP="007D3B92">
      <w:pPr>
        <w:rPr>
          <w:rFonts w:eastAsia="Times New Roman" w:cs="Times New Roman"/>
          <w:szCs w:val="24"/>
          <w:lang w:val="et-EE"/>
        </w:rPr>
      </w:pPr>
    </w:p>
    <w:p w14:paraId="566B37A0" w14:textId="00BF9AE2" w:rsidR="007D3B92" w:rsidRPr="006157C0" w:rsidRDefault="007D3B92" w:rsidP="007D3B92">
      <w:pPr>
        <w:spacing w:line="240" w:lineRule="auto"/>
        <w:rPr>
          <w:rFonts w:eastAsia="Times New Roman" w:cs="Times New Roman"/>
          <w:szCs w:val="24"/>
          <w:lang w:val="et-EE"/>
        </w:rPr>
      </w:pPr>
      <w:proofErr w:type="spellStart"/>
      <w:r w:rsidRPr="006157C0">
        <w:rPr>
          <w:rFonts w:eastAsia="Times New Roman" w:cs="Times New Roman"/>
          <w:szCs w:val="24"/>
          <w:lang w:val="et-EE"/>
        </w:rPr>
        <w:t>KarS</w:t>
      </w:r>
      <w:r w:rsidR="005C37B0" w:rsidRPr="006157C0">
        <w:rPr>
          <w:rFonts w:eastAsia="Times New Roman" w:cs="Times New Roman"/>
          <w:szCs w:val="24"/>
          <w:lang w:val="et-EE"/>
        </w:rPr>
        <w:t>-i</w:t>
      </w:r>
      <w:proofErr w:type="spellEnd"/>
      <w:r w:rsidRPr="006157C0">
        <w:rPr>
          <w:rFonts w:eastAsia="Times New Roman" w:cs="Times New Roman"/>
          <w:szCs w:val="24"/>
          <w:lang w:val="et-EE"/>
        </w:rPr>
        <w:t xml:space="preserve"> § 117 ja § 119 käsitlevad tagajärjedelikte, mis on toime pandud ettevaatamatusest, mitte tahtlikult. See tähendab, et:</w:t>
      </w:r>
    </w:p>
    <w:p w14:paraId="7962EEC3" w14:textId="77777777" w:rsidR="007D3B92" w:rsidRPr="006157C0" w:rsidRDefault="007D3B92" w:rsidP="00173DF1">
      <w:pPr>
        <w:pStyle w:val="Loendilik"/>
        <w:numPr>
          <w:ilvl w:val="0"/>
          <w:numId w:val="34"/>
        </w:numPr>
        <w:spacing w:line="240" w:lineRule="auto"/>
        <w:rPr>
          <w:rFonts w:eastAsia="Times New Roman" w:cs="Times New Roman"/>
          <w:szCs w:val="24"/>
          <w:lang w:val="et-EE"/>
        </w:rPr>
      </w:pPr>
      <w:r w:rsidRPr="006157C0">
        <w:rPr>
          <w:rFonts w:eastAsia="Times New Roman" w:cs="Times New Roman"/>
          <w:szCs w:val="24"/>
          <w:lang w:val="et-EE"/>
        </w:rPr>
        <w:t>tegu ei ole suunatud õiguslike või ühiskondlike normide teadlikule rikkumisele,</w:t>
      </w:r>
    </w:p>
    <w:p w14:paraId="26FC193B" w14:textId="77777777" w:rsidR="007D3B92" w:rsidRPr="006157C0" w:rsidRDefault="007D3B92" w:rsidP="00173DF1">
      <w:pPr>
        <w:pStyle w:val="Loendilik"/>
        <w:numPr>
          <w:ilvl w:val="0"/>
          <w:numId w:val="34"/>
        </w:numPr>
        <w:spacing w:line="240" w:lineRule="auto"/>
        <w:rPr>
          <w:rFonts w:eastAsia="Times New Roman" w:cs="Times New Roman"/>
          <w:szCs w:val="24"/>
          <w:lang w:val="et-EE"/>
        </w:rPr>
      </w:pPr>
      <w:r w:rsidRPr="006157C0">
        <w:rPr>
          <w:rFonts w:eastAsia="Times New Roman" w:cs="Times New Roman"/>
          <w:szCs w:val="24"/>
          <w:lang w:val="et-EE"/>
        </w:rPr>
        <w:t>tegu ei näita isiku kalduvust agressiivsusse, vägivalda ega relva kuritarvitamisse,</w:t>
      </w:r>
    </w:p>
    <w:p w14:paraId="070B9200" w14:textId="77777777" w:rsidR="007D3B92" w:rsidRPr="006157C0" w:rsidRDefault="007D3B92" w:rsidP="00173DF1">
      <w:pPr>
        <w:pStyle w:val="Loendilik"/>
        <w:numPr>
          <w:ilvl w:val="0"/>
          <w:numId w:val="34"/>
        </w:numPr>
        <w:spacing w:line="240" w:lineRule="auto"/>
        <w:rPr>
          <w:rFonts w:eastAsia="Times New Roman" w:cs="Times New Roman"/>
          <w:szCs w:val="24"/>
          <w:lang w:val="et-EE"/>
        </w:rPr>
      </w:pPr>
      <w:r w:rsidRPr="006157C0">
        <w:rPr>
          <w:rFonts w:eastAsia="Times New Roman" w:cs="Times New Roman"/>
          <w:szCs w:val="24"/>
          <w:lang w:val="et-EE"/>
        </w:rPr>
        <w:t>isik ei ole väljendanud valmisolekut rikkuda seadust tahtlikult või riskida sellega,</w:t>
      </w:r>
    </w:p>
    <w:p w14:paraId="51BDA809" w14:textId="77777777" w:rsidR="007D3B92" w:rsidRPr="006157C0" w:rsidRDefault="007D3B92" w:rsidP="00173DF1">
      <w:pPr>
        <w:pStyle w:val="Loendilik"/>
        <w:numPr>
          <w:ilvl w:val="0"/>
          <w:numId w:val="34"/>
        </w:numPr>
        <w:spacing w:line="240" w:lineRule="auto"/>
        <w:rPr>
          <w:rFonts w:eastAsia="Times New Roman" w:cs="Times New Roman"/>
          <w:szCs w:val="24"/>
          <w:lang w:val="et-EE"/>
        </w:rPr>
      </w:pPr>
      <w:r w:rsidRPr="006157C0">
        <w:rPr>
          <w:rFonts w:eastAsia="Times New Roman" w:cs="Times New Roman"/>
          <w:szCs w:val="24"/>
          <w:lang w:val="et-EE"/>
        </w:rPr>
        <w:t>tegu võib olla põhjustatud üksikust eksimusest, tähelepanematusest või n-ö õnnetuste kokkulangemisest.</w:t>
      </w:r>
    </w:p>
    <w:p w14:paraId="73E441ED" w14:textId="77777777" w:rsidR="007D3B92" w:rsidRPr="006157C0" w:rsidRDefault="007D3B92" w:rsidP="007D3B92">
      <w:pPr>
        <w:spacing w:line="240" w:lineRule="auto"/>
        <w:rPr>
          <w:rFonts w:eastAsia="Times New Roman" w:cs="Times New Roman"/>
          <w:szCs w:val="24"/>
          <w:lang w:val="et-EE"/>
        </w:rPr>
      </w:pPr>
    </w:p>
    <w:p w14:paraId="456BEE01" w14:textId="01396429" w:rsidR="007D3B92" w:rsidRPr="006157C0" w:rsidRDefault="007D3B92" w:rsidP="007D3B92">
      <w:pPr>
        <w:spacing w:line="240" w:lineRule="auto"/>
        <w:rPr>
          <w:rFonts w:eastAsia="Times New Roman" w:cs="Times New Roman"/>
          <w:szCs w:val="24"/>
          <w:lang w:val="et-EE"/>
        </w:rPr>
      </w:pPr>
      <w:r w:rsidRPr="006157C0">
        <w:rPr>
          <w:rFonts w:eastAsia="Times New Roman" w:cs="Times New Roman"/>
          <w:szCs w:val="24"/>
          <w:lang w:val="et-EE"/>
        </w:rPr>
        <w:t xml:space="preserve">Seega ei ole olemas selget </w:t>
      </w:r>
      <w:r w:rsidRPr="006157C0">
        <w:rPr>
          <w:rFonts w:eastAsia="Times New Roman" w:cs="Times New Roman"/>
          <w:b/>
          <w:bCs/>
          <w:szCs w:val="24"/>
          <w:lang w:val="et-EE"/>
        </w:rPr>
        <w:t>põhjuslikku seost</w:t>
      </w:r>
      <w:r w:rsidRPr="006157C0">
        <w:rPr>
          <w:rFonts w:eastAsia="Times New Roman" w:cs="Times New Roman"/>
          <w:szCs w:val="24"/>
          <w:lang w:val="et-EE"/>
        </w:rPr>
        <w:t xml:space="preserve"> nende koosseisude ja relvaloa omamise ohutuse või usaldusväärsuse hindamise vahel.</w:t>
      </w:r>
    </w:p>
    <w:p w14:paraId="66D0A4CB" w14:textId="77777777" w:rsidR="007D3B92" w:rsidRPr="006157C0" w:rsidRDefault="007D3B92" w:rsidP="007D3B92">
      <w:pPr>
        <w:spacing w:line="240" w:lineRule="auto"/>
        <w:rPr>
          <w:rFonts w:eastAsia="Times New Roman" w:cs="Times New Roman"/>
          <w:szCs w:val="24"/>
          <w:lang w:val="et-EE"/>
        </w:rPr>
      </w:pPr>
    </w:p>
    <w:p w14:paraId="7A04DCA7" w14:textId="081ED733" w:rsidR="007D3B92" w:rsidRPr="006157C0" w:rsidRDefault="007D3B92" w:rsidP="007D3B92">
      <w:pPr>
        <w:spacing w:line="240" w:lineRule="auto"/>
        <w:rPr>
          <w:rFonts w:eastAsia="Times New Roman" w:cs="Times New Roman"/>
          <w:szCs w:val="24"/>
          <w:lang w:val="et-EE"/>
        </w:rPr>
      </w:pPr>
      <w:r w:rsidRPr="006157C0">
        <w:rPr>
          <w:rFonts w:eastAsia="Times New Roman" w:cs="Times New Roman"/>
          <w:szCs w:val="24"/>
          <w:lang w:val="et-EE"/>
        </w:rPr>
        <w:t>Ettevaatamatusest põhjustatud raske tagajärg (surm või raske tervisekahjustus) võib toimuda täiesti tavalises elusituatsioonis (</w:t>
      </w:r>
      <w:r w:rsidR="00AD2AD8">
        <w:rPr>
          <w:rFonts w:eastAsia="Times New Roman" w:cs="Times New Roman"/>
          <w:szCs w:val="24"/>
          <w:lang w:val="et-EE"/>
        </w:rPr>
        <w:t xml:space="preserve">nt </w:t>
      </w:r>
      <w:r w:rsidRPr="006157C0">
        <w:rPr>
          <w:rFonts w:eastAsia="Times New Roman" w:cs="Times New Roman"/>
          <w:szCs w:val="24"/>
          <w:lang w:val="et-EE"/>
        </w:rPr>
        <w:t>liiklus, tööõnnetus, kodune õnnetus) ning ei pruugi üldse olla seotud isiku üldise hoolimatuse või normidest kõrvalekaldumisega</w:t>
      </w:r>
      <w:r w:rsidR="00877279" w:rsidRPr="006157C0">
        <w:rPr>
          <w:rFonts w:eastAsia="Times New Roman" w:cs="Times New Roman"/>
          <w:szCs w:val="24"/>
          <w:lang w:val="et-EE"/>
        </w:rPr>
        <w:t xml:space="preserve"> ja </w:t>
      </w:r>
      <w:r w:rsidRPr="006157C0">
        <w:rPr>
          <w:rFonts w:eastAsia="Times New Roman" w:cs="Times New Roman"/>
          <w:szCs w:val="24"/>
          <w:lang w:val="et-EE"/>
        </w:rPr>
        <w:t>võib tuleneda ühest juhuslikust veaotsustusest, mida isik ise hiljem sügavalt kahetseb.</w:t>
      </w:r>
    </w:p>
    <w:p w14:paraId="2791E2D6" w14:textId="77777777" w:rsidR="007D3B92" w:rsidRPr="006157C0" w:rsidRDefault="007D3B92" w:rsidP="007D3B92">
      <w:pPr>
        <w:spacing w:line="240" w:lineRule="auto"/>
        <w:rPr>
          <w:rFonts w:eastAsia="Times New Roman" w:cs="Times New Roman"/>
          <w:szCs w:val="24"/>
          <w:lang w:val="et-EE"/>
        </w:rPr>
      </w:pPr>
    </w:p>
    <w:p w14:paraId="61E2F117" w14:textId="20F5B098" w:rsidR="007D3B92" w:rsidRPr="006157C0" w:rsidRDefault="007D3B92" w:rsidP="00877279">
      <w:pPr>
        <w:spacing w:line="240" w:lineRule="auto"/>
        <w:rPr>
          <w:rFonts w:eastAsia="Times New Roman" w:cs="Times New Roman"/>
          <w:szCs w:val="24"/>
          <w:lang w:val="et-EE"/>
        </w:rPr>
      </w:pPr>
      <w:r w:rsidRPr="006157C0">
        <w:rPr>
          <w:rFonts w:eastAsia="Times New Roman" w:cs="Times New Roman"/>
          <w:szCs w:val="24"/>
          <w:lang w:val="et-EE"/>
        </w:rPr>
        <w:t>Sellises olukorras isiku karistus iseenesest</w:t>
      </w:r>
      <w:r w:rsidR="00877279" w:rsidRPr="006157C0">
        <w:rPr>
          <w:rFonts w:eastAsia="Times New Roman" w:cs="Times New Roman"/>
          <w:szCs w:val="24"/>
          <w:lang w:val="et-EE"/>
        </w:rPr>
        <w:t xml:space="preserve"> </w:t>
      </w:r>
      <w:r w:rsidRPr="006157C0">
        <w:rPr>
          <w:rFonts w:eastAsia="Times New Roman" w:cs="Times New Roman"/>
          <w:szCs w:val="24"/>
          <w:lang w:val="et-EE"/>
        </w:rPr>
        <w:t>ei tee teda relvaloa seisukohast ohtlikuks,</w:t>
      </w:r>
      <w:r w:rsidR="00877279" w:rsidRPr="006157C0">
        <w:rPr>
          <w:rFonts w:eastAsia="Times New Roman" w:cs="Times New Roman"/>
          <w:szCs w:val="24"/>
          <w:lang w:val="et-EE"/>
        </w:rPr>
        <w:t xml:space="preserve"> ega</w:t>
      </w:r>
      <w:r w:rsidRPr="006157C0">
        <w:rPr>
          <w:rFonts w:eastAsia="Times New Roman" w:cs="Times New Roman"/>
          <w:szCs w:val="24"/>
          <w:lang w:val="et-EE"/>
        </w:rPr>
        <w:t xml:space="preserve"> viita sellele, et ta ei suudaks relva ohutult käsitseda</w:t>
      </w:r>
      <w:r w:rsidR="00877279" w:rsidRPr="006157C0">
        <w:rPr>
          <w:rFonts w:eastAsia="Times New Roman" w:cs="Times New Roman"/>
          <w:szCs w:val="24"/>
          <w:lang w:val="et-EE"/>
        </w:rPr>
        <w:t xml:space="preserve">. Seega ei ole sellisel puhul </w:t>
      </w:r>
      <w:r w:rsidR="00877279" w:rsidRPr="006157C0">
        <w:rPr>
          <w:rFonts w:eastAsia="Times New Roman" w:cs="Times New Roman"/>
          <w:b/>
          <w:bCs/>
          <w:szCs w:val="24"/>
          <w:lang w:val="et-EE"/>
        </w:rPr>
        <w:t>sisuliselt põhjendatud</w:t>
      </w:r>
      <w:r w:rsidR="00877279" w:rsidRPr="006157C0">
        <w:rPr>
          <w:rFonts w:eastAsia="Times New Roman" w:cs="Times New Roman"/>
          <w:szCs w:val="24"/>
          <w:lang w:val="et-EE"/>
        </w:rPr>
        <w:t xml:space="preserve"> relvaloa väljastamisest keeldumine</w:t>
      </w:r>
      <w:r w:rsidRPr="006157C0">
        <w:rPr>
          <w:rFonts w:eastAsia="Times New Roman" w:cs="Times New Roman"/>
          <w:szCs w:val="24"/>
          <w:lang w:val="et-EE"/>
        </w:rPr>
        <w:t>.</w:t>
      </w:r>
    </w:p>
    <w:p w14:paraId="5A47DF43" w14:textId="77777777" w:rsidR="007D3B92" w:rsidRPr="006157C0" w:rsidRDefault="007D3B92" w:rsidP="007D3B92">
      <w:pPr>
        <w:spacing w:line="240" w:lineRule="auto"/>
        <w:rPr>
          <w:rFonts w:eastAsia="Times New Roman" w:cs="Times New Roman"/>
          <w:szCs w:val="24"/>
          <w:lang w:val="et-EE"/>
        </w:rPr>
      </w:pPr>
    </w:p>
    <w:p w14:paraId="7B1AC90A" w14:textId="77777777" w:rsidR="00877279" w:rsidRPr="006157C0" w:rsidRDefault="00877279" w:rsidP="00877279">
      <w:pPr>
        <w:spacing w:line="240" w:lineRule="auto"/>
        <w:rPr>
          <w:rFonts w:eastAsia="Times New Roman" w:cs="Times New Roman"/>
          <w:szCs w:val="24"/>
          <w:lang w:val="et-EE"/>
        </w:rPr>
      </w:pPr>
      <w:r w:rsidRPr="006157C0">
        <w:rPr>
          <w:rFonts w:eastAsia="Times New Roman" w:cs="Times New Roman"/>
          <w:szCs w:val="24"/>
          <w:lang w:val="et-EE"/>
        </w:rPr>
        <w:t>Relvaloaga kaasneb põhiõiguste riive, kuna:</w:t>
      </w:r>
    </w:p>
    <w:p w14:paraId="7CDD0A4B" w14:textId="77777777" w:rsidR="00877279" w:rsidRPr="006157C0" w:rsidRDefault="00877279" w:rsidP="00173DF1">
      <w:pPr>
        <w:pStyle w:val="Loendilik"/>
        <w:numPr>
          <w:ilvl w:val="0"/>
          <w:numId w:val="35"/>
        </w:numPr>
        <w:spacing w:line="240" w:lineRule="auto"/>
        <w:rPr>
          <w:rFonts w:eastAsia="Times New Roman" w:cs="Times New Roman"/>
          <w:szCs w:val="24"/>
          <w:lang w:val="et-EE"/>
        </w:rPr>
      </w:pPr>
      <w:r w:rsidRPr="006157C0">
        <w:rPr>
          <w:rFonts w:eastAsia="Times New Roman" w:cs="Times New Roman"/>
          <w:szCs w:val="24"/>
          <w:lang w:val="et-EE"/>
        </w:rPr>
        <w:t>relva soetamine ja omamine on osa isikuvabadusest (PS § 19),</w:t>
      </w:r>
    </w:p>
    <w:p w14:paraId="3D22625A" w14:textId="77777777" w:rsidR="00877279" w:rsidRPr="006157C0" w:rsidRDefault="00877279" w:rsidP="00173DF1">
      <w:pPr>
        <w:pStyle w:val="Loendilik"/>
        <w:numPr>
          <w:ilvl w:val="0"/>
          <w:numId w:val="35"/>
        </w:numPr>
        <w:spacing w:line="240" w:lineRule="auto"/>
        <w:rPr>
          <w:rFonts w:eastAsia="Times New Roman" w:cs="Times New Roman"/>
          <w:szCs w:val="24"/>
          <w:lang w:val="et-EE"/>
        </w:rPr>
      </w:pPr>
      <w:r w:rsidRPr="006157C0">
        <w:rPr>
          <w:rFonts w:eastAsia="Times New Roman" w:cs="Times New Roman"/>
          <w:szCs w:val="24"/>
          <w:lang w:val="et-EE"/>
        </w:rPr>
        <w:t>relv võib olla osa varalisest omandist (PS § 32).</w:t>
      </w:r>
    </w:p>
    <w:p w14:paraId="6B23FB3F" w14:textId="77777777" w:rsidR="00877279" w:rsidRPr="006157C0" w:rsidRDefault="00877279" w:rsidP="00877279">
      <w:pPr>
        <w:spacing w:line="240" w:lineRule="auto"/>
        <w:rPr>
          <w:rFonts w:eastAsia="Times New Roman" w:cs="Times New Roman"/>
          <w:szCs w:val="24"/>
          <w:lang w:val="et-EE"/>
        </w:rPr>
      </w:pPr>
    </w:p>
    <w:p w14:paraId="5E6A96F2" w14:textId="77777777" w:rsidR="00877279" w:rsidRPr="006157C0" w:rsidRDefault="00877279" w:rsidP="00877279">
      <w:pPr>
        <w:spacing w:line="240" w:lineRule="auto"/>
        <w:rPr>
          <w:rFonts w:eastAsia="Times New Roman" w:cs="Times New Roman"/>
          <w:szCs w:val="24"/>
          <w:lang w:val="et-EE"/>
        </w:rPr>
      </w:pPr>
      <w:r w:rsidRPr="006157C0">
        <w:rPr>
          <w:rFonts w:eastAsia="Times New Roman" w:cs="Times New Roman"/>
          <w:szCs w:val="24"/>
          <w:lang w:val="et-EE"/>
        </w:rPr>
        <w:t>Ettevaatamatusdelikti eest määratud karistus on piisav ja iseseisev sanktsioon. Relvaloa automaatne keeld:</w:t>
      </w:r>
    </w:p>
    <w:p w14:paraId="065AA325" w14:textId="77777777" w:rsidR="00877279" w:rsidRPr="006157C0" w:rsidRDefault="00877279" w:rsidP="00173DF1">
      <w:pPr>
        <w:pStyle w:val="Loendilik"/>
        <w:numPr>
          <w:ilvl w:val="0"/>
          <w:numId w:val="36"/>
        </w:numPr>
        <w:spacing w:line="240" w:lineRule="auto"/>
        <w:rPr>
          <w:rFonts w:eastAsia="Times New Roman" w:cs="Times New Roman"/>
          <w:szCs w:val="24"/>
          <w:lang w:val="et-EE"/>
        </w:rPr>
      </w:pPr>
      <w:r w:rsidRPr="006157C0">
        <w:rPr>
          <w:rFonts w:eastAsia="Times New Roman" w:cs="Times New Roman"/>
          <w:szCs w:val="24"/>
          <w:lang w:val="et-EE"/>
        </w:rPr>
        <w:t>lisandub sellele teise karistusena,</w:t>
      </w:r>
    </w:p>
    <w:p w14:paraId="2CCFEFA9" w14:textId="77777777" w:rsidR="00877279" w:rsidRPr="006157C0" w:rsidRDefault="00877279" w:rsidP="00173DF1">
      <w:pPr>
        <w:pStyle w:val="Loendilik"/>
        <w:numPr>
          <w:ilvl w:val="0"/>
          <w:numId w:val="36"/>
        </w:numPr>
        <w:spacing w:line="240" w:lineRule="auto"/>
        <w:rPr>
          <w:rFonts w:eastAsia="Times New Roman" w:cs="Times New Roman"/>
          <w:szCs w:val="24"/>
          <w:lang w:val="et-EE"/>
        </w:rPr>
      </w:pPr>
      <w:r w:rsidRPr="006157C0">
        <w:rPr>
          <w:rFonts w:eastAsia="Times New Roman" w:cs="Times New Roman"/>
          <w:szCs w:val="24"/>
          <w:lang w:val="et-EE"/>
        </w:rPr>
        <w:t>ei lähtu teo raskusastme individuaalsest hindamisest,</w:t>
      </w:r>
    </w:p>
    <w:p w14:paraId="26C50A8E" w14:textId="77777777" w:rsidR="00877279" w:rsidRPr="006157C0" w:rsidRDefault="00877279" w:rsidP="00173DF1">
      <w:pPr>
        <w:pStyle w:val="Loendilik"/>
        <w:numPr>
          <w:ilvl w:val="0"/>
          <w:numId w:val="36"/>
        </w:numPr>
        <w:spacing w:line="240" w:lineRule="auto"/>
        <w:rPr>
          <w:rFonts w:eastAsia="Times New Roman" w:cs="Times New Roman"/>
          <w:szCs w:val="24"/>
          <w:lang w:val="et-EE"/>
        </w:rPr>
      </w:pPr>
      <w:r w:rsidRPr="006157C0">
        <w:rPr>
          <w:rFonts w:eastAsia="Times New Roman" w:cs="Times New Roman"/>
          <w:szCs w:val="24"/>
          <w:lang w:val="et-EE"/>
        </w:rPr>
        <w:t>ei arvesta teo konteksti ega isiku tausta,</w:t>
      </w:r>
    </w:p>
    <w:p w14:paraId="65F6047A" w14:textId="77777777" w:rsidR="00877279" w:rsidRPr="006157C0" w:rsidRDefault="00877279" w:rsidP="00173DF1">
      <w:pPr>
        <w:pStyle w:val="Loendilik"/>
        <w:numPr>
          <w:ilvl w:val="0"/>
          <w:numId w:val="36"/>
        </w:numPr>
        <w:spacing w:line="240" w:lineRule="auto"/>
        <w:rPr>
          <w:rFonts w:eastAsia="Times New Roman" w:cs="Times New Roman"/>
          <w:szCs w:val="24"/>
          <w:lang w:val="et-EE"/>
        </w:rPr>
      </w:pPr>
      <w:r w:rsidRPr="006157C0">
        <w:rPr>
          <w:rFonts w:eastAsia="Times New Roman" w:cs="Times New Roman"/>
          <w:szCs w:val="24"/>
          <w:lang w:val="et-EE"/>
        </w:rPr>
        <w:t>on eelnevalt ette määratud ja jäik.</w:t>
      </w:r>
    </w:p>
    <w:p w14:paraId="2A169BDB" w14:textId="77777777" w:rsidR="00877279" w:rsidRPr="006157C0" w:rsidRDefault="00877279" w:rsidP="00877279">
      <w:pPr>
        <w:spacing w:line="240" w:lineRule="auto"/>
        <w:rPr>
          <w:rFonts w:eastAsia="Times New Roman" w:cs="Times New Roman"/>
          <w:szCs w:val="24"/>
          <w:lang w:val="et-EE"/>
        </w:rPr>
      </w:pPr>
    </w:p>
    <w:p w14:paraId="41364A71" w14:textId="42AB1759" w:rsidR="007D3B92" w:rsidRPr="006157C0" w:rsidRDefault="00877279" w:rsidP="00877279">
      <w:pPr>
        <w:spacing w:line="240" w:lineRule="auto"/>
        <w:rPr>
          <w:rFonts w:eastAsia="Times New Roman" w:cs="Times New Roman"/>
          <w:szCs w:val="24"/>
          <w:lang w:val="et-EE"/>
        </w:rPr>
      </w:pPr>
      <w:r w:rsidRPr="006157C0">
        <w:rPr>
          <w:rFonts w:eastAsia="Times New Roman" w:cs="Times New Roman"/>
          <w:szCs w:val="24"/>
          <w:lang w:val="et-EE"/>
        </w:rPr>
        <w:t xml:space="preserve">Kui keelu eesmärk oleks täiendav karistus, peaks see olema sätestatud </w:t>
      </w:r>
      <w:proofErr w:type="spellStart"/>
      <w:r w:rsidRPr="006157C0">
        <w:rPr>
          <w:rFonts w:eastAsia="Times New Roman" w:cs="Times New Roman"/>
          <w:szCs w:val="24"/>
          <w:lang w:val="et-EE"/>
        </w:rPr>
        <w:t>KarS-s</w:t>
      </w:r>
      <w:proofErr w:type="spellEnd"/>
      <w:r w:rsidRPr="006157C0">
        <w:rPr>
          <w:rFonts w:eastAsia="Times New Roman" w:cs="Times New Roman"/>
          <w:szCs w:val="24"/>
          <w:lang w:val="et-EE"/>
        </w:rPr>
        <w:t xml:space="preserve"> ning kohus peaks saama otsustada selle vajalikkuse üle konkreetse teo asjaolusid arvesse võttes. RelvS seda võimalust ei anna, mistõttu keeld on põhiseaduslikult problemaatiline.</w:t>
      </w:r>
    </w:p>
    <w:p w14:paraId="37310E6A" w14:textId="77777777" w:rsidR="00877279" w:rsidRPr="006157C0" w:rsidRDefault="00877279" w:rsidP="007D3B92">
      <w:pPr>
        <w:spacing w:line="240" w:lineRule="auto"/>
        <w:rPr>
          <w:rFonts w:eastAsia="Times New Roman" w:cs="Times New Roman"/>
          <w:szCs w:val="24"/>
          <w:lang w:val="et-EE"/>
        </w:rPr>
      </w:pPr>
    </w:p>
    <w:p w14:paraId="59FF0700" w14:textId="61F01BD0" w:rsidR="00877279" w:rsidRPr="006157C0" w:rsidRDefault="00877279" w:rsidP="00877279">
      <w:pPr>
        <w:spacing w:line="240" w:lineRule="auto"/>
        <w:rPr>
          <w:rFonts w:eastAsia="Times New Roman" w:cs="Times New Roman"/>
          <w:szCs w:val="24"/>
          <w:lang w:val="et-EE"/>
        </w:rPr>
      </w:pPr>
      <w:r w:rsidRPr="006157C0">
        <w:rPr>
          <w:rFonts w:eastAsia="Times New Roman" w:cs="Times New Roman"/>
          <w:szCs w:val="24"/>
          <w:lang w:val="et-EE"/>
        </w:rPr>
        <w:t xml:space="preserve">Muudatusega jäetakse </w:t>
      </w:r>
      <w:r w:rsidR="005C37B0" w:rsidRPr="006157C0">
        <w:rPr>
          <w:rFonts w:eastAsia="Times New Roman" w:cs="Times New Roman"/>
          <w:szCs w:val="24"/>
          <w:lang w:val="et-EE"/>
        </w:rPr>
        <w:t xml:space="preserve">sättest </w:t>
      </w:r>
      <w:r w:rsidRPr="006157C0">
        <w:rPr>
          <w:rFonts w:eastAsia="Times New Roman" w:cs="Times New Roman"/>
          <w:szCs w:val="24"/>
          <w:lang w:val="et-EE"/>
        </w:rPr>
        <w:t xml:space="preserve">välja üksnes ettevaatamatusdeliktid, mille toimepanek ei näita isiku pahatahtlikkust, agressiivsust, teadlikku normidest kõrvalekaldumist ega kalduvust relva </w:t>
      </w:r>
      <w:proofErr w:type="spellStart"/>
      <w:r w:rsidRPr="006157C0">
        <w:rPr>
          <w:rFonts w:eastAsia="Times New Roman" w:cs="Times New Roman"/>
          <w:szCs w:val="24"/>
          <w:lang w:val="et-EE"/>
        </w:rPr>
        <w:t>väärkasutada</w:t>
      </w:r>
      <w:proofErr w:type="spellEnd"/>
      <w:r w:rsidRPr="006157C0">
        <w:rPr>
          <w:rFonts w:eastAsia="Times New Roman" w:cs="Times New Roman"/>
          <w:szCs w:val="24"/>
          <w:lang w:val="et-EE"/>
        </w:rPr>
        <w:t>.</w:t>
      </w:r>
    </w:p>
    <w:p w14:paraId="27BC7939" w14:textId="77777777" w:rsidR="00877279" w:rsidRPr="006157C0" w:rsidRDefault="00877279" w:rsidP="00877279">
      <w:pPr>
        <w:spacing w:line="240" w:lineRule="auto"/>
        <w:rPr>
          <w:rFonts w:eastAsia="Times New Roman" w:cs="Times New Roman"/>
          <w:szCs w:val="24"/>
          <w:lang w:val="et-EE"/>
        </w:rPr>
      </w:pPr>
    </w:p>
    <w:p w14:paraId="04833A9B" w14:textId="7B6C901F" w:rsidR="00877279" w:rsidRPr="006157C0" w:rsidRDefault="00877279" w:rsidP="00877279">
      <w:pPr>
        <w:spacing w:line="240" w:lineRule="auto"/>
        <w:rPr>
          <w:rFonts w:eastAsia="Times New Roman" w:cs="Times New Roman"/>
          <w:szCs w:val="24"/>
          <w:lang w:val="et-EE"/>
        </w:rPr>
      </w:pPr>
      <w:r w:rsidRPr="006157C0">
        <w:rPr>
          <w:rFonts w:eastAsia="Times New Roman" w:cs="Times New Roman"/>
          <w:szCs w:val="24"/>
          <w:lang w:val="et-EE"/>
        </w:rPr>
        <w:t xml:space="preserve">Kõik ülejäänud isiku usaldusväärsust mõjutavad tahtlikud süüteod – </w:t>
      </w:r>
      <w:r w:rsidR="0029175E">
        <w:rPr>
          <w:rFonts w:eastAsia="Times New Roman" w:cs="Times New Roman"/>
          <w:szCs w:val="24"/>
          <w:lang w:val="et-EE"/>
        </w:rPr>
        <w:t>sealhulgas</w:t>
      </w:r>
      <w:r w:rsidRPr="006157C0">
        <w:rPr>
          <w:rFonts w:eastAsia="Times New Roman" w:cs="Times New Roman"/>
          <w:szCs w:val="24"/>
          <w:lang w:val="et-EE"/>
        </w:rPr>
        <w:t xml:space="preserve"> </w:t>
      </w:r>
      <w:proofErr w:type="spellStart"/>
      <w:r w:rsidRPr="006157C0">
        <w:rPr>
          <w:rFonts w:eastAsia="Times New Roman" w:cs="Times New Roman"/>
          <w:szCs w:val="24"/>
          <w:lang w:val="et-EE"/>
        </w:rPr>
        <w:t>KarS</w:t>
      </w:r>
      <w:r w:rsidR="00D53D9D" w:rsidRPr="006157C0">
        <w:rPr>
          <w:rFonts w:eastAsia="Times New Roman" w:cs="Times New Roman"/>
          <w:szCs w:val="24"/>
          <w:lang w:val="et-EE"/>
        </w:rPr>
        <w:t>-i</w:t>
      </w:r>
      <w:proofErr w:type="spellEnd"/>
      <w:r w:rsidRPr="006157C0">
        <w:rPr>
          <w:rFonts w:eastAsia="Times New Roman" w:cs="Times New Roman"/>
          <w:szCs w:val="24"/>
          <w:lang w:val="et-EE"/>
        </w:rPr>
        <w:t xml:space="preserve"> valikkoosseisud vägivalla, ohtliku käitumise või relvakasutuse kohta – jäävad endiselt automaatse keelu alla.</w:t>
      </w:r>
    </w:p>
    <w:p w14:paraId="396BF6F2" w14:textId="77777777" w:rsidR="00877279" w:rsidRPr="006157C0" w:rsidRDefault="00877279" w:rsidP="00877279">
      <w:pPr>
        <w:spacing w:line="240" w:lineRule="auto"/>
        <w:rPr>
          <w:rFonts w:eastAsia="Times New Roman" w:cs="Times New Roman"/>
          <w:szCs w:val="24"/>
          <w:lang w:val="et-EE"/>
        </w:rPr>
      </w:pPr>
    </w:p>
    <w:p w14:paraId="60E111E0" w14:textId="41B36361" w:rsidR="00877279" w:rsidRPr="006157C0" w:rsidRDefault="00877279" w:rsidP="00877279">
      <w:pPr>
        <w:spacing w:line="240" w:lineRule="auto"/>
        <w:rPr>
          <w:rFonts w:eastAsia="Times New Roman" w:cs="Times New Roman"/>
          <w:szCs w:val="24"/>
          <w:lang w:val="et-EE"/>
        </w:rPr>
      </w:pPr>
      <w:r w:rsidRPr="006157C0">
        <w:rPr>
          <w:rFonts w:eastAsia="Times New Roman" w:cs="Times New Roman"/>
          <w:szCs w:val="24"/>
          <w:lang w:val="et-EE"/>
        </w:rPr>
        <w:t xml:space="preserve">Lisaks jäävad alles taustakontroll, usaldusväärsuse hindamine, tervisekontroll, PPA kaalutlusõigus relvaloa mitteandmiseks, kui isik tegelikult kujutab ohtu. Seega </w:t>
      </w:r>
      <w:r w:rsidRPr="006157C0">
        <w:rPr>
          <w:rFonts w:eastAsia="Times New Roman" w:cs="Times New Roman"/>
          <w:b/>
          <w:bCs/>
          <w:szCs w:val="24"/>
          <w:lang w:val="et-EE"/>
        </w:rPr>
        <w:t>ei vähenda muudatus turvalisust</w:t>
      </w:r>
      <w:r w:rsidRPr="006157C0">
        <w:rPr>
          <w:rFonts w:eastAsia="Times New Roman" w:cs="Times New Roman"/>
          <w:szCs w:val="24"/>
          <w:lang w:val="et-EE"/>
        </w:rPr>
        <w:t>.</w:t>
      </w:r>
    </w:p>
    <w:p w14:paraId="3577A58D" w14:textId="77777777" w:rsidR="00877279" w:rsidRPr="006157C0" w:rsidRDefault="00877279" w:rsidP="00877279">
      <w:pPr>
        <w:spacing w:line="240" w:lineRule="auto"/>
        <w:rPr>
          <w:rFonts w:eastAsia="Times New Roman" w:cs="Times New Roman"/>
          <w:szCs w:val="24"/>
          <w:lang w:val="et-EE"/>
        </w:rPr>
      </w:pPr>
    </w:p>
    <w:p w14:paraId="5402084D" w14:textId="785519AD" w:rsidR="00877279" w:rsidRPr="006157C0" w:rsidRDefault="00877279" w:rsidP="00877279">
      <w:pPr>
        <w:spacing w:line="240" w:lineRule="auto"/>
        <w:rPr>
          <w:rFonts w:eastAsia="Times New Roman" w:cs="Times New Roman"/>
          <w:szCs w:val="24"/>
          <w:lang w:val="et-EE"/>
        </w:rPr>
      </w:pPr>
      <w:r w:rsidRPr="006157C0">
        <w:rPr>
          <w:rFonts w:eastAsia="Times New Roman" w:cs="Times New Roman"/>
          <w:szCs w:val="24"/>
          <w:lang w:val="et-EE"/>
        </w:rPr>
        <w:t>RelvS</w:t>
      </w:r>
      <w:r w:rsidR="005C37B0" w:rsidRPr="006157C0">
        <w:rPr>
          <w:rFonts w:eastAsia="Times New Roman" w:cs="Times New Roman"/>
          <w:szCs w:val="24"/>
          <w:lang w:val="et-EE"/>
        </w:rPr>
        <w:t>-i</w:t>
      </w:r>
      <w:r w:rsidRPr="006157C0">
        <w:rPr>
          <w:rFonts w:eastAsia="Times New Roman" w:cs="Times New Roman"/>
          <w:szCs w:val="24"/>
          <w:lang w:val="et-EE"/>
        </w:rPr>
        <w:t xml:space="preserve"> § 36 lõike 1 punkti</w:t>
      </w:r>
      <w:r w:rsidR="00607759">
        <w:rPr>
          <w:rFonts w:eastAsia="Times New Roman" w:cs="Times New Roman"/>
          <w:szCs w:val="24"/>
          <w:lang w:val="et-EE"/>
        </w:rPr>
        <w:t>st</w:t>
      </w:r>
      <w:r w:rsidRPr="006157C0">
        <w:rPr>
          <w:rFonts w:eastAsia="Times New Roman" w:cs="Times New Roman"/>
          <w:szCs w:val="24"/>
          <w:lang w:val="et-EE"/>
        </w:rPr>
        <w:t xml:space="preserve"> 6 </w:t>
      </w:r>
      <w:proofErr w:type="spellStart"/>
      <w:r w:rsidR="00607759">
        <w:rPr>
          <w:rFonts w:eastAsia="Times New Roman" w:cs="Times New Roman"/>
          <w:szCs w:val="24"/>
          <w:lang w:val="et-EE"/>
        </w:rPr>
        <w:t>KarS-i</w:t>
      </w:r>
      <w:proofErr w:type="spellEnd"/>
      <w:r w:rsidR="00607759">
        <w:rPr>
          <w:rFonts w:eastAsia="Times New Roman" w:cs="Times New Roman"/>
          <w:szCs w:val="24"/>
          <w:lang w:val="et-EE"/>
        </w:rPr>
        <w:t xml:space="preserve"> §-dele </w:t>
      </w:r>
      <w:r w:rsidRPr="006157C0">
        <w:rPr>
          <w:rFonts w:eastAsia="Times New Roman" w:cs="Times New Roman"/>
          <w:szCs w:val="24"/>
          <w:lang w:val="et-EE"/>
        </w:rPr>
        <w:t xml:space="preserve">117 ja 119 </w:t>
      </w:r>
      <w:r w:rsidR="00607759">
        <w:rPr>
          <w:rFonts w:eastAsia="Times New Roman" w:cs="Times New Roman"/>
          <w:szCs w:val="24"/>
          <w:lang w:val="et-EE"/>
        </w:rPr>
        <w:t xml:space="preserve">viitamisest loobumine </w:t>
      </w:r>
      <w:r w:rsidRPr="006157C0">
        <w:rPr>
          <w:rFonts w:eastAsia="Times New Roman" w:cs="Times New Roman"/>
          <w:szCs w:val="24"/>
          <w:lang w:val="et-EE"/>
        </w:rPr>
        <w:t xml:space="preserve">on </w:t>
      </w:r>
      <w:r w:rsidR="00607759">
        <w:rPr>
          <w:rFonts w:eastAsia="Times New Roman" w:cs="Times New Roman"/>
          <w:szCs w:val="24"/>
          <w:lang w:val="et-EE"/>
        </w:rPr>
        <w:t>mõistlik</w:t>
      </w:r>
      <w:r w:rsidRPr="006157C0">
        <w:rPr>
          <w:rFonts w:eastAsia="Times New Roman" w:cs="Times New Roman"/>
          <w:szCs w:val="24"/>
          <w:lang w:val="et-EE"/>
        </w:rPr>
        <w:t xml:space="preserve">, </w:t>
      </w:r>
      <w:r w:rsidR="00607759">
        <w:rPr>
          <w:rFonts w:eastAsia="Times New Roman" w:cs="Times New Roman"/>
          <w:szCs w:val="24"/>
          <w:lang w:val="et-EE"/>
        </w:rPr>
        <w:t>kuna</w:t>
      </w:r>
      <w:r w:rsidRPr="006157C0">
        <w:rPr>
          <w:rFonts w:eastAsia="Times New Roman" w:cs="Times New Roman"/>
          <w:szCs w:val="24"/>
          <w:lang w:val="et-EE"/>
        </w:rPr>
        <w:t>:</w:t>
      </w:r>
    </w:p>
    <w:p w14:paraId="033C6E12" w14:textId="7CEEB0FB" w:rsidR="00877279" w:rsidRPr="006157C0" w:rsidRDefault="00877279" w:rsidP="00173DF1">
      <w:pPr>
        <w:pStyle w:val="Loendilik"/>
        <w:numPr>
          <w:ilvl w:val="0"/>
          <w:numId w:val="37"/>
        </w:numPr>
        <w:spacing w:line="240" w:lineRule="auto"/>
        <w:rPr>
          <w:rFonts w:eastAsia="Times New Roman" w:cs="Times New Roman"/>
          <w:szCs w:val="24"/>
          <w:lang w:val="et-EE"/>
        </w:rPr>
      </w:pPr>
      <w:r w:rsidRPr="006157C0">
        <w:rPr>
          <w:rFonts w:eastAsia="Times New Roman" w:cs="Times New Roman"/>
          <w:szCs w:val="24"/>
          <w:lang w:val="et-EE"/>
        </w:rPr>
        <w:t>ettevaatamatusdeliktid ei viita relvaloa seisukohalt isiku üldisele ohtlikkusele</w:t>
      </w:r>
      <w:r w:rsidR="007A23C8" w:rsidRPr="006157C0">
        <w:rPr>
          <w:rFonts w:eastAsia="Times New Roman" w:cs="Times New Roman"/>
          <w:szCs w:val="24"/>
          <w:lang w:val="et-EE"/>
        </w:rPr>
        <w:t>;</w:t>
      </w:r>
    </w:p>
    <w:p w14:paraId="7060EEEC" w14:textId="1871C7A1" w:rsidR="00877279" w:rsidRPr="006157C0" w:rsidRDefault="00877279" w:rsidP="00173DF1">
      <w:pPr>
        <w:pStyle w:val="Loendilik"/>
        <w:numPr>
          <w:ilvl w:val="0"/>
          <w:numId w:val="37"/>
        </w:numPr>
        <w:spacing w:line="240" w:lineRule="auto"/>
        <w:rPr>
          <w:rFonts w:eastAsia="Times New Roman" w:cs="Times New Roman"/>
          <w:szCs w:val="24"/>
          <w:lang w:val="et-EE"/>
        </w:rPr>
      </w:pPr>
      <w:r w:rsidRPr="006157C0">
        <w:rPr>
          <w:rFonts w:eastAsia="Times New Roman" w:cs="Times New Roman"/>
          <w:szCs w:val="24"/>
          <w:lang w:val="et-EE"/>
        </w:rPr>
        <w:t>tagajärjedelikti toimumine ei tähenda püsivat hoolimatust ega seaduserikkumise kalduvust</w:t>
      </w:r>
      <w:r w:rsidR="007A23C8" w:rsidRPr="006157C0">
        <w:rPr>
          <w:rFonts w:eastAsia="Times New Roman" w:cs="Times New Roman"/>
          <w:szCs w:val="24"/>
          <w:lang w:val="et-EE"/>
        </w:rPr>
        <w:t>;</w:t>
      </w:r>
    </w:p>
    <w:p w14:paraId="03A9FAAC" w14:textId="3D55DFEB" w:rsidR="00877279" w:rsidRPr="006157C0" w:rsidRDefault="00877279" w:rsidP="00173DF1">
      <w:pPr>
        <w:pStyle w:val="Loendilik"/>
        <w:numPr>
          <w:ilvl w:val="0"/>
          <w:numId w:val="37"/>
        </w:numPr>
        <w:spacing w:line="240" w:lineRule="auto"/>
        <w:rPr>
          <w:rFonts w:eastAsia="Times New Roman" w:cs="Times New Roman"/>
          <w:szCs w:val="24"/>
          <w:lang w:val="et-EE"/>
        </w:rPr>
      </w:pPr>
      <w:r w:rsidRPr="006157C0">
        <w:rPr>
          <w:rFonts w:eastAsia="Times New Roman" w:cs="Times New Roman"/>
          <w:szCs w:val="24"/>
          <w:lang w:val="et-EE"/>
        </w:rPr>
        <w:t>automaatkeeld on põhiseaduslikult küsitav ja ebaproportsionaalne</w:t>
      </w:r>
      <w:r w:rsidR="007A23C8" w:rsidRPr="006157C0">
        <w:rPr>
          <w:rFonts w:eastAsia="Times New Roman" w:cs="Times New Roman"/>
          <w:szCs w:val="24"/>
          <w:lang w:val="et-EE"/>
        </w:rPr>
        <w:t>;</w:t>
      </w:r>
    </w:p>
    <w:p w14:paraId="0F8B2C2D" w14:textId="50DAB0F7" w:rsidR="00877279" w:rsidRPr="006157C0" w:rsidRDefault="00877279" w:rsidP="00173DF1">
      <w:pPr>
        <w:pStyle w:val="Loendilik"/>
        <w:numPr>
          <w:ilvl w:val="0"/>
          <w:numId w:val="37"/>
        </w:numPr>
        <w:spacing w:line="240" w:lineRule="auto"/>
        <w:rPr>
          <w:rFonts w:eastAsia="Times New Roman" w:cs="Times New Roman"/>
          <w:szCs w:val="24"/>
          <w:lang w:val="et-EE"/>
        </w:rPr>
      </w:pPr>
      <w:r w:rsidRPr="006157C0">
        <w:rPr>
          <w:rFonts w:eastAsia="Times New Roman" w:cs="Times New Roman"/>
          <w:szCs w:val="24"/>
          <w:lang w:val="et-EE"/>
        </w:rPr>
        <w:t>isik võib olla väikesest eksimusest hoolimata väga usaldusväärne relvaomanik</w:t>
      </w:r>
      <w:r w:rsidR="007A23C8" w:rsidRPr="006157C0">
        <w:rPr>
          <w:rFonts w:eastAsia="Times New Roman" w:cs="Times New Roman"/>
          <w:szCs w:val="24"/>
          <w:lang w:val="et-EE"/>
        </w:rPr>
        <w:t>;</w:t>
      </w:r>
    </w:p>
    <w:p w14:paraId="1BDDE82A" w14:textId="2BBE9D65" w:rsidR="00877279" w:rsidRPr="006157C0" w:rsidRDefault="00877279" w:rsidP="00173DF1">
      <w:pPr>
        <w:pStyle w:val="Loendilik"/>
        <w:numPr>
          <w:ilvl w:val="0"/>
          <w:numId w:val="37"/>
        </w:numPr>
        <w:spacing w:line="240" w:lineRule="auto"/>
        <w:rPr>
          <w:rFonts w:eastAsia="Times New Roman" w:cs="Times New Roman"/>
          <w:szCs w:val="24"/>
          <w:lang w:val="et-EE"/>
        </w:rPr>
      </w:pPr>
      <w:r w:rsidRPr="006157C0">
        <w:rPr>
          <w:rFonts w:eastAsia="Times New Roman" w:cs="Times New Roman"/>
          <w:szCs w:val="24"/>
          <w:lang w:val="et-EE"/>
        </w:rPr>
        <w:t>muudatus ei vähenda turvalisust, kuna muud olulised kuriteokoosseisud jäävad keelu alla</w:t>
      </w:r>
      <w:r w:rsidR="007A23C8" w:rsidRPr="006157C0">
        <w:rPr>
          <w:rFonts w:eastAsia="Times New Roman" w:cs="Times New Roman"/>
          <w:szCs w:val="24"/>
          <w:lang w:val="et-EE"/>
        </w:rPr>
        <w:t>;</w:t>
      </w:r>
    </w:p>
    <w:p w14:paraId="10660A8D" w14:textId="77777777" w:rsidR="00877279" w:rsidRPr="006157C0" w:rsidRDefault="00877279" w:rsidP="00173DF1">
      <w:pPr>
        <w:pStyle w:val="Loendilik"/>
        <w:numPr>
          <w:ilvl w:val="0"/>
          <w:numId w:val="37"/>
        </w:numPr>
        <w:spacing w:line="240" w:lineRule="auto"/>
        <w:rPr>
          <w:rFonts w:eastAsia="Times New Roman" w:cs="Times New Roman"/>
          <w:szCs w:val="24"/>
          <w:lang w:val="et-EE"/>
        </w:rPr>
      </w:pPr>
      <w:r w:rsidRPr="006157C0">
        <w:rPr>
          <w:rFonts w:eastAsia="Times New Roman" w:cs="Times New Roman"/>
          <w:szCs w:val="24"/>
          <w:lang w:val="et-EE"/>
        </w:rPr>
        <w:t>muudatus taastab sisulise, individuaalse ja õiguspärase hindamise põhimõtte.</w:t>
      </w:r>
    </w:p>
    <w:p w14:paraId="35AF6F48" w14:textId="77777777" w:rsidR="00877279" w:rsidRPr="006157C0" w:rsidRDefault="00877279" w:rsidP="00877279">
      <w:pPr>
        <w:spacing w:line="240" w:lineRule="auto"/>
        <w:rPr>
          <w:rFonts w:eastAsia="Times New Roman" w:cs="Times New Roman"/>
          <w:szCs w:val="24"/>
          <w:lang w:val="et-EE"/>
        </w:rPr>
      </w:pPr>
    </w:p>
    <w:p w14:paraId="6306819A" w14:textId="537ACDE3" w:rsidR="007D3B92" w:rsidRPr="006157C0" w:rsidRDefault="00877279" w:rsidP="00877279">
      <w:pPr>
        <w:spacing w:line="240" w:lineRule="auto"/>
        <w:rPr>
          <w:rFonts w:eastAsia="Times New Roman" w:cs="Times New Roman"/>
          <w:szCs w:val="24"/>
          <w:lang w:val="et-EE"/>
        </w:rPr>
      </w:pPr>
      <w:r w:rsidRPr="006157C0">
        <w:rPr>
          <w:rFonts w:eastAsia="Times New Roman" w:cs="Times New Roman"/>
          <w:szCs w:val="24"/>
          <w:lang w:val="et-EE"/>
        </w:rPr>
        <w:t xml:space="preserve">Muudatus loob </w:t>
      </w:r>
      <w:r w:rsidRPr="006157C0">
        <w:rPr>
          <w:rFonts w:eastAsia="Times New Roman" w:cs="Times New Roman"/>
          <w:b/>
          <w:bCs/>
          <w:szCs w:val="24"/>
          <w:lang w:val="et-EE"/>
        </w:rPr>
        <w:t>õiglasema, proportsionaalsema ja sisuliselt põhjendatud</w:t>
      </w:r>
      <w:r w:rsidRPr="006157C0">
        <w:rPr>
          <w:rFonts w:eastAsia="Times New Roman" w:cs="Times New Roman"/>
          <w:szCs w:val="24"/>
          <w:lang w:val="et-EE"/>
        </w:rPr>
        <w:t xml:space="preserve"> relvalubade menetluse ning </w:t>
      </w:r>
      <w:r w:rsidRPr="006157C0">
        <w:rPr>
          <w:rFonts w:eastAsia="Times New Roman" w:cs="Times New Roman"/>
          <w:b/>
          <w:bCs/>
          <w:szCs w:val="24"/>
          <w:lang w:val="et-EE"/>
        </w:rPr>
        <w:t>kõrvaldab ebavajaliku ja põhiseaduslikult küsitava piirangu</w:t>
      </w:r>
      <w:r w:rsidRPr="006157C0">
        <w:rPr>
          <w:rFonts w:eastAsia="Times New Roman" w:cs="Times New Roman"/>
          <w:szCs w:val="24"/>
          <w:lang w:val="et-EE"/>
        </w:rPr>
        <w:t>.</w:t>
      </w:r>
    </w:p>
    <w:p w14:paraId="1B3CD598" w14:textId="77777777" w:rsidR="007A23C8" w:rsidRPr="006157C0" w:rsidRDefault="007A23C8" w:rsidP="00877279">
      <w:pPr>
        <w:spacing w:line="240" w:lineRule="auto"/>
        <w:rPr>
          <w:rFonts w:eastAsia="Times New Roman" w:cs="Times New Roman"/>
          <w:szCs w:val="24"/>
          <w:lang w:val="et-EE"/>
        </w:rPr>
      </w:pPr>
    </w:p>
    <w:p w14:paraId="6E8B75E7" w14:textId="0BEEA392" w:rsidR="007A23C8" w:rsidRPr="006157C0" w:rsidRDefault="007A23C8" w:rsidP="00877279">
      <w:pPr>
        <w:spacing w:line="240" w:lineRule="auto"/>
        <w:rPr>
          <w:rFonts w:eastAsia="Times New Roman" w:cs="Times New Roman"/>
          <w:szCs w:val="24"/>
          <w:lang w:val="et-EE"/>
        </w:rPr>
      </w:pPr>
      <w:r w:rsidRPr="006157C0">
        <w:rPr>
          <w:rFonts w:eastAsia="Times New Roman" w:cs="Times New Roman"/>
          <w:b/>
          <w:bCs/>
          <w:szCs w:val="24"/>
          <w:lang w:val="et-EE"/>
        </w:rPr>
        <w:t xml:space="preserve">Eelnõu § 1 punktiga </w:t>
      </w:r>
      <w:r w:rsidR="008F5297">
        <w:rPr>
          <w:rFonts w:eastAsia="Times New Roman" w:cs="Times New Roman"/>
          <w:b/>
          <w:bCs/>
          <w:szCs w:val="24"/>
          <w:lang w:val="et-EE"/>
        </w:rPr>
        <w:t>37</w:t>
      </w:r>
      <w:r w:rsidR="008F5297" w:rsidRPr="006157C0">
        <w:rPr>
          <w:rFonts w:eastAsia="Times New Roman" w:cs="Times New Roman"/>
          <w:szCs w:val="24"/>
          <w:lang w:val="et-EE"/>
        </w:rPr>
        <w:t xml:space="preserve"> </w:t>
      </w:r>
      <w:r w:rsidRPr="006157C0">
        <w:rPr>
          <w:rFonts w:eastAsia="Times New Roman" w:cs="Times New Roman"/>
          <w:szCs w:val="24"/>
          <w:lang w:val="et-EE"/>
        </w:rPr>
        <w:t>täiendatakse RelvS-i § 40</w:t>
      </w:r>
      <w:r w:rsidRPr="006157C0">
        <w:rPr>
          <w:rFonts w:eastAsia="Times New Roman" w:cs="Times New Roman"/>
          <w:szCs w:val="24"/>
          <w:vertAlign w:val="superscript"/>
          <w:lang w:val="et-EE"/>
        </w:rPr>
        <w:t>1</w:t>
      </w:r>
      <w:r w:rsidRPr="006157C0">
        <w:rPr>
          <w:rFonts w:eastAsia="Times New Roman" w:cs="Times New Roman"/>
          <w:szCs w:val="24"/>
          <w:lang w:val="et-EE"/>
        </w:rPr>
        <w:t xml:space="preserve"> lõi</w:t>
      </w:r>
      <w:r w:rsidR="005C37B0" w:rsidRPr="006157C0">
        <w:rPr>
          <w:rFonts w:eastAsia="Times New Roman" w:cs="Times New Roman"/>
          <w:szCs w:val="24"/>
          <w:lang w:val="et-EE"/>
        </w:rPr>
        <w:t>ke</w:t>
      </w:r>
      <w:r w:rsidRPr="006157C0">
        <w:rPr>
          <w:rFonts w:eastAsia="Times New Roman" w:cs="Times New Roman"/>
          <w:szCs w:val="24"/>
          <w:lang w:val="et-EE"/>
        </w:rPr>
        <w:t xml:space="preserve"> 2 sõnastust selliselt, et juriidilise isiku poolt relvakandmisloa taotlemisel peab isik, kellele luba taotletakse, olema EL-i või NATO liikmesriigi kodanik. Muudatus kohandab </w:t>
      </w:r>
      <w:r w:rsidR="005C37B0" w:rsidRPr="006157C0">
        <w:rPr>
          <w:rFonts w:eastAsia="Times New Roman" w:cs="Times New Roman"/>
          <w:szCs w:val="24"/>
          <w:lang w:val="et-EE"/>
        </w:rPr>
        <w:t xml:space="preserve">RelvS-i </w:t>
      </w:r>
      <w:r w:rsidRPr="006157C0">
        <w:rPr>
          <w:rFonts w:eastAsia="Times New Roman" w:cs="Times New Roman"/>
          <w:szCs w:val="24"/>
          <w:lang w:val="et-EE"/>
        </w:rPr>
        <w:t>varasemaid sätteid julgeolekuloogikaga, mis kehtib juba füüsiliste isikute relvalubade väljastamisel, ning kõrvaldab praeguse regulatsiooni ebakooskõla.</w:t>
      </w:r>
    </w:p>
    <w:p w14:paraId="6019E55B" w14:textId="77777777" w:rsidR="007A23C8" w:rsidRPr="006157C0" w:rsidRDefault="007A23C8" w:rsidP="00877279">
      <w:pPr>
        <w:spacing w:line="240" w:lineRule="auto"/>
        <w:rPr>
          <w:rFonts w:eastAsia="Times New Roman" w:cs="Times New Roman"/>
          <w:szCs w:val="24"/>
          <w:lang w:val="et-EE"/>
        </w:rPr>
      </w:pPr>
    </w:p>
    <w:p w14:paraId="2829A328" w14:textId="36F227D4" w:rsidR="007A23C8" w:rsidRPr="006157C0" w:rsidRDefault="007A23C8" w:rsidP="007A23C8">
      <w:pPr>
        <w:spacing w:line="240" w:lineRule="auto"/>
        <w:rPr>
          <w:rFonts w:eastAsia="Times New Roman" w:cs="Times New Roman"/>
          <w:szCs w:val="24"/>
          <w:lang w:val="et-EE"/>
        </w:rPr>
      </w:pPr>
      <w:r w:rsidRPr="006157C0">
        <w:rPr>
          <w:rFonts w:eastAsia="Times New Roman" w:cs="Times New Roman"/>
          <w:szCs w:val="24"/>
          <w:lang w:val="et-EE"/>
        </w:rPr>
        <w:t>Alates 2023. aasta 15. märtsist kehtiv RelvS-i muudatus</w:t>
      </w:r>
      <w:r w:rsidR="001D3069" w:rsidRPr="006157C0">
        <w:rPr>
          <w:rStyle w:val="Allmrkuseviide"/>
          <w:rFonts w:eastAsia="Times New Roman"/>
          <w:szCs w:val="24"/>
          <w:lang w:val="et-EE"/>
        </w:rPr>
        <w:footnoteReference w:id="36"/>
      </w:r>
      <w:r w:rsidRPr="006157C0">
        <w:rPr>
          <w:rFonts w:eastAsia="Times New Roman" w:cs="Times New Roman"/>
          <w:szCs w:val="24"/>
          <w:lang w:val="et-EE"/>
        </w:rPr>
        <w:t xml:space="preserve"> sätestab, et relvaluba väljastatakse ainult EL-i või NATO liikmesriigi kodanikele, kes elavad Eestis elamisloa või elamisõiguse alusel.</w:t>
      </w:r>
    </w:p>
    <w:p w14:paraId="265682D1" w14:textId="77777777" w:rsidR="007A23C8" w:rsidRPr="006157C0" w:rsidRDefault="007A23C8" w:rsidP="007A23C8">
      <w:pPr>
        <w:spacing w:line="240" w:lineRule="auto"/>
        <w:rPr>
          <w:rFonts w:eastAsia="Times New Roman" w:cs="Times New Roman"/>
          <w:szCs w:val="24"/>
          <w:lang w:val="et-EE"/>
        </w:rPr>
      </w:pPr>
    </w:p>
    <w:p w14:paraId="260B27BD" w14:textId="327AA69C" w:rsidR="007A23C8" w:rsidRPr="006157C0" w:rsidRDefault="007A23C8" w:rsidP="007A23C8">
      <w:pPr>
        <w:spacing w:line="240" w:lineRule="auto"/>
        <w:rPr>
          <w:rFonts w:eastAsia="Times New Roman" w:cs="Times New Roman"/>
          <w:szCs w:val="24"/>
          <w:lang w:val="et-EE"/>
        </w:rPr>
      </w:pPr>
      <w:r w:rsidRPr="006157C0">
        <w:rPr>
          <w:rFonts w:eastAsia="Times New Roman" w:cs="Times New Roman"/>
          <w:szCs w:val="24"/>
          <w:lang w:val="et-EE"/>
        </w:rPr>
        <w:t>Seadusandja eesmärk oli välistada relvade andmine:</w:t>
      </w:r>
    </w:p>
    <w:p w14:paraId="469758CA" w14:textId="77777777" w:rsidR="007A23C8" w:rsidRPr="006157C0" w:rsidRDefault="007A23C8" w:rsidP="00173DF1">
      <w:pPr>
        <w:pStyle w:val="Loendilik"/>
        <w:numPr>
          <w:ilvl w:val="0"/>
          <w:numId w:val="38"/>
        </w:numPr>
        <w:spacing w:line="240" w:lineRule="auto"/>
        <w:rPr>
          <w:rFonts w:eastAsia="Times New Roman" w:cs="Times New Roman"/>
          <w:szCs w:val="24"/>
          <w:lang w:val="et-EE"/>
        </w:rPr>
      </w:pPr>
      <w:r w:rsidRPr="006157C0">
        <w:rPr>
          <w:rFonts w:eastAsia="Times New Roman" w:cs="Times New Roman"/>
          <w:szCs w:val="24"/>
          <w:lang w:val="et-EE"/>
        </w:rPr>
        <w:t>riikide kodanikele, kes ei ole Eesti strateegilised liitlased,</w:t>
      </w:r>
    </w:p>
    <w:p w14:paraId="2EC732AB" w14:textId="77777777" w:rsidR="007A23C8" w:rsidRPr="006157C0" w:rsidRDefault="007A23C8" w:rsidP="00173DF1">
      <w:pPr>
        <w:pStyle w:val="Loendilik"/>
        <w:numPr>
          <w:ilvl w:val="0"/>
          <w:numId w:val="38"/>
        </w:numPr>
        <w:spacing w:line="240" w:lineRule="auto"/>
        <w:rPr>
          <w:rFonts w:eastAsia="Times New Roman" w:cs="Times New Roman"/>
          <w:szCs w:val="24"/>
          <w:lang w:val="et-EE"/>
        </w:rPr>
      </w:pPr>
      <w:r w:rsidRPr="006157C0">
        <w:rPr>
          <w:rFonts w:eastAsia="Times New Roman" w:cs="Times New Roman"/>
          <w:szCs w:val="24"/>
          <w:lang w:val="et-EE"/>
        </w:rPr>
        <w:t>isikutele, kelle päritoluriigi julgeolekupoliitika võib olla Eesti huvidega vastuolus,</w:t>
      </w:r>
    </w:p>
    <w:p w14:paraId="44751CEE" w14:textId="77777777" w:rsidR="007A23C8" w:rsidRPr="006157C0" w:rsidRDefault="007A23C8" w:rsidP="00173DF1">
      <w:pPr>
        <w:pStyle w:val="Loendilik"/>
        <w:numPr>
          <w:ilvl w:val="0"/>
          <w:numId w:val="38"/>
        </w:numPr>
        <w:spacing w:line="240" w:lineRule="auto"/>
        <w:rPr>
          <w:rFonts w:eastAsia="Times New Roman" w:cs="Times New Roman"/>
          <w:szCs w:val="24"/>
          <w:lang w:val="et-EE"/>
        </w:rPr>
      </w:pPr>
      <w:r w:rsidRPr="006157C0">
        <w:rPr>
          <w:rFonts w:eastAsia="Times New Roman" w:cs="Times New Roman"/>
          <w:szCs w:val="24"/>
          <w:lang w:val="et-EE"/>
        </w:rPr>
        <w:t>potentsiaalsetele riskidele, mis võivad väljenduda spionaaži, sabotaaži, mõjutustegevuse või muud liiki riigivastase tegevusena.</w:t>
      </w:r>
    </w:p>
    <w:p w14:paraId="5BE3B060" w14:textId="77777777" w:rsidR="007A23C8" w:rsidRPr="006157C0" w:rsidRDefault="007A23C8" w:rsidP="007A23C8">
      <w:pPr>
        <w:spacing w:line="240" w:lineRule="auto"/>
        <w:rPr>
          <w:rFonts w:eastAsia="Times New Roman" w:cs="Times New Roman"/>
          <w:szCs w:val="24"/>
          <w:lang w:val="et-EE"/>
        </w:rPr>
      </w:pPr>
    </w:p>
    <w:p w14:paraId="48F22B84" w14:textId="77777777" w:rsidR="007A23C8" w:rsidRPr="006157C0" w:rsidRDefault="007A23C8" w:rsidP="007A23C8">
      <w:pPr>
        <w:spacing w:line="240" w:lineRule="auto"/>
        <w:rPr>
          <w:rFonts w:eastAsia="Times New Roman" w:cs="Times New Roman"/>
          <w:szCs w:val="24"/>
          <w:lang w:val="et-EE"/>
        </w:rPr>
      </w:pPr>
      <w:r w:rsidRPr="006157C0">
        <w:rPr>
          <w:rFonts w:eastAsia="Times New Roman" w:cs="Times New Roman"/>
          <w:szCs w:val="24"/>
          <w:lang w:val="et-EE"/>
        </w:rPr>
        <w:lastRenderedPageBreak/>
        <w:t xml:space="preserve">Sama loogika peab kehtima ka juriidiliste isikute puhul, kes taotlevad </w:t>
      </w:r>
      <w:proofErr w:type="spellStart"/>
      <w:r w:rsidRPr="006157C0">
        <w:rPr>
          <w:rFonts w:eastAsia="Times New Roman" w:cs="Times New Roman"/>
          <w:szCs w:val="24"/>
          <w:lang w:val="et-EE"/>
        </w:rPr>
        <w:t>relvakandmisluba</w:t>
      </w:r>
      <w:proofErr w:type="spellEnd"/>
      <w:r w:rsidRPr="006157C0">
        <w:rPr>
          <w:rFonts w:eastAsia="Times New Roman" w:cs="Times New Roman"/>
          <w:szCs w:val="24"/>
          <w:lang w:val="et-EE"/>
        </w:rPr>
        <w:t xml:space="preserve"> oma töötajatele või klubi liikmetele.</w:t>
      </w:r>
    </w:p>
    <w:p w14:paraId="148AEF2A" w14:textId="77777777" w:rsidR="007A23C8" w:rsidRPr="006157C0" w:rsidRDefault="007A23C8" w:rsidP="007A23C8">
      <w:pPr>
        <w:spacing w:line="240" w:lineRule="auto"/>
        <w:rPr>
          <w:rFonts w:eastAsia="Times New Roman" w:cs="Times New Roman"/>
          <w:szCs w:val="24"/>
          <w:lang w:val="et-EE"/>
        </w:rPr>
      </w:pPr>
    </w:p>
    <w:p w14:paraId="39CA0D1C" w14:textId="35D70295" w:rsidR="007A23C8" w:rsidRPr="006157C0" w:rsidRDefault="007A23C8" w:rsidP="007A23C8">
      <w:pPr>
        <w:spacing w:line="240" w:lineRule="auto"/>
        <w:rPr>
          <w:rFonts w:eastAsia="Times New Roman" w:cs="Times New Roman"/>
          <w:szCs w:val="24"/>
          <w:lang w:val="et-EE"/>
        </w:rPr>
      </w:pPr>
      <w:r w:rsidRPr="006157C0">
        <w:rPr>
          <w:rFonts w:eastAsia="Times New Roman" w:cs="Times New Roman"/>
          <w:szCs w:val="24"/>
          <w:lang w:val="et-EE"/>
        </w:rPr>
        <w:t xml:space="preserve">Praegu selline nõue puudub, mis </w:t>
      </w:r>
      <w:r w:rsidRPr="006157C0">
        <w:rPr>
          <w:rFonts w:eastAsia="Times New Roman" w:cs="Times New Roman"/>
          <w:b/>
          <w:bCs/>
          <w:szCs w:val="24"/>
          <w:lang w:val="et-EE"/>
        </w:rPr>
        <w:t>loob juriidilise lünga</w:t>
      </w:r>
      <w:r w:rsidRPr="006157C0">
        <w:rPr>
          <w:rFonts w:eastAsia="Times New Roman" w:cs="Times New Roman"/>
          <w:szCs w:val="24"/>
          <w:lang w:val="et-EE"/>
        </w:rPr>
        <w:t xml:space="preserve"> ja võimaldab kasutada relva isikutel, kes poleks relvaluba füüsilise isikuna saaks.</w:t>
      </w:r>
    </w:p>
    <w:p w14:paraId="7A8DD907" w14:textId="77777777" w:rsidR="007A23C8" w:rsidRPr="006157C0" w:rsidRDefault="007A23C8" w:rsidP="00877279">
      <w:pPr>
        <w:spacing w:line="240" w:lineRule="auto"/>
        <w:rPr>
          <w:rFonts w:eastAsia="Times New Roman" w:cs="Times New Roman"/>
          <w:szCs w:val="24"/>
          <w:lang w:val="et-EE"/>
        </w:rPr>
      </w:pPr>
    </w:p>
    <w:p w14:paraId="3EE69D20" w14:textId="7D9F5493" w:rsidR="00EC6D19" w:rsidRPr="006157C0" w:rsidRDefault="00EC6D19" w:rsidP="00EC6D19">
      <w:pPr>
        <w:spacing w:line="240" w:lineRule="auto"/>
        <w:rPr>
          <w:rFonts w:eastAsia="Times New Roman" w:cs="Times New Roman"/>
          <w:szCs w:val="24"/>
          <w:lang w:val="et-EE"/>
        </w:rPr>
      </w:pPr>
      <w:r w:rsidRPr="006157C0">
        <w:rPr>
          <w:rFonts w:eastAsia="Times New Roman" w:cs="Times New Roman"/>
          <w:szCs w:val="24"/>
          <w:lang w:val="et-EE"/>
        </w:rPr>
        <w:t>Kehtiva RelvS-i kohaselt antakse füüsilisele isikule relvaluba ainult siis, kui ta on EL-i või NATO liikmesriigi kodanik, kuid juriidiline isik võib relvakandmisloa taotleda ka teiste riikide kodanikele, kui neil on kehtiv relvaluba (sh varasem, enne 2023. a muudatust antud).</w:t>
      </w:r>
    </w:p>
    <w:p w14:paraId="30269AFC" w14:textId="77777777" w:rsidR="00EC6D19" w:rsidRPr="006157C0" w:rsidRDefault="00EC6D19" w:rsidP="00EC6D19">
      <w:pPr>
        <w:spacing w:line="240" w:lineRule="auto"/>
        <w:rPr>
          <w:rFonts w:eastAsia="Times New Roman" w:cs="Times New Roman"/>
          <w:szCs w:val="24"/>
          <w:lang w:val="et-EE"/>
        </w:rPr>
      </w:pPr>
    </w:p>
    <w:p w14:paraId="54147E87" w14:textId="301954F5" w:rsidR="00EC6D19" w:rsidRPr="006157C0" w:rsidRDefault="00EC6D19" w:rsidP="00EC6D19">
      <w:pPr>
        <w:spacing w:line="240" w:lineRule="auto"/>
        <w:rPr>
          <w:rFonts w:eastAsia="Times New Roman" w:cs="Times New Roman"/>
          <w:szCs w:val="24"/>
          <w:lang w:val="et-EE"/>
        </w:rPr>
      </w:pPr>
      <w:r w:rsidRPr="006157C0">
        <w:rPr>
          <w:rFonts w:eastAsia="Times New Roman" w:cs="Times New Roman"/>
          <w:szCs w:val="24"/>
          <w:lang w:val="et-EE"/>
        </w:rPr>
        <w:t>See tekitab paradoksaalse olukorra – isik, kes kehtiva RelvS-i kohaselt ei saa füüsilise isikuna relvaluba võib juriidilise isiku kaudu siiski relva kasutada, kui talle on enne seadusemuudatust väljastatud relvaluba.</w:t>
      </w:r>
    </w:p>
    <w:p w14:paraId="3146D7BC" w14:textId="77777777" w:rsidR="00EC6D19" w:rsidRPr="006157C0" w:rsidRDefault="00EC6D19" w:rsidP="00EC6D19">
      <w:pPr>
        <w:spacing w:line="240" w:lineRule="auto"/>
        <w:rPr>
          <w:rFonts w:eastAsia="Times New Roman" w:cs="Times New Roman"/>
          <w:szCs w:val="24"/>
          <w:lang w:val="et-EE"/>
        </w:rPr>
      </w:pPr>
    </w:p>
    <w:p w14:paraId="3D61B84D" w14:textId="1B522195" w:rsidR="007A23C8" w:rsidRPr="006157C0" w:rsidRDefault="00EC6D19" w:rsidP="00EC6D19">
      <w:pPr>
        <w:spacing w:line="240" w:lineRule="auto"/>
        <w:rPr>
          <w:rFonts w:eastAsia="Times New Roman" w:cs="Times New Roman"/>
          <w:szCs w:val="24"/>
          <w:lang w:val="et-EE"/>
        </w:rPr>
      </w:pPr>
      <w:r w:rsidRPr="006157C0">
        <w:rPr>
          <w:rFonts w:eastAsia="Times New Roman" w:cs="Times New Roman"/>
          <w:szCs w:val="24"/>
          <w:lang w:val="et-EE"/>
        </w:rPr>
        <w:t xml:space="preserve">See on selgelt </w:t>
      </w:r>
      <w:r w:rsidRPr="006157C0">
        <w:rPr>
          <w:rFonts w:eastAsia="Times New Roman" w:cs="Times New Roman"/>
          <w:b/>
          <w:bCs/>
          <w:szCs w:val="24"/>
          <w:lang w:val="et-EE"/>
        </w:rPr>
        <w:t>vastuolus seaduse eesmärgiga</w:t>
      </w:r>
      <w:r w:rsidRPr="006157C0">
        <w:rPr>
          <w:rFonts w:eastAsia="Times New Roman" w:cs="Times New Roman"/>
          <w:szCs w:val="24"/>
          <w:lang w:val="et-EE"/>
        </w:rPr>
        <w:t xml:space="preserve"> – välistada relvade ligipääs isikutele, kes ei kuulu Eesti liitlassüsteemi kodakondsuse põhiselt.</w:t>
      </w:r>
    </w:p>
    <w:p w14:paraId="3715148B" w14:textId="77777777" w:rsidR="007A23C8" w:rsidRPr="006157C0" w:rsidRDefault="007A23C8" w:rsidP="00877279">
      <w:pPr>
        <w:spacing w:line="240" w:lineRule="auto"/>
        <w:rPr>
          <w:rFonts w:eastAsia="Times New Roman" w:cs="Times New Roman"/>
          <w:szCs w:val="24"/>
          <w:lang w:val="et-EE"/>
        </w:rPr>
      </w:pPr>
    </w:p>
    <w:p w14:paraId="3DCC28B0" w14:textId="20577D79" w:rsidR="00EC6D19" w:rsidRPr="006157C0" w:rsidRDefault="00EC6D19" w:rsidP="00EC6D19">
      <w:pPr>
        <w:spacing w:line="240" w:lineRule="auto"/>
        <w:rPr>
          <w:rFonts w:eastAsia="Times New Roman" w:cs="Times New Roman"/>
          <w:szCs w:val="24"/>
          <w:lang w:val="et-EE"/>
        </w:rPr>
      </w:pPr>
      <w:r w:rsidRPr="006157C0">
        <w:rPr>
          <w:rFonts w:eastAsia="Times New Roman" w:cs="Times New Roman"/>
          <w:szCs w:val="24"/>
          <w:lang w:val="et-EE"/>
        </w:rPr>
        <w:t>2023. aastal jõustunud RelvS-i muudatus sisaldas üleminekusätet, mille kohaselt võivad kuni 2028. aasta märtsini kehtida varasemalt määratlemata kodakondsusega isikutele väljastatud relvaload. Seega on mitmete määratlemata kodakondsusega isikute relvaload jätkuvalt kehtivad, isegi kui täna neile uusi lubasid ei antaks. Nad võivad tehniliselt neid lubasid kasutada juriidilise isiku relvakandmisloa raames.</w:t>
      </w:r>
    </w:p>
    <w:p w14:paraId="5C41C6CC" w14:textId="77777777" w:rsidR="00EC6D19" w:rsidRPr="006157C0" w:rsidRDefault="00EC6D19" w:rsidP="00EC6D19">
      <w:pPr>
        <w:spacing w:line="240" w:lineRule="auto"/>
        <w:rPr>
          <w:rFonts w:eastAsia="Times New Roman" w:cs="Times New Roman"/>
          <w:szCs w:val="24"/>
          <w:lang w:val="et-EE"/>
        </w:rPr>
      </w:pPr>
    </w:p>
    <w:p w14:paraId="524017E4" w14:textId="54E78D74" w:rsidR="00EC6D19" w:rsidRPr="006157C0" w:rsidRDefault="00EC6D19" w:rsidP="00EC6D19">
      <w:pPr>
        <w:spacing w:line="240" w:lineRule="auto"/>
        <w:rPr>
          <w:rFonts w:eastAsia="Times New Roman" w:cs="Times New Roman"/>
          <w:szCs w:val="24"/>
          <w:lang w:val="et-EE"/>
        </w:rPr>
      </w:pPr>
      <w:r w:rsidRPr="006157C0">
        <w:rPr>
          <w:rFonts w:eastAsia="Times New Roman" w:cs="Times New Roman"/>
          <w:szCs w:val="24"/>
          <w:lang w:val="et-EE"/>
        </w:rPr>
        <w:t>Muudatusega välistatakse, et isikud, kes tulevikus ei tohiks relva kanda, saavad siiski relva kasutada tööandja või spordiklubi kaudu. Se</w:t>
      </w:r>
      <w:r w:rsidR="000D2ABC" w:rsidRPr="006157C0">
        <w:rPr>
          <w:rFonts w:eastAsia="Times New Roman" w:cs="Times New Roman"/>
          <w:szCs w:val="24"/>
          <w:lang w:val="et-EE"/>
        </w:rPr>
        <w:t>lle muudatusega</w:t>
      </w:r>
      <w:r w:rsidRPr="006157C0">
        <w:rPr>
          <w:rFonts w:eastAsia="Times New Roman" w:cs="Times New Roman"/>
          <w:szCs w:val="24"/>
          <w:lang w:val="et-EE"/>
        </w:rPr>
        <w:t xml:space="preserve"> kõrvaldatakse üleminekuperioodiga tekkinud julgeolekulün</w:t>
      </w:r>
      <w:r w:rsidR="000D2ABC" w:rsidRPr="006157C0">
        <w:rPr>
          <w:rFonts w:eastAsia="Times New Roman" w:cs="Times New Roman"/>
          <w:szCs w:val="24"/>
          <w:lang w:val="et-EE"/>
        </w:rPr>
        <w:t>k</w:t>
      </w:r>
      <w:r w:rsidRPr="006157C0">
        <w:rPr>
          <w:rFonts w:eastAsia="Times New Roman" w:cs="Times New Roman"/>
          <w:szCs w:val="24"/>
          <w:lang w:val="et-EE"/>
        </w:rPr>
        <w:t>.</w:t>
      </w:r>
      <w:r w:rsidR="000D2ABC" w:rsidRPr="006157C0">
        <w:rPr>
          <w:rFonts w:eastAsia="Times New Roman" w:cs="Times New Roman"/>
          <w:szCs w:val="24"/>
          <w:lang w:val="et-EE"/>
        </w:rPr>
        <w:t xml:space="preserve"> </w:t>
      </w:r>
      <w:r w:rsidRPr="006157C0">
        <w:rPr>
          <w:rFonts w:eastAsia="Times New Roman" w:cs="Times New Roman"/>
          <w:szCs w:val="24"/>
          <w:lang w:val="et-EE"/>
        </w:rPr>
        <w:t>Muudatus tagab:</w:t>
      </w:r>
    </w:p>
    <w:p w14:paraId="03BE3932" w14:textId="77777777" w:rsidR="00EC6D19" w:rsidRPr="006157C0" w:rsidRDefault="00EC6D19" w:rsidP="00173DF1">
      <w:pPr>
        <w:pStyle w:val="Loendilik"/>
        <w:numPr>
          <w:ilvl w:val="0"/>
          <w:numId w:val="39"/>
        </w:numPr>
        <w:spacing w:line="240" w:lineRule="auto"/>
        <w:rPr>
          <w:rFonts w:eastAsia="Times New Roman" w:cs="Times New Roman"/>
          <w:szCs w:val="24"/>
          <w:lang w:val="et-EE"/>
        </w:rPr>
      </w:pPr>
      <w:r w:rsidRPr="006157C0">
        <w:rPr>
          <w:rFonts w:eastAsia="Times New Roman" w:cs="Times New Roman"/>
          <w:szCs w:val="24"/>
          <w:lang w:val="et-EE"/>
        </w:rPr>
        <w:t>ühtse, järjepideva ja sisuliselt põhjendatud julgeolekupõhimõtte,</w:t>
      </w:r>
    </w:p>
    <w:p w14:paraId="56200B0B" w14:textId="77777777" w:rsidR="00EC6D19" w:rsidRPr="006157C0" w:rsidRDefault="00EC6D19" w:rsidP="00173DF1">
      <w:pPr>
        <w:pStyle w:val="Loendilik"/>
        <w:numPr>
          <w:ilvl w:val="0"/>
          <w:numId w:val="39"/>
        </w:numPr>
        <w:spacing w:line="240" w:lineRule="auto"/>
        <w:rPr>
          <w:rFonts w:eastAsia="Times New Roman" w:cs="Times New Roman"/>
          <w:szCs w:val="24"/>
          <w:lang w:val="et-EE"/>
        </w:rPr>
      </w:pPr>
      <w:r w:rsidRPr="006157C0">
        <w:rPr>
          <w:rFonts w:eastAsia="Times New Roman" w:cs="Times New Roman"/>
          <w:szCs w:val="24"/>
          <w:lang w:val="et-EE"/>
        </w:rPr>
        <w:t>relvakasutuse lubamise ainult liitlasriikide kodanikele,</w:t>
      </w:r>
    </w:p>
    <w:p w14:paraId="68878A0E" w14:textId="16E8377F" w:rsidR="00EC6D19" w:rsidRPr="006157C0" w:rsidRDefault="00EC6D19" w:rsidP="00173DF1">
      <w:pPr>
        <w:pStyle w:val="Loendilik"/>
        <w:numPr>
          <w:ilvl w:val="0"/>
          <w:numId w:val="39"/>
        </w:numPr>
        <w:spacing w:line="240" w:lineRule="auto"/>
        <w:rPr>
          <w:rFonts w:eastAsia="Times New Roman" w:cs="Times New Roman"/>
          <w:szCs w:val="24"/>
          <w:lang w:val="et-EE"/>
        </w:rPr>
      </w:pPr>
      <w:r w:rsidRPr="006157C0">
        <w:rPr>
          <w:rFonts w:eastAsia="Times New Roman" w:cs="Times New Roman"/>
          <w:szCs w:val="24"/>
          <w:lang w:val="et-EE"/>
        </w:rPr>
        <w:t>õigusselguse ja kooskõla seaduse üldiste eesmärkidega.</w:t>
      </w:r>
    </w:p>
    <w:p w14:paraId="68208E31" w14:textId="77777777" w:rsidR="002A34F8" w:rsidRPr="006157C0" w:rsidRDefault="002A34F8" w:rsidP="00877279">
      <w:pPr>
        <w:spacing w:line="240" w:lineRule="auto"/>
        <w:rPr>
          <w:rFonts w:eastAsia="Times New Roman" w:cs="Times New Roman"/>
          <w:b/>
          <w:bCs/>
          <w:szCs w:val="24"/>
          <w:lang w:val="et-EE"/>
        </w:rPr>
      </w:pPr>
    </w:p>
    <w:p w14:paraId="051367BB" w14:textId="4C265413" w:rsidR="00EC6D19" w:rsidRPr="006157C0" w:rsidRDefault="00D013D8" w:rsidP="00877279">
      <w:pPr>
        <w:spacing w:line="240" w:lineRule="auto"/>
        <w:rPr>
          <w:rFonts w:eastAsia="Times New Roman" w:cs="Times New Roman"/>
          <w:szCs w:val="24"/>
          <w:lang w:val="et-EE"/>
        </w:rPr>
      </w:pPr>
      <w:r w:rsidRPr="006157C0">
        <w:rPr>
          <w:rFonts w:eastAsia="Times New Roman" w:cs="Times New Roman"/>
          <w:b/>
          <w:bCs/>
          <w:szCs w:val="24"/>
          <w:lang w:val="et-EE"/>
        </w:rPr>
        <w:t xml:space="preserve">Eelnõu § 1 punktiga </w:t>
      </w:r>
      <w:r w:rsidR="002A34F8">
        <w:rPr>
          <w:rFonts w:eastAsia="Times New Roman" w:cs="Times New Roman"/>
          <w:b/>
          <w:bCs/>
          <w:szCs w:val="24"/>
          <w:lang w:val="et-EE"/>
        </w:rPr>
        <w:t>3</w:t>
      </w:r>
      <w:r w:rsidR="00122D89">
        <w:rPr>
          <w:rFonts w:eastAsia="Times New Roman" w:cs="Times New Roman"/>
          <w:b/>
          <w:bCs/>
          <w:szCs w:val="24"/>
          <w:lang w:val="et-EE"/>
        </w:rPr>
        <w:t>8</w:t>
      </w:r>
      <w:r w:rsidR="002A34F8" w:rsidRPr="006157C0">
        <w:rPr>
          <w:rFonts w:eastAsia="Times New Roman" w:cs="Times New Roman"/>
          <w:b/>
          <w:bCs/>
          <w:szCs w:val="24"/>
          <w:lang w:val="et-EE"/>
        </w:rPr>
        <w:t xml:space="preserve"> </w:t>
      </w:r>
      <w:r w:rsidRPr="006157C0">
        <w:rPr>
          <w:rFonts w:eastAsia="Times New Roman" w:cs="Times New Roman"/>
          <w:szCs w:val="24"/>
          <w:lang w:val="et-EE"/>
        </w:rPr>
        <w:t>asendatakse RelvS-i § 43 lõike 3 punktis 2 tekstiosa „7“ tekstiosaga „6</w:t>
      </w:r>
      <w:r w:rsidRPr="006157C0">
        <w:rPr>
          <w:rFonts w:eastAsia="Times New Roman" w:cs="Times New Roman"/>
          <w:szCs w:val="24"/>
          <w:vertAlign w:val="superscript"/>
          <w:lang w:val="et-EE"/>
        </w:rPr>
        <w:t>1</w:t>
      </w:r>
      <w:r w:rsidRPr="006157C0">
        <w:rPr>
          <w:rFonts w:eastAsia="Times New Roman" w:cs="Times New Roman"/>
          <w:szCs w:val="24"/>
          <w:lang w:val="et-EE"/>
        </w:rPr>
        <w:t>“.</w:t>
      </w:r>
      <w:r w:rsidR="004F11B7" w:rsidRPr="006157C0">
        <w:rPr>
          <w:rFonts w:eastAsia="Times New Roman" w:cs="Times New Roman"/>
          <w:szCs w:val="24"/>
          <w:lang w:val="et-EE"/>
        </w:rPr>
        <w:t xml:space="preserve"> </w:t>
      </w:r>
      <w:r w:rsidR="00140EE0" w:rsidRPr="006157C0">
        <w:rPr>
          <w:rFonts w:eastAsia="Times New Roman" w:cs="Times New Roman"/>
          <w:szCs w:val="24"/>
          <w:lang w:val="et-EE"/>
        </w:rPr>
        <w:t xml:space="preserve">Muudatusega kõrvaldatakse </w:t>
      </w:r>
      <w:r w:rsidR="00140EE0" w:rsidRPr="006157C0">
        <w:rPr>
          <w:rFonts w:eastAsia="Times New Roman" w:cs="Times New Roman"/>
          <w:b/>
          <w:bCs/>
          <w:szCs w:val="24"/>
          <w:lang w:val="et-EE"/>
        </w:rPr>
        <w:t>vastuolu</w:t>
      </w:r>
      <w:r w:rsidR="00140EE0" w:rsidRPr="006157C0">
        <w:rPr>
          <w:rFonts w:eastAsia="Times New Roman" w:cs="Times New Roman"/>
          <w:szCs w:val="24"/>
          <w:lang w:val="et-EE"/>
        </w:rPr>
        <w:t xml:space="preserve"> sama paragrahvi lõike 3 punktiga 9, mille kohaselt tunnistab PPA soetamisloa või relvaloa kehtetuks kui relvaomanik või -valdaja on </w:t>
      </w:r>
      <w:r w:rsidR="00140EE0" w:rsidRPr="006157C0">
        <w:rPr>
          <w:rFonts w:eastAsia="Times New Roman" w:cs="Times New Roman"/>
          <w:b/>
          <w:bCs/>
          <w:szCs w:val="24"/>
          <w:lang w:val="et-EE"/>
        </w:rPr>
        <w:t>vähemalt kaks korda</w:t>
      </w:r>
      <w:r w:rsidR="00140EE0" w:rsidRPr="006157C0">
        <w:rPr>
          <w:rFonts w:eastAsia="Times New Roman" w:cs="Times New Roman"/>
          <w:szCs w:val="24"/>
          <w:lang w:val="et-EE"/>
        </w:rPr>
        <w:t xml:space="preserve"> </w:t>
      </w:r>
      <w:r w:rsidR="00140EE0" w:rsidRPr="006157C0">
        <w:rPr>
          <w:rFonts w:eastAsia="Times New Roman" w:cs="Times New Roman"/>
          <w:b/>
          <w:bCs/>
          <w:szCs w:val="24"/>
          <w:lang w:val="et-EE"/>
        </w:rPr>
        <w:t>viimase kolme aasta jooksul</w:t>
      </w:r>
      <w:r w:rsidR="00140EE0" w:rsidRPr="006157C0">
        <w:rPr>
          <w:rFonts w:eastAsia="Times New Roman" w:cs="Times New Roman"/>
          <w:szCs w:val="24"/>
          <w:lang w:val="et-EE"/>
        </w:rPr>
        <w:t xml:space="preserve"> rikkunud käesoleva seaduse või selle alusel antud õigusakti nõudeid või on jätnud täitmata temale tehtud ettekirjutuse nõuded.</w:t>
      </w:r>
    </w:p>
    <w:p w14:paraId="7C3ADBAF" w14:textId="77777777" w:rsidR="007A23C8" w:rsidRPr="006157C0" w:rsidRDefault="007A23C8" w:rsidP="00877279">
      <w:pPr>
        <w:spacing w:line="240" w:lineRule="auto"/>
        <w:rPr>
          <w:rFonts w:eastAsia="Times New Roman" w:cs="Times New Roman"/>
          <w:szCs w:val="24"/>
          <w:lang w:val="et-EE"/>
        </w:rPr>
      </w:pPr>
    </w:p>
    <w:p w14:paraId="002C00C6" w14:textId="270E1309" w:rsidR="00140EE0" w:rsidRPr="006157C0" w:rsidRDefault="00140EE0" w:rsidP="00140EE0">
      <w:pPr>
        <w:spacing w:line="240" w:lineRule="auto"/>
        <w:rPr>
          <w:rFonts w:eastAsia="Times New Roman" w:cs="Times New Roman"/>
          <w:szCs w:val="24"/>
          <w:lang w:val="et-EE"/>
        </w:rPr>
      </w:pPr>
      <w:r w:rsidRPr="006157C0">
        <w:rPr>
          <w:rFonts w:eastAsia="Times New Roman" w:cs="Times New Roman"/>
          <w:szCs w:val="24"/>
          <w:lang w:val="et-EE"/>
        </w:rPr>
        <w:t>Kehtiva regulatsiooni kohaselt toob RelvS-i § 43 lõike 3 punkti 2 kaudu relvaloa kehtetuks tunnistamise kaasa muu hulgas RelvS</w:t>
      </w:r>
      <w:r w:rsidR="000D2ABC" w:rsidRPr="006157C0">
        <w:rPr>
          <w:rFonts w:eastAsia="Times New Roman" w:cs="Times New Roman"/>
          <w:szCs w:val="24"/>
          <w:lang w:val="et-EE"/>
        </w:rPr>
        <w:t>-i</w:t>
      </w:r>
      <w:r w:rsidRPr="006157C0">
        <w:rPr>
          <w:rFonts w:eastAsia="Times New Roman" w:cs="Times New Roman"/>
          <w:szCs w:val="24"/>
          <w:lang w:val="et-EE"/>
        </w:rPr>
        <w:t xml:space="preserve"> § 36 lõike 1 punktis 7 nimetatud asjaolu, milleks on karist</w:t>
      </w:r>
      <w:r w:rsidR="002855B7">
        <w:rPr>
          <w:rFonts w:eastAsia="Times New Roman" w:cs="Times New Roman"/>
          <w:szCs w:val="24"/>
          <w:lang w:val="et-EE"/>
        </w:rPr>
        <w:t>at</w:t>
      </w:r>
      <w:r w:rsidRPr="006157C0">
        <w:rPr>
          <w:rFonts w:eastAsia="Times New Roman" w:cs="Times New Roman"/>
          <w:szCs w:val="24"/>
          <w:lang w:val="et-EE"/>
        </w:rPr>
        <w:t xml:space="preserve">us relva- või laskemoona nõuete rikkumise eest väärteokorras. Tegemist on üksikjuhtumi iseloomuga rikkumisega, mis ei pruugi iseseisvalt õigustada relvaloa automaatset kehtetuks tunnistamist. Samas näeb </w:t>
      </w:r>
      <w:r w:rsidR="000D2ABC" w:rsidRPr="006157C0">
        <w:rPr>
          <w:rFonts w:eastAsia="Times New Roman" w:cs="Times New Roman"/>
          <w:szCs w:val="24"/>
          <w:lang w:val="et-EE"/>
        </w:rPr>
        <w:t>RelvS-i</w:t>
      </w:r>
      <w:r w:rsidRPr="006157C0">
        <w:rPr>
          <w:rFonts w:eastAsia="Times New Roman" w:cs="Times New Roman"/>
          <w:szCs w:val="24"/>
          <w:lang w:val="et-EE"/>
        </w:rPr>
        <w:t xml:space="preserve"> § 43 lõike 3 punkt 9 ette relvaloa kehtetuks tunnistamise juhul, kui isik on viimase kolme aasta jooksul vähemalt kahel korral rikkunud </w:t>
      </w:r>
      <w:r w:rsidR="000D2ABC" w:rsidRPr="006157C0">
        <w:rPr>
          <w:rFonts w:eastAsia="Times New Roman" w:cs="Times New Roman"/>
          <w:szCs w:val="24"/>
          <w:lang w:val="et-EE"/>
        </w:rPr>
        <w:t xml:space="preserve">RelvS-i </w:t>
      </w:r>
      <w:r w:rsidRPr="006157C0">
        <w:rPr>
          <w:rFonts w:eastAsia="Times New Roman" w:cs="Times New Roman"/>
          <w:szCs w:val="24"/>
          <w:lang w:val="et-EE"/>
        </w:rPr>
        <w:t>või selle alusel antud õigusakti. Seega seob seadus korduva rikkumise juba iseenesest relvaloa kehtetuks tunnistamisega.</w:t>
      </w:r>
    </w:p>
    <w:p w14:paraId="33265464" w14:textId="77777777" w:rsidR="00140EE0" w:rsidRPr="006157C0" w:rsidRDefault="00140EE0" w:rsidP="00140EE0">
      <w:pPr>
        <w:spacing w:line="240" w:lineRule="auto"/>
        <w:rPr>
          <w:rFonts w:eastAsia="Times New Roman" w:cs="Times New Roman"/>
          <w:szCs w:val="24"/>
          <w:lang w:val="et-EE"/>
        </w:rPr>
      </w:pPr>
    </w:p>
    <w:p w14:paraId="63211C19" w14:textId="517DF093" w:rsidR="00140EE0" w:rsidRPr="006157C0" w:rsidRDefault="00140EE0" w:rsidP="00140EE0">
      <w:pPr>
        <w:spacing w:line="240" w:lineRule="auto"/>
        <w:rPr>
          <w:rFonts w:eastAsia="Times New Roman" w:cs="Times New Roman"/>
          <w:szCs w:val="24"/>
          <w:lang w:val="et-EE"/>
        </w:rPr>
      </w:pPr>
      <w:r w:rsidRPr="006157C0">
        <w:rPr>
          <w:rFonts w:eastAsia="Times New Roman" w:cs="Times New Roman"/>
          <w:szCs w:val="24"/>
          <w:lang w:val="et-EE"/>
        </w:rPr>
        <w:lastRenderedPageBreak/>
        <w:t xml:space="preserve">Praegune viide </w:t>
      </w:r>
      <w:r w:rsidR="00997BFD" w:rsidRPr="006157C0">
        <w:rPr>
          <w:rFonts w:eastAsia="Times New Roman" w:cs="Times New Roman"/>
          <w:szCs w:val="24"/>
          <w:lang w:val="et-EE"/>
        </w:rPr>
        <w:t xml:space="preserve">RelvS-i </w:t>
      </w:r>
      <w:r w:rsidRPr="006157C0">
        <w:rPr>
          <w:rFonts w:eastAsia="Times New Roman" w:cs="Times New Roman"/>
          <w:szCs w:val="24"/>
          <w:lang w:val="et-EE"/>
        </w:rPr>
        <w:t xml:space="preserve">§ 36 lõike 1 punktile 7 </w:t>
      </w:r>
      <w:r w:rsidR="00997BFD" w:rsidRPr="006157C0">
        <w:rPr>
          <w:rFonts w:eastAsia="Times New Roman" w:cs="Times New Roman"/>
          <w:szCs w:val="24"/>
          <w:lang w:val="et-EE"/>
        </w:rPr>
        <w:t xml:space="preserve">RelvS-i </w:t>
      </w:r>
      <w:r w:rsidRPr="006157C0">
        <w:rPr>
          <w:rFonts w:eastAsia="Times New Roman" w:cs="Times New Roman"/>
          <w:szCs w:val="24"/>
          <w:lang w:val="et-EE"/>
        </w:rPr>
        <w:t xml:space="preserve">§ 43 lõike 3 punktis 2 tekitab olukorra, kus relvaluba tuleb kehtetuks tunnistada juba ühe </w:t>
      </w:r>
      <w:r w:rsidR="00997BFD" w:rsidRPr="006157C0">
        <w:rPr>
          <w:rFonts w:eastAsia="Times New Roman" w:cs="Times New Roman"/>
          <w:szCs w:val="24"/>
          <w:lang w:val="et-EE"/>
        </w:rPr>
        <w:t xml:space="preserve">RelvS-i nõuete rikkumisega </w:t>
      </w:r>
      <w:r w:rsidRPr="006157C0">
        <w:rPr>
          <w:rFonts w:eastAsia="Times New Roman" w:cs="Times New Roman"/>
          <w:szCs w:val="24"/>
          <w:lang w:val="et-EE"/>
        </w:rPr>
        <w:t xml:space="preserve">väärteo toimepanemise korral, samas kui </w:t>
      </w:r>
      <w:r w:rsidR="008850F7" w:rsidRPr="006157C0">
        <w:rPr>
          <w:rFonts w:eastAsia="Times New Roman" w:cs="Times New Roman"/>
          <w:szCs w:val="24"/>
          <w:lang w:val="et-EE"/>
        </w:rPr>
        <w:t xml:space="preserve">RelvS-i </w:t>
      </w:r>
      <w:r w:rsidRPr="006157C0">
        <w:rPr>
          <w:rFonts w:eastAsia="Times New Roman" w:cs="Times New Roman"/>
          <w:szCs w:val="24"/>
          <w:lang w:val="et-EE"/>
        </w:rPr>
        <w:t xml:space="preserve">§ 43 lõike 3 punkt 9 kohaldamine eeldab kahte rikkumist. Selline normide kombinatsioon </w:t>
      </w:r>
      <w:r w:rsidRPr="006157C0">
        <w:rPr>
          <w:rFonts w:eastAsia="Times New Roman" w:cs="Times New Roman"/>
          <w:b/>
          <w:bCs/>
          <w:szCs w:val="24"/>
          <w:lang w:val="et-EE"/>
        </w:rPr>
        <w:t>on sisuliselt vastuoluline ja ei vasta seaduse ülesehitusele</w:t>
      </w:r>
      <w:r w:rsidRPr="006157C0">
        <w:rPr>
          <w:rFonts w:eastAsia="Times New Roman" w:cs="Times New Roman"/>
          <w:szCs w:val="24"/>
          <w:lang w:val="et-EE"/>
        </w:rPr>
        <w:t>, mille kohaselt tuleb relvaloa automaatne kehtetuks tunnistamine siduda oluliselt raskemate asjaoludega kui üksik väärteokoosseis.</w:t>
      </w:r>
    </w:p>
    <w:p w14:paraId="135BA954" w14:textId="77777777" w:rsidR="00997BFD" w:rsidRPr="006157C0" w:rsidRDefault="00997BFD" w:rsidP="00140EE0">
      <w:pPr>
        <w:spacing w:line="240" w:lineRule="auto"/>
        <w:rPr>
          <w:rFonts w:eastAsia="Times New Roman" w:cs="Times New Roman"/>
          <w:szCs w:val="24"/>
          <w:lang w:val="et-EE"/>
        </w:rPr>
      </w:pPr>
    </w:p>
    <w:p w14:paraId="657FDA67" w14:textId="724FBED8" w:rsidR="00997BFD" w:rsidRPr="006157C0" w:rsidRDefault="00997BFD" w:rsidP="00997BFD">
      <w:pPr>
        <w:spacing w:line="240" w:lineRule="auto"/>
        <w:rPr>
          <w:rFonts w:eastAsia="Times New Roman" w:cs="Times New Roman"/>
          <w:szCs w:val="24"/>
          <w:lang w:val="et-EE"/>
        </w:rPr>
      </w:pPr>
      <w:r w:rsidRPr="006157C0">
        <w:rPr>
          <w:rFonts w:eastAsia="Times New Roman" w:cs="Times New Roman"/>
          <w:szCs w:val="24"/>
          <w:lang w:val="et-EE"/>
        </w:rPr>
        <w:t xml:space="preserve">Viite asendamine tagab, et RelvS-i § 43 lõike 3 punktis 2 sätestatud </w:t>
      </w:r>
      <w:r w:rsidRPr="006157C0">
        <w:rPr>
          <w:rFonts w:eastAsia="Times New Roman" w:cs="Times New Roman"/>
          <w:b/>
          <w:bCs/>
          <w:szCs w:val="24"/>
          <w:lang w:val="et-EE"/>
        </w:rPr>
        <w:t>automaatne relvaloa kehtetuks</w:t>
      </w:r>
      <w:r w:rsidRPr="006157C0">
        <w:rPr>
          <w:rFonts w:eastAsia="Times New Roman" w:cs="Times New Roman"/>
          <w:szCs w:val="24"/>
          <w:lang w:val="et-EE"/>
        </w:rPr>
        <w:t xml:space="preserve"> tunnistamine rakendub ainult sisuliselt tõsisemate asjaolude korral, samas kui piiratud raskusega rikkumiste puhul saab PPA rakendada RelvS-i § 43 lõike 3 punktis 9 sätestatud RelvS-i nõuete korduva rikkumise mehhanismi.</w:t>
      </w:r>
    </w:p>
    <w:p w14:paraId="74EA945B" w14:textId="77777777" w:rsidR="00997BFD" w:rsidRPr="006157C0" w:rsidRDefault="00997BFD" w:rsidP="00997BFD">
      <w:pPr>
        <w:spacing w:line="240" w:lineRule="auto"/>
        <w:rPr>
          <w:rFonts w:eastAsia="Times New Roman" w:cs="Times New Roman"/>
          <w:szCs w:val="24"/>
          <w:lang w:val="et-EE"/>
        </w:rPr>
      </w:pPr>
    </w:p>
    <w:p w14:paraId="38D8FF08" w14:textId="58118C4F" w:rsidR="00997BFD" w:rsidRPr="006157C0" w:rsidRDefault="00997BFD" w:rsidP="00997BFD">
      <w:pPr>
        <w:spacing w:line="240" w:lineRule="auto"/>
        <w:rPr>
          <w:rFonts w:eastAsia="Times New Roman" w:cs="Times New Roman"/>
          <w:szCs w:val="24"/>
          <w:lang w:val="et-EE"/>
        </w:rPr>
      </w:pPr>
      <w:r w:rsidRPr="006157C0">
        <w:rPr>
          <w:rFonts w:eastAsia="Times New Roman" w:cs="Times New Roman"/>
          <w:szCs w:val="24"/>
          <w:lang w:val="et-EE"/>
        </w:rPr>
        <w:t xml:space="preserve">Muudatusega </w:t>
      </w:r>
      <w:r w:rsidRPr="006157C0">
        <w:rPr>
          <w:rFonts w:eastAsia="Times New Roman" w:cs="Times New Roman"/>
          <w:b/>
          <w:bCs/>
          <w:szCs w:val="24"/>
          <w:lang w:val="et-EE"/>
        </w:rPr>
        <w:t>ei muudeta relvaloa taotlemise ega omamise üldisi tingimusi, vaid korrigeeritakse viitenormi</w:t>
      </w:r>
      <w:r w:rsidRPr="006157C0">
        <w:rPr>
          <w:rFonts w:eastAsia="Times New Roman" w:cs="Times New Roman"/>
          <w:szCs w:val="24"/>
          <w:lang w:val="et-EE"/>
        </w:rPr>
        <w:t>, et seadus</w:t>
      </w:r>
      <w:r w:rsidR="00FF2632" w:rsidRPr="006157C0">
        <w:rPr>
          <w:rFonts w:eastAsia="Times New Roman" w:cs="Times New Roman"/>
          <w:szCs w:val="24"/>
          <w:lang w:val="et-EE"/>
        </w:rPr>
        <w:t>e sätted</w:t>
      </w:r>
      <w:r w:rsidRPr="006157C0">
        <w:rPr>
          <w:rFonts w:eastAsia="Times New Roman" w:cs="Times New Roman"/>
          <w:szCs w:val="24"/>
          <w:lang w:val="et-EE"/>
        </w:rPr>
        <w:t xml:space="preserve"> oleks omavahel kooskõlas ning </w:t>
      </w:r>
      <w:r w:rsidR="00FF2632" w:rsidRPr="006157C0">
        <w:rPr>
          <w:rFonts w:eastAsia="Times New Roman" w:cs="Times New Roman"/>
          <w:szCs w:val="24"/>
          <w:lang w:val="et-EE"/>
        </w:rPr>
        <w:t xml:space="preserve">seadus oleks </w:t>
      </w:r>
      <w:r w:rsidRPr="006157C0">
        <w:rPr>
          <w:rFonts w:eastAsia="Times New Roman" w:cs="Times New Roman"/>
          <w:szCs w:val="24"/>
          <w:lang w:val="et-EE"/>
        </w:rPr>
        <w:t>proportsionaalselt kohaldatav. Muudatuse tulemusena vastavad relvaloa kehtetuks tunnistamise alused paremini regulatsiooni eesmärgile ning tagatakse, et üksik rikkumine ei tooks kaasa ebaproportsionaalselt rasket tagajärge.</w:t>
      </w:r>
    </w:p>
    <w:p w14:paraId="0F952E63" w14:textId="77777777" w:rsidR="00997BFD" w:rsidRDefault="00997BFD" w:rsidP="00140EE0">
      <w:pPr>
        <w:spacing w:line="240" w:lineRule="auto"/>
        <w:rPr>
          <w:rFonts w:eastAsia="Times New Roman" w:cs="Times New Roman"/>
          <w:szCs w:val="24"/>
          <w:lang w:val="et-EE"/>
        </w:rPr>
      </w:pPr>
    </w:p>
    <w:p w14:paraId="790D80A3" w14:textId="30448E95" w:rsidR="00122D89" w:rsidRPr="0034614D" w:rsidRDefault="00122D89" w:rsidP="000B79D6">
      <w:pPr>
        <w:spacing w:line="240" w:lineRule="auto"/>
        <w:rPr>
          <w:rFonts w:eastAsia="Times New Roman" w:cs="Times New Roman"/>
          <w:szCs w:val="24"/>
          <w:lang w:val="et-EE"/>
        </w:rPr>
      </w:pPr>
      <w:r>
        <w:rPr>
          <w:rFonts w:eastAsia="Times New Roman" w:cs="Times New Roman"/>
          <w:b/>
          <w:bCs/>
          <w:szCs w:val="24"/>
          <w:lang w:val="et-EE"/>
        </w:rPr>
        <w:t>Eelnõu § 1 punktiga 39</w:t>
      </w:r>
      <w:r>
        <w:rPr>
          <w:rFonts w:eastAsia="Times New Roman" w:cs="Times New Roman"/>
          <w:szCs w:val="24"/>
          <w:lang w:val="et-EE"/>
        </w:rPr>
        <w:t xml:space="preserve"> täiendatakse RelvS-i § 43 lõikega 3</w:t>
      </w:r>
      <w:r w:rsidRPr="0087626C">
        <w:rPr>
          <w:rFonts w:eastAsia="Times New Roman" w:cs="Times New Roman"/>
          <w:szCs w:val="24"/>
          <w:vertAlign w:val="superscript"/>
          <w:lang w:val="et-EE"/>
        </w:rPr>
        <w:t>4</w:t>
      </w:r>
      <w:r>
        <w:rPr>
          <w:rFonts w:eastAsia="Times New Roman" w:cs="Times New Roman"/>
          <w:szCs w:val="24"/>
          <w:lang w:val="et-EE"/>
        </w:rPr>
        <w:t xml:space="preserve">, mille kohaselt võib PPA tunnistada isikule väljastatud soetamisloa ja relvaloa kehtetuks, kui teda on </w:t>
      </w:r>
      <w:r w:rsidRPr="00122D89">
        <w:rPr>
          <w:rFonts w:eastAsia="Times New Roman" w:cs="Times New Roman"/>
          <w:szCs w:val="24"/>
          <w:lang w:val="et-EE"/>
        </w:rPr>
        <w:t>väärteomenetluse korras karistatud relva, tulirelva olulise osa või laskemoona soetamist, hoidmist, kandmist, vedu või kasutamist reguleerivas õigusaktis sätestatud nõude rikkumise eest</w:t>
      </w:r>
      <w:r>
        <w:rPr>
          <w:rFonts w:eastAsia="Times New Roman" w:cs="Times New Roman"/>
          <w:szCs w:val="24"/>
          <w:lang w:val="et-EE"/>
        </w:rPr>
        <w:t>.</w:t>
      </w:r>
      <w:r w:rsidR="000B79D6">
        <w:rPr>
          <w:rFonts w:eastAsia="Times New Roman" w:cs="Times New Roman"/>
          <w:szCs w:val="24"/>
          <w:lang w:val="et-EE"/>
        </w:rPr>
        <w:t xml:space="preserve"> </w:t>
      </w:r>
      <w:r>
        <w:rPr>
          <w:rFonts w:eastAsia="Times New Roman" w:cs="Times New Roman"/>
          <w:szCs w:val="24"/>
          <w:lang w:val="et-EE"/>
        </w:rPr>
        <w:t>Muudatus on seotud e</w:t>
      </w:r>
      <w:r w:rsidRPr="00122D89">
        <w:rPr>
          <w:rFonts w:eastAsia="Times New Roman" w:cs="Times New Roman"/>
          <w:szCs w:val="24"/>
          <w:lang w:val="et-EE"/>
        </w:rPr>
        <w:t>elnõu § 1 punkti 38</w:t>
      </w:r>
      <w:r>
        <w:rPr>
          <w:rFonts w:eastAsia="Times New Roman" w:cs="Times New Roman"/>
          <w:szCs w:val="24"/>
          <w:lang w:val="et-EE"/>
        </w:rPr>
        <w:t xml:space="preserve"> kohase muudatusega</w:t>
      </w:r>
      <w:r w:rsidR="00EE1703">
        <w:rPr>
          <w:rFonts w:eastAsia="Times New Roman" w:cs="Times New Roman"/>
          <w:szCs w:val="24"/>
          <w:lang w:val="et-EE"/>
        </w:rPr>
        <w:t>.</w:t>
      </w:r>
    </w:p>
    <w:p w14:paraId="6DE74BF8" w14:textId="77777777" w:rsidR="00122D89" w:rsidRPr="006157C0" w:rsidRDefault="00122D89" w:rsidP="00140EE0">
      <w:pPr>
        <w:spacing w:line="240" w:lineRule="auto"/>
        <w:rPr>
          <w:rFonts w:eastAsia="Times New Roman" w:cs="Times New Roman"/>
          <w:szCs w:val="24"/>
          <w:lang w:val="et-EE"/>
        </w:rPr>
      </w:pPr>
    </w:p>
    <w:p w14:paraId="257F5A85" w14:textId="5E6A05A2" w:rsidR="00997BFD" w:rsidRPr="006157C0" w:rsidRDefault="00CD3398" w:rsidP="00140EE0">
      <w:pPr>
        <w:spacing w:line="240" w:lineRule="auto"/>
        <w:rPr>
          <w:rFonts w:eastAsia="Times New Roman" w:cs="Times New Roman"/>
          <w:szCs w:val="24"/>
          <w:lang w:val="et-EE"/>
        </w:rPr>
      </w:pPr>
      <w:r w:rsidRPr="006157C0">
        <w:rPr>
          <w:rFonts w:eastAsia="Times New Roman" w:cs="Times New Roman"/>
          <w:b/>
          <w:bCs/>
          <w:szCs w:val="24"/>
          <w:lang w:val="et-EE"/>
        </w:rPr>
        <w:t xml:space="preserve">Eelnõu § 1 punktiga </w:t>
      </w:r>
      <w:r w:rsidR="00F411D6" w:rsidRPr="006157C0">
        <w:rPr>
          <w:rFonts w:eastAsia="Times New Roman" w:cs="Times New Roman"/>
          <w:b/>
          <w:bCs/>
          <w:szCs w:val="24"/>
          <w:lang w:val="et-EE"/>
        </w:rPr>
        <w:t>4</w:t>
      </w:r>
      <w:r w:rsidR="00F411D6">
        <w:rPr>
          <w:rFonts w:eastAsia="Times New Roman" w:cs="Times New Roman"/>
          <w:b/>
          <w:bCs/>
          <w:szCs w:val="24"/>
          <w:lang w:val="et-EE"/>
        </w:rPr>
        <w:t>0</w:t>
      </w:r>
      <w:r w:rsidR="00F411D6" w:rsidRPr="006157C0">
        <w:rPr>
          <w:rFonts w:eastAsia="Times New Roman" w:cs="Times New Roman"/>
          <w:szCs w:val="24"/>
          <w:lang w:val="et-EE"/>
        </w:rPr>
        <w:t xml:space="preserve"> </w:t>
      </w:r>
      <w:r w:rsidRPr="006157C0">
        <w:rPr>
          <w:rFonts w:eastAsia="Times New Roman" w:cs="Times New Roman"/>
          <w:szCs w:val="24"/>
          <w:lang w:val="et-EE"/>
        </w:rPr>
        <w:t>muudetakse RelvS-i § 45 lõiget 3, millega täpsustatakse tulirelva hoidmise nõudeid ning nähakse ette, et tulirelva hoidmisel ei tohi padrun olla padrunipesas.</w:t>
      </w:r>
    </w:p>
    <w:p w14:paraId="0D6B3D22" w14:textId="77777777" w:rsidR="00997BFD" w:rsidRPr="006157C0" w:rsidRDefault="00997BFD" w:rsidP="00140EE0">
      <w:pPr>
        <w:spacing w:line="240" w:lineRule="auto"/>
        <w:rPr>
          <w:rFonts w:eastAsia="Times New Roman" w:cs="Times New Roman"/>
          <w:szCs w:val="24"/>
          <w:lang w:val="et-EE"/>
        </w:rPr>
      </w:pPr>
    </w:p>
    <w:p w14:paraId="29B92342" w14:textId="47E1777E" w:rsidR="00CD3398" w:rsidRPr="006157C0" w:rsidRDefault="00CD3398" w:rsidP="00CD3398">
      <w:pPr>
        <w:spacing w:line="240" w:lineRule="auto"/>
        <w:rPr>
          <w:rFonts w:eastAsia="Times New Roman" w:cs="Times New Roman"/>
          <w:szCs w:val="24"/>
          <w:lang w:val="et-EE"/>
        </w:rPr>
      </w:pPr>
      <w:r w:rsidRPr="006157C0">
        <w:rPr>
          <w:rFonts w:eastAsia="Times New Roman" w:cs="Times New Roman"/>
          <w:szCs w:val="24"/>
          <w:lang w:val="et-EE"/>
        </w:rPr>
        <w:t xml:space="preserve">Kehtiva </w:t>
      </w:r>
      <w:r w:rsidR="00FF63EA" w:rsidRPr="006157C0">
        <w:rPr>
          <w:rFonts w:eastAsia="Times New Roman" w:cs="Times New Roman"/>
          <w:szCs w:val="24"/>
          <w:lang w:val="et-EE"/>
        </w:rPr>
        <w:t>RelvS</w:t>
      </w:r>
      <w:r w:rsidR="000D2ABC" w:rsidRPr="006157C0">
        <w:rPr>
          <w:rFonts w:eastAsia="Times New Roman" w:cs="Times New Roman"/>
          <w:szCs w:val="24"/>
          <w:lang w:val="et-EE"/>
        </w:rPr>
        <w:t>-i</w:t>
      </w:r>
      <w:r w:rsidR="00FF63EA" w:rsidRPr="006157C0">
        <w:rPr>
          <w:rFonts w:eastAsia="Times New Roman" w:cs="Times New Roman"/>
          <w:szCs w:val="24"/>
          <w:lang w:val="et-EE"/>
        </w:rPr>
        <w:t xml:space="preserve"> § 45 lõike 3 </w:t>
      </w:r>
      <w:r w:rsidRPr="006157C0">
        <w:rPr>
          <w:rFonts w:eastAsia="Times New Roman" w:cs="Times New Roman"/>
          <w:szCs w:val="24"/>
          <w:lang w:val="et-EE"/>
        </w:rPr>
        <w:t xml:space="preserve">sõnastuse kohaselt „tulirelva hoitakse ainult tühjaks laetuna“. Selline sõnastus on praktikas põhjustanud tõlgendusprobleeme, eeskätt küsimuses, kas tühjaks </w:t>
      </w:r>
      <w:proofErr w:type="spellStart"/>
      <w:r w:rsidRPr="006157C0">
        <w:rPr>
          <w:rFonts w:eastAsia="Times New Roman" w:cs="Times New Roman"/>
          <w:szCs w:val="24"/>
          <w:lang w:val="et-EE"/>
        </w:rPr>
        <w:t>laetuse</w:t>
      </w:r>
      <w:proofErr w:type="spellEnd"/>
      <w:r w:rsidRPr="006157C0">
        <w:rPr>
          <w:rFonts w:eastAsia="Times New Roman" w:cs="Times New Roman"/>
          <w:szCs w:val="24"/>
          <w:lang w:val="et-EE"/>
        </w:rPr>
        <w:t xml:space="preserve"> nõue tähendab ka padrunisalve eemaldamise kohustust või üksnes keeld</w:t>
      </w:r>
      <w:r w:rsidR="000D2ABC" w:rsidRPr="006157C0">
        <w:rPr>
          <w:rFonts w:eastAsia="Times New Roman" w:cs="Times New Roman"/>
          <w:szCs w:val="24"/>
          <w:lang w:val="et-EE"/>
        </w:rPr>
        <w:t>u</w:t>
      </w:r>
      <w:r w:rsidRPr="006157C0">
        <w:rPr>
          <w:rFonts w:eastAsia="Times New Roman" w:cs="Times New Roman"/>
          <w:szCs w:val="24"/>
          <w:lang w:val="et-EE"/>
        </w:rPr>
        <w:t xml:space="preserve"> padruni hoidmiseks padrunipesas. Seaduse rakendamisel on seetõttu esinenud juhtumeid, kus relvaomanikud ja järelevalveorganid on sama sätet mõistnud erinevalt.</w:t>
      </w:r>
    </w:p>
    <w:p w14:paraId="3E8A671B" w14:textId="77777777" w:rsidR="00CD3398" w:rsidRPr="006157C0" w:rsidRDefault="00CD3398" w:rsidP="00CD3398">
      <w:pPr>
        <w:spacing w:line="240" w:lineRule="auto"/>
        <w:rPr>
          <w:rFonts w:eastAsia="Times New Roman" w:cs="Times New Roman"/>
          <w:szCs w:val="24"/>
          <w:lang w:val="et-EE"/>
        </w:rPr>
      </w:pPr>
    </w:p>
    <w:p w14:paraId="5EA23F43" w14:textId="31155DA3" w:rsidR="00CD3398" w:rsidRPr="006157C0" w:rsidRDefault="00CD3398" w:rsidP="00CD3398">
      <w:pPr>
        <w:spacing w:line="240" w:lineRule="auto"/>
        <w:rPr>
          <w:rFonts w:eastAsia="Times New Roman" w:cs="Times New Roman"/>
          <w:szCs w:val="24"/>
          <w:lang w:val="et-EE"/>
        </w:rPr>
      </w:pPr>
      <w:r w:rsidRPr="006157C0">
        <w:rPr>
          <w:rFonts w:eastAsia="Times New Roman" w:cs="Times New Roman"/>
          <w:szCs w:val="24"/>
          <w:lang w:val="et-EE"/>
        </w:rPr>
        <w:t>Muudatusega täpsustatakse, et relva hoidmisel ei tohi padrun olla padrunipesas. Selge sõnastus välistab relva</w:t>
      </w:r>
      <w:r w:rsidR="00FF63EA" w:rsidRPr="006157C0">
        <w:rPr>
          <w:rFonts w:eastAsia="Times New Roman" w:cs="Times New Roman"/>
          <w:szCs w:val="24"/>
          <w:lang w:val="et-EE"/>
        </w:rPr>
        <w:t xml:space="preserve"> hoidmise </w:t>
      </w:r>
      <w:r w:rsidRPr="006157C0">
        <w:rPr>
          <w:rFonts w:eastAsia="Times New Roman" w:cs="Times New Roman"/>
          <w:szCs w:val="24"/>
          <w:lang w:val="et-EE"/>
        </w:rPr>
        <w:t>koheselt laskmiseks valmisolekus, kuid ei keela padrunisalve hoidmist relvas. Nõue viiakse kooskõlla tulirelva kandmise regulatsiooniga, mis lubab padrunisalve relvas hoida tingimusel, et padrunit ei ole padrunipesas. Selline ühtlustamine loob õigusselguse ning tagab, et relvade ohutu käitlemine ja hoiustamine oleks reguleeritud selgelt ja üheselt mõistetavalt.</w:t>
      </w:r>
    </w:p>
    <w:p w14:paraId="1161DFFC" w14:textId="77777777" w:rsidR="00CD3398" w:rsidRPr="006157C0" w:rsidRDefault="00CD3398" w:rsidP="00CD3398">
      <w:pPr>
        <w:spacing w:line="240" w:lineRule="auto"/>
        <w:rPr>
          <w:rFonts w:eastAsia="Times New Roman" w:cs="Times New Roman"/>
          <w:szCs w:val="24"/>
          <w:lang w:val="et-EE"/>
        </w:rPr>
      </w:pPr>
    </w:p>
    <w:p w14:paraId="72DA7693" w14:textId="277F0FAB" w:rsidR="00CD3398" w:rsidRPr="006157C0" w:rsidRDefault="00CD3398" w:rsidP="00CD3398">
      <w:pPr>
        <w:spacing w:line="240" w:lineRule="auto"/>
        <w:rPr>
          <w:rFonts w:eastAsia="Times New Roman" w:cs="Times New Roman"/>
          <w:szCs w:val="24"/>
          <w:lang w:val="et-EE"/>
        </w:rPr>
      </w:pPr>
      <w:r w:rsidRPr="006157C0">
        <w:rPr>
          <w:rFonts w:eastAsia="Times New Roman" w:cs="Times New Roman"/>
          <w:szCs w:val="24"/>
          <w:lang w:val="et-EE"/>
        </w:rPr>
        <w:t xml:space="preserve">Muudatus on oluline eelkõige nende tulirelvade puhul, mis on soetatud enese ja vara kaitse eesmärgil. Selliste relvade puhul on praktika näidanud, et </w:t>
      </w:r>
      <w:r w:rsidR="00FF63EA" w:rsidRPr="006157C0">
        <w:rPr>
          <w:rFonts w:eastAsia="Times New Roman" w:cs="Times New Roman"/>
          <w:szCs w:val="24"/>
          <w:lang w:val="et-EE"/>
        </w:rPr>
        <w:t>laskemoona</w:t>
      </w:r>
      <w:r w:rsidRPr="006157C0">
        <w:rPr>
          <w:rFonts w:eastAsia="Times New Roman" w:cs="Times New Roman"/>
          <w:szCs w:val="24"/>
          <w:lang w:val="et-EE"/>
        </w:rPr>
        <w:t xml:space="preserve"> eraldi hoidmise kohustus võib relva kasutuselevõttu hädaolukorras ebamõistlikult takistada, samas kui padruni keelamine padrunipesas tagab ohutuse ja välistab juhusliku lasu.</w:t>
      </w:r>
    </w:p>
    <w:p w14:paraId="4203CFCD" w14:textId="77777777" w:rsidR="00CD3398" w:rsidRPr="006157C0" w:rsidRDefault="00CD3398" w:rsidP="00CD3398">
      <w:pPr>
        <w:spacing w:line="240" w:lineRule="auto"/>
        <w:rPr>
          <w:rFonts w:eastAsia="Times New Roman" w:cs="Times New Roman"/>
          <w:szCs w:val="24"/>
          <w:lang w:val="et-EE"/>
        </w:rPr>
      </w:pPr>
    </w:p>
    <w:p w14:paraId="2747C29E" w14:textId="630C2D62" w:rsidR="00CD3398" w:rsidRPr="006157C0" w:rsidRDefault="00CD3398" w:rsidP="00CD3398">
      <w:pPr>
        <w:spacing w:line="240" w:lineRule="auto"/>
        <w:rPr>
          <w:rFonts w:eastAsia="Times New Roman" w:cs="Times New Roman"/>
          <w:szCs w:val="24"/>
          <w:lang w:val="et-EE"/>
        </w:rPr>
      </w:pPr>
      <w:r w:rsidRPr="006157C0">
        <w:rPr>
          <w:rFonts w:eastAsia="Times New Roman" w:cs="Times New Roman"/>
          <w:szCs w:val="24"/>
          <w:lang w:val="et-EE"/>
        </w:rPr>
        <w:t xml:space="preserve">Lisaks arvestab muudatus asjaoluga, et kehtiva </w:t>
      </w:r>
      <w:r w:rsidR="00FF63EA" w:rsidRPr="006157C0">
        <w:rPr>
          <w:rFonts w:eastAsia="Times New Roman" w:cs="Times New Roman"/>
          <w:szCs w:val="24"/>
          <w:lang w:val="et-EE"/>
        </w:rPr>
        <w:t>RelvS-i</w:t>
      </w:r>
      <w:r w:rsidRPr="006157C0">
        <w:rPr>
          <w:rFonts w:eastAsia="Times New Roman" w:cs="Times New Roman"/>
          <w:szCs w:val="24"/>
          <w:lang w:val="et-EE"/>
        </w:rPr>
        <w:t xml:space="preserve"> järgi ei ole lubatud hoida relva ja laskemoona samas kohas viisil, mis võimaldaks relva kohest kasutuselevõttu. Muudatusega </w:t>
      </w:r>
      <w:r w:rsidRPr="006157C0">
        <w:rPr>
          <w:rFonts w:eastAsia="Times New Roman" w:cs="Times New Roman"/>
          <w:szCs w:val="24"/>
          <w:lang w:val="et-EE"/>
        </w:rPr>
        <w:lastRenderedPageBreak/>
        <w:t>esitatakse tasakaalustatud lahendus, mille kohaselt võivad relv ja laskemoon olla koos hoiustatud, kuid laskmine ei tohi olla vahetult võimalik, kuna padrun ei tohi olla padrunipesas. Selline lähenemine toetab ühelt poolt ohutusnõuete täitmist ning teisalt tagab enese- ja varakaitseks soetatud relvade otstarbekohase kasutatavuse.</w:t>
      </w:r>
    </w:p>
    <w:p w14:paraId="0701E465" w14:textId="77777777" w:rsidR="00CD3398" w:rsidRPr="006157C0" w:rsidRDefault="00CD3398" w:rsidP="00CD3398">
      <w:pPr>
        <w:spacing w:line="240" w:lineRule="auto"/>
        <w:rPr>
          <w:rFonts w:eastAsia="Times New Roman" w:cs="Times New Roman"/>
          <w:szCs w:val="24"/>
          <w:lang w:val="et-EE"/>
        </w:rPr>
      </w:pPr>
    </w:p>
    <w:p w14:paraId="644C2796" w14:textId="6EA3A49F" w:rsidR="00997BFD" w:rsidRPr="006157C0" w:rsidRDefault="00CD3398" w:rsidP="00CD3398">
      <w:pPr>
        <w:spacing w:line="240" w:lineRule="auto"/>
        <w:rPr>
          <w:rFonts w:eastAsia="Times New Roman" w:cs="Times New Roman"/>
          <w:szCs w:val="24"/>
          <w:lang w:val="et-EE"/>
        </w:rPr>
      </w:pPr>
      <w:r w:rsidRPr="006157C0">
        <w:rPr>
          <w:rFonts w:eastAsia="Times New Roman" w:cs="Times New Roman"/>
          <w:szCs w:val="24"/>
          <w:lang w:val="et-EE"/>
        </w:rPr>
        <w:t xml:space="preserve">Muudatus </w:t>
      </w:r>
      <w:r w:rsidRPr="006157C0">
        <w:rPr>
          <w:rFonts w:eastAsia="Times New Roman" w:cs="Times New Roman"/>
          <w:b/>
          <w:bCs/>
          <w:szCs w:val="24"/>
          <w:lang w:val="et-EE"/>
        </w:rPr>
        <w:t>suurendab õigusselgust</w:t>
      </w:r>
      <w:r w:rsidRPr="006157C0">
        <w:rPr>
          <w:rFonts w:eastAsia="Times New Roman" w:cs="Times New Roman"/>
          <w:szCs w:val="24"/>
          <w:lang w:val="et-EE"/>
        </w:rPr>
        <w:t>, tagab seaduse praktikaga kooskõla ning loob ühtse ja loogilise süsteemi relva kandmise ja hoiustamise regulatsioonide vahel.</w:t>
      </w:r>
    </w:p>
    <w:p w14:paraId="52EB46C8" w14:textId="77777777" w:rsidR="00CD3398" w:rsidRPr="006157C0" w:rsidRDefault="00CD3398" w:rsidP="00140EE0">
      <w:pPr>
        <w:spacing w:line="240" w:lineRule="auto"/>
        <w:rPr>
          <w:rFonts w:eastAsia="Times New Roman" w:cs="Times New Roman"/>
          <w:szCs w:val="24"/>
          <w:lang w:val="et-EE"/>
        </w:rPr>
      </w:pPr>
    </w:p>
    <w:p w14:paraId="65829F0F" w14:textId="01E416C5" w:rsidR="00CD3398" w:rsidRPr="006157C0" w:rsidRDefault="00FF63EA" w:rsidP="00140EE0">
      <w:pPr>
        <w:spacing w:line="240" w:lineRule="auto"/>
        <w:rPr>
          <w:rFonts w:eastAsia="Times New Roman" w:cs="Times New Roman"/>
          <w:szCs w:val="24"/>
          <w:lang w:val="et-EE"/>
        </w:rPr>
      </w:pPr>
      <w:r w:rsidRPr="006157C0">
        <w:rPr>
          <w:rFonts w:eastAsia="Times New Roman" w:cs="Times New Roman"/>
          <w:b/>
          <w:bCs/>
          <w:szCs w:val="24"/>
          <w:lang w:val="et-EE"/>
        </w:rPr>
        <w:t>Eelnõu § 1 punktiga</w:t>
      </w:r>
      <w:r w:rsidRPr="006157C0" w:rsidDel="00F411D6">
        <w:rPr>
          <w:rFonts w:eastAsia="Times New Roman" w:cs="Times New Roman"/>
          <w:b/>
          <w:bCs/>
          <w:szCs w:val="24"/>
          <w:lang w:val="et-EE"/>
        </w:rPr>
        <w:t xml:space="preserve"> </w:t>
      </w:r>
      <w:r w:rsidR="00F411D6">
        <w:rPr>
          <w:rFonts w:eastAsia="Times New Roman" w:cs="Times New Roman"/>
          <w:b/>
          <w:bCs/>
          <w:szCs w:val="24"/>
          <w:lang w:val="et-EE"/>
        </w:rPr>
        <w:t>41</w:t>
      </w:r>
      <w:r w:rsidR="00F411D6" w:rsidRPr="006157C0">
        <w:rPr>
          <w:rFonts w:eastAsia="Times New Roman" w:cs="Times New Roman"/>
          <w:b/>
          <w:bCs/>
          <w:szCs w:val="24"/>
          <w:lang w:val="et-EE"/>
        </w:rPr>
        <w:t xml:space="preserve"> </w:t>
      </w:r>
      <w:r w:rsidRPr="006157C0">
        <w:rPr>
          <w:rFonts w:eastAsia="Times New Roman" w:cs="Times New Roman"/>
          <w:szCs w:val="24"/>
          <w:lang w:val="et-EE"/>
        </w:rPr>
        <w:t xml:space="preserve">suurendatakse </w:t>
      </w:r>
      <w:r w:rsidR="008C123D" w:rsidRPr="006157C0">
        <w:rPr>
          <w:rFonts w:eastAsia="Times New Roman" w:cs="Times New Roman"/>
          <w:szCs w:val="24"/>
          <w:lang w:val="et-EE"/>
        </w:rPr>
        <w:t xml:space="preserve">füüsilisest isikust relvaomaniku hoida lubatud laskemoona hulka. Muudatus korrigeerib 2015. ja 2018. aastal kehtestatud piiranguid, mis on muutunud eluliselt tarbetult kitsaks ega vasta enam relvade kasutamise tänapäevasele praktikale, laskesportlaste, jahimeeste ega turvalisuse tagamise otstarbega relvaomanike vajadustele. Laskemoona arvu tõstmine on </w:t>
      </w:r>
      <w:r w:rsidR="008C123D" w:rsidRPr="006157C0">
        <w:rPr>
          <w:rFonts w:eastAsia="Times New Roman" w:cs="Times New Roman"/>
          <w:b/>
          <w:bCs/>
          <w:szCs w:val="24"/>
          <w:lang w:val="et-EE"/>
        </w:rPr>
        <w:t>proportsionaalne, eesmärgipärane ning kooskõlas relvade ja laskemoona ohutu hoiustamise nõuetega</w:t>
      </w:r>
      <w:r w:rsidR="008C123D" w:rsidRPr="006157C0">
        <w:rPr>
          <w:rFonts w:eastAsia="Times New Roman" w:cs="Times New Roman"/>
          <w:szCs w:val="24"/>
          <w:lang w:val="et-EE"/>
        </w:rPr>
        <w:t>.</w:t>
      </w:r>
    </w:p>
    <w:p w14:paraId="7961B887" w14:textId="77777777" w:rsidR="00CD3398" w:rsidRPr="006157C0" w:rsidRDefault="00CD3398" w:rsidP="00140EE0">
      <w:pPr>
        <w:spacing w:line="240" w:lineRule="auto"/>
        <w:rPr>
          <w:rFonts w:eastAsia="Times New Roman" w:cs="Times New Roman"/>
          <w:szCs w:val="24"/>
          <w:lang w:val="et-EE"/>
        </w:rPr>
      </w:pPr>
    </w:p>
    <w:p w14:paraId="5DA0F04A" w14:textId="3D9F07D0" w:rsidR="008C123D" w:rsidRPr="006157C0" w:rsidRDefault="008C123D" w:rsidP="008C123D">
      <w:pPr>
        <w:spacing w:line="240" w:lineRule="auto"/>
        <w:rPr>
          <w:rFonts w:eastAsia="Times New Roman" w:cs="Times New Roman"/>
          <w:szCs w:val="24"/>
          <w:lang w:val="et-EE"/>
        </w:rPr>
      </w:pPr>
      <w:r w:rsidRPr="006157C0">
        <w:rPr>
          <w:rFonts w:eastAsia="Times New Roman" w:cs="Times New Roman"/>
          <w:szCs w:val="24"/>
          <w:lang w:val="et-EE"/>
        </w:rPr>
        <w:t>2022. aastal Ukraina sõja puhkemisel tekkis Euroopas lühiajaline, ent märkimisväärne laskemoona defitsiit</w:t>
      </w:r>
      <w:r w:rsidR="00FE6742" w:rsidRPr="006157C0">
        <w:rPr>
          <w:rFonts w:eastAsia="Times New Roman" w:cs="Times New Roman"/>
          <w:szCs w:val="24"/>
          <w:lang w:val="et-EE"/>
        </w:rPr>
        <w:t>, mis tõi esile Euroopa haavatusse laskemoona tarneahelates</w:t>
      </w:r>
      <w:r w:rsidRPr="006157C0">
        <w:rPr>
          <w:rFonts w:eastAsia="Times New Roman" w:cs="Times New Roman"/>
          <w:szCs w:val="24"/>
          <w:lang w:val="et-EE"/>
        </w:rPr>
        <w:t>. Mitmed EL-i liikmesriigid suurendasid ootamatult oma laskemoona varusid, mis põhjustas:</w:t>
      </w:r>
    </w:p>
    <w:p w14:paraId="69233B8B" w14:textId="77777777" w:rsidR="008C123D" w:rsidRPr="006157C0" w:rsidRDefault="008C123D" w:rsidP="00173DF1">
      <w:pPr>
        <w:pStyle w:val="Loendilik"/>
        <w:numPr>
          <w:ilvl w:val="0"/>
          <w:numId w:val="40"/>
        </w:numPr>
        <w:spacing w:line="240" w:lineRule="auto"/>
        <w:rPr>
          <w:rFonts w:eastAsia="Times New Roman" w:cs="Times New Roman"/>
          <w:szCs w:val="24"/>
          <w:lang w:val="et-EE"/>
        </w:rPr>
      </w:pPr>
      <w:r w:rsidRPr="006157C0">
        <w:rPr>
          <w:rFonts w:eastAsia="Times New Roman" w:cs="Times New Roman"/>
          <w:szCs w:val="24"/>
          <w:lang w:val="et-EE"/>
        </w:rPr>
        <w:t>tarnete hilinemise,</w:t>
      </w:r>
    </w:p>
    <w:p w14:paraId="0E3F286F" w14:textId="77777777" w:rsidR="008C123D" w:rsidRPr="006157C0" w:rsidRDefault="008C123D" w:rsidP="00173DF1">
      <w:pPr>
        <w:pStyle w:val="Loendilik"/>
        <w:numPr>
          <w:ilvl w:val="0"/>
          <w:numId w:val="40"/>
        </w:numPr>
        <w:spacing w:line="240" w:lineRule="auto"/>
        <w:rPr>
          <w:rFonts w:eastAsia="Times New Roman" w:cs="Times New Roman"/>
          <w:szCs w:val="24"/>
          <w:lang w:val="et-EE"/>
        </w:rPr>
      </w:pPr>
      <w:r w:rsidRPr="006157C0">
        <w:rPr>
          <w:rFonts w:eastAsia="Times New Roman" w:cs="Times New Roman"/>
          <w:szCs w:val="24"/>
          <w:lang w:val="et-EE"/>
        </w:rPr>
        <w:t>laoseisude tühjenemise,</w:t>
      </w:r>
    </w:p>
    <w:p w14:paraId="7667C076" w14:textId="77777777" w:rsidR="008C123D" w:rsidRPr="006157C0" w:rsidRDefault="008C123D" w:rsidP="00173DF1">
      <w:pPr>
        <w:pStyle w:val="Loendilik"/>
        <w:numPr>
          <w:ilvl w:val="0"/>
          <w:numId w:val="40"/>
        </w:numPr>
        <w:spacing w:line="240" w:lineRule="auto"/>
        <w:rPr>
          <w:rFonts w:eastAsia="Times New Roman" w:cs="Times New Roman"/>
          <w:szCs w:val="24"/>
          <w:lang w:val="et-EE"/>
        </w:rPr>
      </w:pPr>
      <w:r w:rsidRPr="006157C0">
        <w:rPr>
          <w:rFonts w:eastAsia="Times New Roman" w:cs="Times New Roman"/>
          <w:szCs w:val="24"/>
          <w:lang w:val="et-EE"/>
        </w:rPr>
        <w:t>eraisikutele mõeldud laskemoona turu ajutise kokkukuivamise.</w:t>
      </w:r>
    </w:p>
    <w:p w14:paraId="054F7119" w14:textId="77777777" w:rsidR="008C123D" w:rsidRPr="006157C0" w:rsidRDefault="008C123D" w:rsidP="008C123D">
      <w:pPr>
        <w:spacing w:line="240" w:lineRule="auto"/>
        <w:rPr>
          <w:rFonts w:eastAsia="Times New Roman" w:cs="Times New Roman"/>
          <w:szCs w:val="24"/>
          <w:lang w:val="et-EE"/>
        </w:rPr>
      </w:pPr>
    </w:p>
    <w:p w14:paraId="53B273DE" w14:textId="77777777" w:rsidR="008C123D" w:rsidRPr="006157C0" w:rsidRDefault="008C123D" w:rsidP="008C123D">
      <w:pPr>
        <w:spacing w:line="240" w:lineRule="auto"/>
        <w:rPr>
          <w:rFonts w:eastAsia="Times New Roman" w:cs="Times New Roman"/>
          <w:szCs w:val="24"/>
          <w:lang w:val="et-EE"/>
        </w:rPr>
      </w:pPr>
      <w:r w:rsidRPr="006157C0">
        <w:rPr>
          <w:rFonts w:eastAsia="Times New Roman" w:cs="Times New Roman"/>
          <w:szCs w:val="24"/>
          <w:lang w:val="et-EE"/>
        </w:rPr>
        <w:t>Olukord stabiliseerus mõne kuu jooksul, kuid see näitas selgelt, et kriisiolukorras võib laskemoona kättesaadavus halveneda kogu Euroopas samaaegselt. Kui sarnane olukord peaks tekkima Balti riikides, eriti relvastatud konflikti puhkemise korral, on tõenäoline, et:</w:t>
      </w:r>
    </w:p>
    <w:p w14:paraId="18EFC036" w14:textId="77777777" w:rsidR="008C123D" w:rsidRPr="006157C0" w:rsidRDefault="008C123D" w:rsidP="00173DF1">
      <w:pPr>
        <w:pStyle w:val="Loendilik"/>
        <w:numPr>
          <w:ilvl w:val="0"/>
          <w:numId w:val="41"/>
        </w:numPr>
        <w:spacing w:line="240" w:lineRule="auto"/>
        <w:rPr>
          <w:rFonts w:eastAsia="Times New Roman" w:cs="Times New Roman"/>
          <w:szCs w:val="24"/>
          <w:lang w:val="et-EE"/>
        </w:rPr>
      </w:pPr>
      <w:r w:rsidRPr="006157C0">
        <w:rPr>
          <w:rFonts w:eastAsia="Times New Roman" w:cs="Times New Roman"/>
          <w:szCs w:val="24"/>
          <w:lang w:val="et-EE"/>
        </w:rPr>
        <w:t>laskemoona tarned Eestisse katkevad või viibivad,</w:t>
      </w:r>
    </w:p>
    <w:p w14:paraId="5DBDCB89" w14:textId="77777777" w:rsidR="008C123D" w:rsidRPr="006157C0" w:rsidRDefault="008C123D" w:rsidP="00173DF1">
      <w:pPr>
        <w:pStyle w:val="Loendilik"/>
        <w:numPr>
          <w:ilvl w:val="0"/>
          <w:numId w:val="41"/>
        </w:numPr>
        <w:spacing w:line="240" w:lineRule="auto"/>
        <w:rPr>
          <w:rFonts w:eastAsia="Times New Roman" w:cs="Times New Roman"/>
          <w:szCs w:val="24"/>
          <w:lang w:val="et-EE"/>
        </w:rPr>
      </w:pPr>
      <w:r w:rsidRPr="006157C0">
        <w:rPr>
          <w:rFonts w:eastAsia="Times New Roman" w:cs="Times New Roman"/>
          <w:szCs w:val="24"/>
          <w:lang w:val="et-EE"/>
        </w:rPr>
        <w:t>teised riigid hakkavad samaaegselt suurendama oma reserve,</w:t>
      </w:r>
    </w:p>
    <w:p w14:paraId="1A2BBFB9" w14:textId="77777777" w:rsidR="008C123D" w:rsidRPr="006157C0" w:rsidRDefault="008C123D" w:rsidP="00173DF1">
      <w:pPr>
        <w:pStyle w:val="Loendilik"/>
        <w:numPr>
          <w:ilvl w:val="0"/>
          <w:numId w:val="41"/>
        </w:numPr>
        <w:spacing w:line="240" w:lineRule="auto"/>
        <w:rPr>
          <w:rFonts w:eastAsia="Times New Roman" w:cs="Times New Roman"/>
          <w:szCs w:val="24"/>
          <w:lang w:val="et-EE"/>
        </w:rPr>
      </w:pPr>
      <w:r w:rsidRPr="006157C0">
        <w:rPr>
          <w:rFonts w:eastAsia="Times New Roman" w:cs="Times New Roman"/>
          <w:szCs w:val="24"/>
          <w:lang w:val="et-EE"/>
        </w:rPr>
        <w:t>erasektorile võib laskemoona müük kiiresti peatuda või olla piiratud.</w:t>
      </w:r>
    </w:p>
    <w:p w14:paraId="1B66E39E" w14:textId="77777777" w:rsidR="008C123D" w:rsidRPr="006157C0" w:rsidRDefault="008C123D" w:rsidP="008C123D">
      <w:pPr>
        <w:spacing w:line="240" w:lineRule="auto"/>
        <w:rPr>
          <w:rFonts w:eastAsia="Times New Roman" w:cs="Times New Roman"/>
          <w:szCs w:val="24"/>
          <w:lang w:val="et-EE"/>
        </w:rPr>
      </w:pPr>
    </w:p>
    <w:p w14:paraId="14DA2147" w14:textId="5536DBD8" w:rsidR="00997BFD" w:rsidRPr="006157C0" w:rsidRDefault="008C123D" w:rsidP="008C123D">
      <w:pPr>
        <w:spacing w:line="240" w:lineRule="auto"/>
        <w:rPr>
          <w:rFonts w:eastAsia="Times New Roman" w:cs="Times New Roman"/>
          <w:szCs w:val="24"/>
          <w:lang w:val="et-EE"/>
        </w:rPr>
      </w:pPr>
      <w:r w:rsidRPr="006157C0">
        <w:rPr>
          <w:rFonts w:eastAsia="Times New Roman" w:cs="Times New Roman"/>
          <w:szCs w:val="24"/>
          <w:lang w:val="et-EE"/>
        </w:rPr>
        <w:t>Seetõttu on oluline, et Eesti elanikel oleks võimalus soetada ja hoida suuremas koguses laskemoona juba rahuajal, et toetada vajadusel riigikaitselist tegevust. See puudutab eriti neid isikuid, kelle relvad ei ole registreeritud Kaitseliidu relvaregistrisse, kuid kes on valmis panustama riigikaitsesse vabatahtlikult või reservväelasena.</w:t>
      </w:r>
    </w:p>
    <w:p w14:paraId="5E078946" w14:textId="77777777" w:rsidR="008C123D" w:rsidRPr="006157C0" w:rsidRDefault="008C123D" w:rsidP="008C123D">
      <w:pPr>
        <w:spacing w:line="240" w:lineRule="auto"/>
        <w:rPr>
          <w:rFonts w:eastAsia="Times New Roman" w:cs="Times New Roman"/>
          <w:szCs w:val="24"/>
          <w:lang w:val="et-EE"/>
        </w:rPr>
      </w:pPr>
    </w:p>
    <w:p w14:paraId="533DD972" w14:textId="4A3A2554" w:rsidR="008C123D" w:rsidRPr="006157C0" w:rsidRDefault="008C123D" w:rsidP="008C123D">
      <w:pPr>
        <w:spacing w:line="240" w:lineRule="auto"/>
        <w:rPr>
          <w:rFonts w:eastAsia="Times New Roman" w:cs="Times New Roman"/>
          <w:szCs w:val="24"/>
          <w:lang w:val="et-EE"/>
        </w:rPr>
      </w:pPr>
      <w:r w:rsidRPr="006157C0">
        <w:rPr>
          <w:rFonts w:eastAsia="Times New Roman" w:cs="Times New Roman"/>
          <w:szCs w:val="24"/>
          <w:lang w:val="et-EE"/>
        </w:rPr>
        <w:t>Rahvusvaheline praktika toetab suuremaid kogusepiire. Mitmes Euroopa riigis, sealhulgas Soomes, on lubatud hoida oluliselt suuremaid laskemoona koguseid. Soomes on praktikas tavaline võimalus hoida 20 000 padrunit ja enamgi, kui hoiutingimused seda võimaldavad.</w:t>
      </w:r>
      <w:r w:rsidR="00BC36AA" w:rsidRPr="006157C0">
        <w:rPr>
          <w:rStyle w:val="Allmrkuseviide"/>
          <w:rFonts w:eastAsia="Times New Roman"/>
          <w:szCs w:val="24"/>
          <w:lang w:val="et-EE"/>
        </w:rPr>
        <w:footnoteReference w:id="37"/>
      </w:r>
      <w:r w:rsidRPr="006157C0">
        <w:rPr>
          <w:rFonts w:eastAsia="Times New Roman" w:cs="Times New Roman"/>
          <w:szCs w:val="24"/>
          <w:lang w:val="et-EE"/>
        </w:rPr>
        <w:t xml:space="preserve"> Eesti senised piirangud (5000 padrunit sportrelvade kohta) on Euroopa võrdluses pigem madalad ega arvesta aktiivsete laskurite tegelikku treeningmahtu ega riigikaitselist konteksti.</w:t>
      </w:r>
    </w:p>
    <w:p w14:paraId="06CBCE72" w14:textId="77777777" w:rsidR="008C123D" w:rsidRPr="006157C0" w:rsidRDefault="008C123D" w:rsidP="008C123D">
      <w:pPr>
        <w:spacing w:line="240" w:lineRule="auto"/>
        <w:rPr>
          <w:rFonts w:eastAsia="Times New Roman" w:cs="Times New Roman"/>
          <w:szCs w:val="24"/>
          <w:lang w:val="et-EE"/>
        </w:rPr>
      </w:pPr>
    </w:p>
    <w:p w14:paraId="0A4B70BE" w14:textId="0C4891DF" w:rsidR="008C123D" w:rsidRPr="006157C0" w:rsidRDefault="008C123D" w:rsidP="008C123D">
      <w:pPr>
        <w:spacing w:line="240" w:lineRule="auto"/>
        <w:rPr>
          <w:rFonts w:eastAsia="Times New Roman" w:cs="Times New Roman"/>
          <w:szCs w:val="24"/>
          <w:lang w:val="et-EE"/>
        </w:rPr>
      </w:pPr>
      <w:r w:rsidRPr="006157C0">
        <w:rPr>
          <w:rFonts w:eastAsia="Times New Roman" w:cs="Times New Roman"/>
          <w:szCs w:val="24"/>
          <w:lang w:val="et-EE"/>
        </w:rPr>
        <w:t>Laskemoona hoidmise lubatud koguste suurendamine (sportrelvade puhul kuni 10 000 padrunini) viib Eesti regulatsiooni lähemale naaberriikide praktikale ning tagab, et relvaomanikud saavad varuda laskemoona majanduslikult ja logistiliselt mõistlikus koguses.</w:t>
      </w:r>
      <w:r w:rsidR="00C35511" w:rsidRPr="006157C0">
        <w:rPr>
          <w:rFonts w:eastAsia="Times New Roman" w:cs="Times New Roman"/>
          <w:szCs w:val="24"/>
          <w:lang w:val="et-EE"/>
        </w:rPr>
        <w:t xml:space="preserve"> Siiski jääb kehtima nõue, et </w:t>
      </w:r>
      <w:r w:rsidR="00C35511" w:rsidRPr="006157C0">
        <w:rPr>
          <w:rFonts w:eastAsia="Times New Roman" w:cs="Times New Roman"/>
          <w:szCs w:val="24"/>
          <w:lang w:val="et-EE"/>
        </w:rPr>
        <w:lastRenderedPageBreak/>
        <w:t>hoida lubatud laskemoona kogus ei või ületada maksimaalset lubatud kogust. See tähendab, et kuigi näiteks iga jahitulirelva kohta võib omada kuni 1000 padrunit, ei tohi hoiustatav kogus ületada 10 000 padrunit.</w:t>
      </w:r>
    </w:p>
    <w:p w14:paraId="560C19C7" w14:textId="77777777" w:rsidR="008C123D" w:rsidRPr="006157C0" w:rsidRDefault="008C123D" w:rsidP="008C123D">
      <w:pPr>
        <w:spacing w:line="240" w:lineRule="auto"/>
        <w:rPr>
          <w:rFonts w:eastAsia="Times New Roman" w:cs="Times New Roman"/>
          <w:szCs w:val="24"/>
          <w:lang w:val="et-EE"/>
        </w:rPr>
      </w:pPr>
    </w:p>
    <w:p w14:paraId="76E5B980" w14:textId="14D75A28" w:rsidR="008C123D" w:rsidRPr="006157C0" w:rsidRDefault="008C123D" w:rsidP="008C123D">
      <w:pPr>
        <w:spacing w:line="240" w:lineRule="auto"/>
        <w:rPr>
          <w:rFonts w:eastAsia="Times New Roman" w:cs="Times New Roman"/>
          <w:szCs w:val="24"/>
          <w:lang w:val="et-EE"/>
        </w:rPr>
      </w:pPr>
      <w:r w:rsidRPr="006157C0">
        <w:rPr>
          <w:rFonts w:eastAsia="Times New Roman" w:cs="Times New Roman"/>
          <w:szCs w:val="24"/>
          <w:lang w:val="et-EE"/>
        </w:rPr>
        <w:t xml:space="preserve">Laskemoona piirangud peavad olema põhjendatud </w:t>
      </w:r>
      <w:r w:rsidR="000D2ABC" w:rsidRPr="006157C0">
        <w:rPr>
          <w:rFonts w:eastAsia="Times New Roman" w:cs="Times New Roman"/>
          <w:szCs w:val="24"/>
          <w:lang w:val="et-EE"/>
        </w:rPr>
        <w:t xml:space="preserve">RelvS-i </w:t>
      </w:r>
      <w:r w:rsidRPr="006157C0">
        <w:rPr>
          <w:rFonts w:eastAsia="Times New Roman" w:cs="Times New Roman"/>
          <w:szCs w:val="24"/>
          <w:lang w:val="et-EE"/>
        </w:rPr>
        <w:t xml:space="preserve">üldise eesmärgiga – tagada avalik turvalisus ja relvade ohutu käitlemine. </w:t>
      </w:r>
      <w:r w:rsidRPr="006157C0">
        <w:rPr>
          <w:rFonts w:eastAsia="Times New Roman" w:cs="Times New Roman"/>
          <w:b/>
          <w:bCs/>
          <w:szCs w:val="24"/>
          <w:lang w:val="et-EE"/>
        </w:rPr>
        <w:t>Koguste tõstmine ei vähenda relvaohutust</w:t>
      </w:r>
      <w:r w:rsidRPr="006157C0">
        <w:rPr>
          <w:rFonts w:eastAsia="Times New Roman" w:cs="Times New Roman"/>
          <w:szCs w:val="24"/>
          <w:lang w:val="et-EE"/>
        </w:rPr>
        <w:t>, sest:</w:t>
      </w:r>
    </w:p>
    <w:p w14:paraId="38775883" w14:textId="77777777" w:rsidR="008C123D" w:rsidRPr="006157C0" w:rsidRDefault="008C123D" w:rsidP="00173DF1">
      <w:pPr>
        <w:pStyle w:val="Loendilik"/>
        <w:numPr>
          <w:ilvl w:val="0"/>
          <w:numId w:val="42"/>
        </w:numPr>
        <w:spacing w:line="240" w:lineRule="auto"/>
        <w:rPr>
          <w:rFonts w:eastAsia="Times New Roman" w:cs="Times New Roman"/>
          <w:szCs w:val="24"/>
          <w:lang w:val="et-EE"/>
        </w:rPr>
      </w:pPr>
      <w:r w:rsidRPr="006157C0">
        <w:rPr>
          <w:rFonts w:eastAsia="Times New Roman" w:cs="Times New Roman"/>
          <w:szCs w:val="24"/>
          <w:lang w:val="et-EE"/>
        </w:rPr>
        <w:t xml:space="preserve">kõik relvade ja laskemoona </w:t>
      </w:r>
      <w:r w:rsidRPr="006157C0">
        <w:rPr>
          <w:rFonts w:eastAsia="Times New Roman" w:cs="Times New Roman"/>
          <w:b/>
          <w:bCs/>
          <w:szCs w:val="24"/>
          <w:lang w:val="et-EE"/>
        </w:rPr>
        <w:t>hoiustamise nõuded jäävad kehtima</w:t>
      </w:r>
      <w:r w:rsidRPr="006157C0">
        <w:rPr>
          <w:rFonts w:eastAsia="Times New Roman" w:cs="Times New Roman"/>
          <w:szCs w:val="24"/>
          <w:lang w:val="et-EE"/>
        </w:rPr>
        <w:t>,</w:t>
      </w:r>
    </w:p>
    <w:p w14:paraId="638A211A" w14:textId="77777777" w:rsidR="008C123D" w:rsidRPr="006157C0" w:rsidRDefault="008C123D" w:rsidP="00173DF1">
      <w:pPr>
        <w:pStyle w:val="Loendilik"/>
        <w:numPr>
          <w:ilvl w:val="0"/>
          <w:numId w:val="42"/>
        </w:numPr>
        <w:spacing w:line="240" w:lineRule="auto"/>
        <w:rPr>
          <w:rFonts w:eastAsia="Times New Roman" w:cs="Times New Roman"/>
          <w:szCs w:val="24"/>
          <w:lang w:val="et-EE"/>
        </w:rPr>
      </w:pPr>
      <w:r w:rsidRPr="006157C0">
        <w:rPr>
          <w:rFonts w:eastAsia="Times New Roman" w:cs="Times New Roman"/>
          <w:szCs w:val="24"/>
          <w:lang w:val="et-EE"/>
        </w:rPr>
        <w:t xml:space="preserve">kõik relvaloa </w:t>
      </w:r>
      <w:r w:rsidRPr="006157C0">
        <w:rPr>
          <w:rFonts w:eastAsia="Times New Roman" w:cs="Times New Roman"/>
          <w:b/>
          <w:bCs/>
          <w:szCs w:val="24"/>
          <w:lang w:val="et-EE"/>
        </w:rPr>
        <w:t>taotlejad läbivad jätkuvalt tervise-, tausta- ja usaldusväärsuskontrolli</w:t>
      </w:r>
      <w:r w:rsidRPr="006157C0">
        <w:rPr>
          <w:rFonts w:eastAsia="Times New Roman" w:cs="Times New Roman"/>
          <w:szCs w:val="24"/>
          <w:lang w:val="et-EE"/>
        </w:rPr>
        <w:t>,</w:t>
      </w:r>
    </w:p>
    <w:p w14:paraId="31C1BB5E" w14:textId="29858C5E" w:rsidR="008C123D" w:rsidRPr="006157C0" w:rsidRDefault="008C123D" w:rsidP="00173DF1">
      <w:pPr>
        <w:pStyle w:val="Loendilik"/>
        <w:numPr>
          <w:ilvl w:val="0"/>
          <w:numId w:val="42"/>
        </w:numPr>
        <w:spacing w:line="240" w:lineRule="auto"/>
        <w:rPr>
          <w:rFonts w:eastAsia="Times New Roman" w:cs="Times New Roman"/>
          <w:szCs w:val="24"/>
          <w:lang w:val="et-EE"/>
        </w:rPr>
      </w:pPr>
      <w:r w:rsidRPr="006157C0">
        <w:rPr>
          <w:rFonts w:eastAsia="Times New Roman" w:cs="Times New Roman"/>
          <w:szCs w:val="24"/>
          <w:lang w:val="et-EE"/>
        </w:rPr>
        <w:t>hoiutingimuste vastavust kontrollib piirkonnapolitseinik kohapeal.</w:t>
      </w:r>
    </w:p>
    <w:p w14:paraId="703DD638" w14:textId="77777777" w:rsidR="008C123D" w:rsidRPr="006157C0" w:rsidRDefault="008C123D" w:rsidP="008C123D">
      <w:pPr>
        <w:spacing w:line="240" w:lineRule="auto"/>
        <w:rPr>
          <w:rFonts w:eastAsia="Times New Roman" w:cs="Times New Roman"/>
          <w:szCs w:val="24"/>
          <w:lang w:val="et-EE"/>
        </w:rPr>
      </w:pPr>
    </w:p>
    <w:p w14:paraId="03A27781" w14:textId="59F3A303" w:rsidR="008C123D" w:rsidRPr="006157C0" w:rsidRDefault="00C35511" w:rsidP="008C123D">
      <w:pPr>
        <w:spacing w:line="240" w:lineRule="auto"/>
        <w:rPr>
          <w:rFonts w:eastAsia="Times New Roman" w:cs="Times New Roman"/>
          <w:szCs w:val="24"/>
          <w:lang w:val="et-EE"/>
        </w:rPr>
      </w:pPr>
      <w:r w:rsidRPr="006157C0">
        <w:rPr>
          <w:rFonts w:eastAsia="Times New Roman" w:cs="Times New Roman"/>
          <w:szCs w:val="24"/>
          <w:lang w:val="et-EE"/>
        </w:rPr>
        <w:t>Laskemoona piir</w:t>
      </w:r>
      <w:r w:rsidR="00317775">
        <w:rPr>
          <w:rFonts w:eastAsia="Times New Roman" w:cs="Times New Roman"/>
          <w:szCs w:val="24"/>
          <w:lang w:val="et-EE"/>
        </w:rPr>
        <w:t>määra</w:t>
      </w:r>
      <w:r w:rsidRPr="006157C0">
        <w:rPr>
          <w:rFonts w:eastAsia="Times New Roman" w:cs="Times New Roman"/>
          <w:szCs w:val="24"/>
          <w:lang w:val="et-EE"/>
        </w:rPr>
        <w:t xml:space="preserve"> tõstmine </w:t>
      </w:r>
      <w:r w:rsidRPr="006157C0">
        <w:rPr>
          <w:rFonts w:eastAsia="Times New Roman" w:cs="Times New Roman"/>
          <w:b/>
          <w:bCs/>
          <w:szCs w:val="24"/>
          <w:lang w:val="et-EE"/>
        </w:rPr>
        <w:t>ei suurenda</w:t>
      </w:r>
      <w:r w:rsidRPr="006157C0">
        <w:rPr>
          <w:rFonts w:eastAsia="Times New Roman" w:cs="Times New Roman"/>
          <w:szCs w:val="24"/>
          <w:lang w:val="et-EE"/>
        </w:rPr>
        <w:t xml:space="preserve"> </w:t>
      </w:r>
      <w:r w:rsidRPr="006157C0">
        <w:rPr>
          <w:rFonts w:eastAsia="Times New Roman" w:cs="Times New Roman"/>
          <w:b/>
          <w:bCs/>
          <w:szCs w:val="24"/>
          <w:lang w:val="et-EE"/>
        </w:rPr>
        <w:t>ohtu avalikule turvalisusele</w:t>
      </w:r>
      <w:r w:rsidRPr="006157C0">
        <w:rPr>
          <w:rFonts w:eastAsia="Times New Roman" w:cs="Times New Roman"/>
          <w:szCs w:val="24"/>
          <w:lang w:val="et-EE"/>
        </w:rPr>
        <w:t>, sest kõik relvade ja laskemoona hoiustamise nõuded jäävad kehtima</w:t>
      </w:r>
      <w:r w:rsidRPr="006157C0">
        <w:rPr>
          <w:lang w:val="et-EE"/>
        </w:rPr>
        <w:t xml:space="preserve"> </w:t>
      </w:r>
      <w:r w:rsidRPr="006157C0">
        <w:rPr>
          <w:rFonts w:eastAsia="Times New Roman" w:cs="Times New Roman"/>
          <w:szCs w:val="24"/>
          <w:lang w:val="et-EE"/>
        </w:rPr>
        <w:t xml:space="preserve">ning piirkonnapolitseinik kontrollib nii hoiukoha vastavust kui ka relvakapi mahutavust. Muudatus on </w:t>
      </w:r>
      <w:r w:rsidRPr="006157C0">
        <w:rPr>
          <w:rFonts w:eastAsia="Times New Roman" w:cs="Times New Roman"/>
          <w:b/>
          <w:bCs/>
          <w:szCs w:val="24"/>
          <w:lang w:val="et-EE"/>
        </w:rPr>
        <w:t>proportsionaalne, elulistest vajadustest lähtuv ja riigikaitset tugevdav</w:t>
      </w:r>
      <w:r w:rsidRPr="006157C0">
        <w:rPr>
          <w:rFonts w:eastAsia="Times New Roman" w:cs="Times New Roman"/>
          <w:szCs w:val="24"/>
          <w:lang w:val="et-EE"/>
        </w:rPr>
        <w:t xml:space="preserve"> ning ei nõua lisamenetlusi ega suurenda halduskoormust. Siiski tuleb mõningal määral tugevdada laskemoona käitlemise üle järelevalvet.</w:t>
      </w:r>
    </w:p>
    <w:p w14:paraId="325D17B2" w14:textId="77777777" w:rsidR="008C123D" w:rsidRPr="006157C0" w:rsidRDefault="008C123D" w:rsidP="008C123D">
      <w:pPr>
        <w:spacing w:line="240" w:lineRule="auto"/>
        <w:rPr>
          <w:rFonts w:eastAsia="Times New Roman" w:cs="Times New Roman"/>
          <w:szCs w:val="24"/>
          <w:lang w:val="et-EE"/>
        </w:rPr>
      </w:pPr>
    </w:p>
    <w:p w14:paraId="479B99FE" w14:textId="38610F51" w:rsidR="00C35511" w:rsidRPr="006157C0" w:rsidRDefault="007945F6" w:rsidP="008C123D">
      <w:pPr>
        <w:spacing w:line="240" w:lineRule="auto"/>
        <w:rPr>
          <w:rFonts w:eastAsia="Times New Roman" w:cs="Times New Roman"/>
          <w:szCs w:val="24"/>
          <w:lang w:val="et-EE"/>
        </w:rPr>
      </w:pPr>
      <w:r w:rsidRPr="006157C0">
        <w:rPr>
          <w:rFonts w:eastAsia="Times New Roman" w:cs="Times New Roman"/>
          <w:b/>
          <w:bCs/>
          <w:szCs w:val="24"/>
          <w:lang w:val="et-EE"/>
        </w:rPr>
        <w:t xml:space="preserve">Eelnõu § 1 punktiga </w:t>
      </w:r>
      <w:r w:rsidR="00F411D6">
        <w:rPr>
          <w:rFonts w:eastAsia="Times New Roman" w:cs="Times New Roman"/>
          <w:b/>
          <w:bCs/>
          <w:szCs w:val="24"/>
          <w:lang w:val="et-EE"/>
        </w:rPr>
        <w:t>42</w:t>
      </w:r>
      <w:r w:rsidR="00F411D6" w:rsidRPr="006157C0">
        <w:rPr>
          <w:rFonts w:eastAsia="Times New Roman" w:cs="Times New Roman"/>
          <w:szCs w:val="24"/>
          <w:lang w:val="et-EE"/>
        </w:rPr>
        <w:t xml:space="preserve"> </w:t>
      </w:r>
      <w:r w:rsidRPr="006157C0">
        <w:rPr>
          <w:rFonts w:eastAsia="Times New Roman" w:cs="Times New Roman"/>
          <w:szCs w:val="24"/>
          <w:lang w:val="et-EE"/>
        </w:rPr>
        <w:t>jäetakse RelvS-i § 46 lõikest 6 välja tekstiosa „relvadest eraldi lukustatavas osas“.</w:t>
      </w:r>
      <w:r w:rsidR="001F77E0" w:rsidRPr="006157C0">
        <w:rPr>
          <w:rFonts w:eastAsia="Times New Roman" w:cs="Times New Roman"/>
          <w:szCs w:val="24"/>
          <w:lang w:val="et-EE"/>
        </w:rPr>
        <w:t xml:space="preserve"> Muudatus puudutab relvakapis laskemoona hoidmise nõudeid ning on vajalik nii </w:t>
      </w:r>
      <w:r w:rsidR="001F77E0" w:rsidRPr="006157C0">
        <w:rPr>
          <w:rFonts w:eastAsia="Times New Roman" w:cs="Times New Roman"/>
          <w:b/>
          <w:bCs/>
          <w:szCs w:val="24"/>
          <w:lang w:val="et-EE"/>
        </w:rPr>
        <w:t>õigusselguse tagamiseks</w:t>
      </w:r>
      <w:r w:rsidR="001F77E0" w:rsidRPr="006157C0">
        <w:rPr>
          <w:rFonts w:eastAsia="Times New Roman" w:cs="Times New Roman"/>
          <w:szCs w:val="24"/>
          <w:lang w:val="et-EE"/>
        </w:rPr>
        <w:t xml:space="preserve"> kui ka turvalisuse otstarbel relva omavate isikute </w:t>
      </w:r>
      <w:r w:rsidR="001F77E0" w:rsidRPr="006157C0">
        <w:rPr>
          <w:rFonts w:eastAsia="Times New Roman" w:cs="Times New Roman"/>
          <w:b/>
          <w:bCs/>
          <w:szCs w:val="24"/>
          <w:lang w:val="et-EE"/>
        </w:rPr>
        <w:t>eluliste vajaduste arvestamiseks</w:t>
      </w:r>
      <w:r w:rsidR="001F77E0" w:rsidRPr="006157C0">
        <w:rPr>
          <w:rFonts w:eastAsia="Times New Roman" w:cs="Times New Roman"/>
          <w:szCs w:val="24"/>
          <w:lang w:val="et-EE"/>
        </w:rPr>
        <w:t>.</w:t>
      </w:r>
    </w:p>
    <w:p w14:paraId="32EBA979" w14:textId="77777777" w:rsidR="008C123D" w:rsidRPr="006157C0" w:rsidRDefault="008C123D" w:rsidP="008C123D">
      <w:pPr>
        <w:spacing w:line="240" w:lineRule="auto"/>
        <w:rPr>
          <w:rFonts w:eastAsia="Times New Roman" w:cs="Times New Roman"/>
          <w:szCs w:val="24"/>
          <w:lang w:val="et-EE"/>
        </w:rPr>
      </w:pPr>
    </w:p>
    <w:p w14:paraId="059ABEC0" w14:textId="17167CBC" w:rsidR="001F77E0" w:rsidRPr="006157C0" w:rsidRDefault="001F77E0" w:rsidP="001F77E0">
      <w:pPr>
        <w:spacing w:line="240" w:lineRule="auto"/>
        <w:rPr>
          <w:rFonts w:eastAsia="Times New Roman" w:cs="Times New Roman"/>
          <w:szCs w:val="24"/>
          <w:lang w:val="et-EE"/>
        </w:rPr>
      </w:pPr>
      <w:r w:rsidRPr="006157C0">
        <w:rPr>
          <w:rFonts w:eastAsia="Times New Roman" w:cs="Times New Roman"/>
          <w:szCs w:val="24"/>
          <w:lang w:val="et-EE"/>
        </w:rPr>
        <w:t xml:space="preserve">Kehtiva RelvS-i § 46 lõike 6 kohaselt tuleb padruneid, püssirohtu ja sütikuid hoida relvakapis </w:t>
      </w:r>
      <w:r w:rsidRPr="006157C0">
        <w:rPr>
          <w:rFonts w:eastAsia="Times New Roman" w:cs="Times New Roman"/>
          <w:b/>
          <w:bCs/>
          <w:szCs w:val="24"/>
          <w:lang w:val="et-EE"/>
        </w:rPr>
        <w:t>relvadest eraldi lukustatavas osas</w:t>
      </w:r>
      <w:r w:rsidRPr="006157C0">
        <w:rPr>
          <w:rFonts w:eastAsia="Times New Roman" w:cs="Times New Roman"/>
          <w:szCs w:val="24"/>
          <w:lang w:val="et-EE"/>
        </w:rPr>
        <w:t>. Selline nõue eeldab, et igal relvakapil peab olema eraldi sisemine lukustatav sahtel või lahter. Praktika on näidanud, et:</w:t>
      </w:r>
    </w:p>
    <w:p w14:paraId="0A6E2864" w14:textId="3A9145C3" w:rsidR="001F77E0" w:rsidRPr="006157C0" w:rsidRDefault="001F77E0" w:rsidP="00173DF1">
      <w:pPr>
        <w:pStyle w:val="Loendilik"/>
        <w:numPr>
          <w:ilvl w:val="0"/>
          <w:numId w:val="43"/>
        </w:numPr>
        <w:spacing w:line="240" w:lineRule="auto"/>
        <w:rPr>
          <w:rFonts w:eastAsia="Times New Roman" w:cs="Times New Roman"/>
          <w:szCs w:val="24"/>
          <w:lang w:val="et-EE"/>
        </w:rPr>
      </w:pPr>
      <w:r w:rsidRPr="006157C0">
        <w:rPr>
          <w:rFonts w:eastAsia="Times New Roman" w:cs="Times New Roman"/>
          <w:szCs w:val="24"/>
          <w:lang w:val="et-EE"/>
        </w:rPr>
        <w:t xml:space="preserve">kõik relvakapid ei sisalda eraldi lukustatavat </w:t>
      </w:r>
      <w:r w:rsidR="003226FF" w:rsidRPr="006157C0">
        <w:rPr>
          <w:rFonts w:eastAsia="Times New Roman" w:cs="Times New Roman"/>
          <w:szCs w:val="24"/>
          <w:lang w:val="et-EE"/>
        </w:rPr>
        <w:t>osa</w:t>
      </w:r>
      <w:r w:rsidRPr="006157C0">
        <w:rPr>
          <w:rFonts w:eastAsia="Times New Roman" w:cs="Times New Roman"/>
          <w:szCs w:val="24"/>
          <w:lang w:val="et-EE"/>
        </w:rPr>
        <w:t>,</w:t>
      </w:r>
    </w:p>
    <w:p w14:paraId="69F225C2" w14:textId="09BE9E8A" w:rsidR="001F77E0" w:rsidRPr="006157C0" w:rsidRDefault="001F77E0" w:rsidP="00173DF1">
      <w:pPr>
        <w:pStyle w:val="Loendilik"/>
        <w:numPr>
          <w:ilvl w:val="0"/>
          <w:numId w:val="43"/>
        </w:numPr>
        <w:spacing w:line="240" w:lineRule="auto"/>
        <w:rPr>
          <w:rFonts w:eastAsia="Times New Roman" w:cs="Times New Roman"/>
          <w:szCs w:val="24"/>
          <w:lang w:val="et-EE"/>
        </w:rPr>
      </w:pPr>
      <w:r w:rsidRPr="006157C0">
        <w:rPr>
          <w:rFonts w:eastAsia="Times New Roman" w:cs="Times New Roman"/>
          <w:szCs w:val="24"/>
          <w:lang w:val="et-EE"/>
        </w:rPr>
        <w:t xml:space="preserve">kõiki kappe ei ole võimalik sellise </w:t>
      </w:r>
      <w:r w:rsidR="003226FF" w:rsidRPr="006157C0">
        <w:rPr>
          <w:rFonts w:eastAsia="Times New Roman" w:cs="Times New Roman"/>
          <w:szCs w:val="24"/>
          <w:lang w:val="et-EE"/>
        </w:rPr>
        <w:t>osa</w:t>
      </w:r>
      <w:r w:rsidRPr="006157C0">
        <w:rPr>
          <w:rFonts w:eastAsia="Times New Roman" w:cs="Times New Roman"/>
          <w:szCs w:val="24"/>
          <w:lang w:val="et-EE"/>
        </w:rPr>
        <w:t>ga varustada,</w:t>
      </w:r>
    </w:p>
    <w:p w14:paraId="6744C11D" w14:textId="6F3E77CB" w:rsidR="001F77E0" w:rsidRPr="006157C0" w:rsidRDefault="001F77E0" w:rsidP="00173DF1">
      <w:pPr>
        <w:pStyle w:val="Loendilik"/>
        <w:numPr>
          <w:ilvl w:val="0"/>
          <w:numId w:val="43"/>
        </w:numPr>
        <w:spacing w:line="240" w:lineRule="auto"/>
        <w:rPr>
          <w:rFonts w:eastAsia="Times New Roman" w:cs="Times New Roman"/>
          <w:szCs w:val="24"/>
          <w:lang w:val="et-EE"/>
        </w:rPr>
      </w:pPr>
      <w:r w:rsidRPr="006157C0">
        <w:rPr>
          <w:rFonts w:eastAsia="Times New Roman" w:cs="Times New Roman"/>
          <w:szCs w:val="24"/>
          <w:lang w:val="et-EE"/>
        </w:rPr>
        <w:t>sageli on hoiustada lubatud laskemoona hulk suurem, kui eraldi lukustatav relvakapi osa mahutab;</w:t>
      </w:r>
    </w:p>
    <w:p w14:paraId="7B47D8B4" w14:textId="63483723" w:rsidR="001F77E0" w:rsidRPr="006157C0" w:rsidRDefault="001F77E0" w:rsidP="00173DF1">
      <w:pPr>
        <w:pStyle w:val="Loendilik"/>
        <w:numPr>
          <w:ilvl w:val="0"/>
          <w:numId w:val="43"/>
        </w:numPr>
        <w:spacing w:line="240" w:lineRule="auto"/>
        <w:rPr>
          <w:rFonts w:eastAsia="Times New Roman" w:cs="Times New Roman"/>
          <w:szCs w:val="24"/>
          <w:lang w:val="et-EE"/>
        </w:rPr>
      </w:pPr>
      <w:r w:rsidRPr="006157C0">
        <w:rPr>
          <w:rFonts w:eastAsia="Times New Roman" w:cs="Times New Roman"/>
          <w:szCs w:val="24"/>
          <w:lang w:val="et-EE"/>
        </w:rPr>
        <w:t>eluruumide paigutus ei võimalda täiendava relvakapi paigaldamist.</w:t>
      </w:r>
    </w:p>
    <w:p w14:paraId="0E517C03" w14:textId="77777777" w:rsidR="001F77E0" w:rsidRPr="006157C0" w:rsidRDefault="001F77E0" w:rsidP="001F77E0">
      <w:pPr>
        <w:spacing w:line="240" w:lineRule="auto"/>
        <w:rPr>
          <w:rFonts w:eastAsia="Times New Roman" w:cs="Times New Roman"/>
          <w:szCs w:val="24"/>
          <w:lang w:val="et-EE"/>
        </w:rPr>
      </w:pPr>
    </w:p>
    <w:p w14:paraId="0857B4A3" w14:textId="670F3410" w:rsidR="001F77E0" w:rsidRPr="006157C0" w:rsidRDefault="001F77E0" w:rsidP="001F77E0">
      <w:pPr>
        <w:spacing w:line="240" w:lineRule="auto"/>
        <w:rPr>
          <w:rFonts w:eastAsia="Times New Roman" w:cs="Times New Roman"/>
          <w:szCs w:val="24"/>
          <w:lang w:val="et-EE"/>
        </w:rPr>
      </w:pPr>
      <w:r w:rsidRPr="006157C0">
        <w:rPr>
          <w:rFonts w:eastAsia="Times New Roman" w:cs="Times New Roman"/>
          <w:szCs w:val="24"/>
          <w:lang w:val="et-EE"/>
        </w:rPr>
        <w:t>PPA igapäevane kontrollipraktika kinnitab, et nõude täitmine on sageli tehniliselt või ruumiliselt võimatu. See muudab nõude formaalseks ja ebaproportsionaalseks.</w:t>
      </w:r>
    </w:p>
    <w:p w14:paraId="6C615EED" w14:textId="77777777" w:rsidR="001F77E0" w:rsidRPr="006157C0" w:rsidRDefault="001F77E0" w:rsidP="008C123D">
      <w:pPr>
        <w:spacing w:line="240" w:lineRule="auto"/>
        <w:rPr>
          <w:rFonts w:eastAsia="Times New Roman" w:cs="Times New Roman"/>
          <w:szCs w:val="24"/>
          <w:lang w:val="et-EE"/>
        </w:rPr>
      </w:pPr>
    </w:p>
    <w:p w14:paraId="29779D22" w14:textId="499707DE" w:rsidR="001F77E0" w:rsidRPr="006157C0" w:rsidRDefault="003226FF" w:rsidP="008C123D">
      <w:pPr>
        <w:spacing w:line="240" w:lineRule="auto"/>
        <w:rPr>
          <w:rFonts w:eastAsia="Times New Roman" w:cs="Times New Roman"/>
          <w:szCs w:val="24"/>
          <w:lang w:val="et-EE"/>
        </w:rPr>
      </w:pPr>
      <w:r w:rsidRPr="006157C0">
        <w:rPr>
          <w:rFonts w:eastAsia="Times New Roman" w:cs="Times New Roman"/>
          <w:szCs w:val="24"/>
          <w:lang w:val="et-EE"/>
        </w:rPr>
        <w:t>Lisaks on ei suurenda laskemoona eraldi hoiustamine relvaohutust kui:</w:t>
      </w:r>
    </w:p>
    <w:p w14:paraId="47017A20" w14:textId="77777777" w:rsidR="003226FF" w:rsidRPr="006157C0" w:rsidRDefault="003226FF" w:rsidP="00173DF1">
      <w:pPr>
        <w:pStyle w:val="Loendilik"/>
        <w:numPr>
          <w:ilvl w:val="0"/>
          <w:numId w:val="44"/>
        </w:numPr>
        <w:spacing w:line="240" w:lineRule="auto"/>
        <w:rPr>
          <w:rFonts w:eastAsia="Times New Roman" w:cs="Times New Roman"/>
          <w:szCs w:val="24"/>
          <w:lang w:val="et-EE"/>
        </w:rPr>
      </w:pPr>
      <w:r w:rsidRPr="006157C0">
        <w:rPr>
          <w:rFonts w:eastAsia="Times New Roman" w:cs="Times New Roman"/>
          <w:szCs w:val="24"/>
          <w:lang w:val="et-EE"/>
        </w:rPr>
        <w:t>relvakapp ise on juba statsionaarselt kinnitatud ja lukustatav,</w:t>
      </w:r>
    </w:p>
    <w:p w14:paraId="6B8E29EB" w14:textId="77777777" w:rsidR="003226FF" w:rsidRPr="006157C0" w:rsidRDefault="003226FF" w:rsidP="00173DF1">
      <w:pPr>
        <w:pStyle w:val="Loendilik"/>
        <w:numPr>
          <w:ilvl w:val="0"/>
          <w:numId w:val="44"/>
        </w:numPr>
        <w:spacing w:line="240" w:lineRule="auto"/>
        <w:rPr>
          <w:rFonts w:eastAsia="Times New Roman" w:cs="Times New Roman"/>
          <w:szCs w:val="24"/>
          <w:lang w:val="et-EE"/>
        </w:rPr>
      </w:pPr>
      <w:r w:rsidRPr="006157C0">
        <w:rPr>
          <w:rFonts w:eastAsia="Times New Roman" w:cs="Times New Roman"/>
          <w:szCs w:val="24"/>
          <w:lang w:val="et-EE"/>
        </w:rPr>
        <w:t>kõrvaliste isikute ligipääs on piiratud,</w:t>
      </w:r>
    </w:p>
    <w:p w14:paraId="6E59E402" w14:textId="549CC5FD" w:rsidR="003226FF" w:rsidRPr="006157C0" w:rsidRDefault="003226FF" w:rsidP="00173DF1">
      <w:pPr>
        <w:pStyle w:val="Loendilik"/>
        <w:numPr>
          <w:ilvl w:val="0"/>
          <w:numId w:val="44"/>
        </w:numPr>
        <w:spacing w:line="240" w:lineRule="auto"/>
        <w:rPr>
          <w:rFonts w:eastAsia="Times New Roman" w:cs="Times New Roman"/>
          <w:szCs w:val="24"/>
          <w:lang w:val="et-EE"/>
        </w:rPr>
      </w:pPr>
      <w:r w:rsidRPr="006157C0">
        <w:rPr>
          <w:rFonts w:eastAsia="Times New Roman" w:cs="Times New Roman"/>
          <w:szCs w:val="24"/>
          <w:lang w:val="et-EE"/>
        </w:rPr>
        <w:t>relvakapp vastab RelvS-i nõuetele.</w:t>
      </w:r>
    </w:p>
    <w:p w14:paraId="2F3B4CE7" w14:textId="77777777" w:rsidR="001F77E0" w:rsidRPr="006157C0" w:rsidRDefault="001F77E0" w:rsidP="008C123D">
      <w:pPr>
        <w:spacing w:line="240" w:lineRule="auto"/>
        <w:rPr>
          <w:rFonts w:eastAsia="Times New Roman" w:cs="Times New Roman"/>
          <w:szCs w:val="24"/>
          <w:lang w:val="et-EE"/>
        </w:rPr>
      </w:pPr>
    </w:p>
    <w:p w14:paraId="08072CA6" w14:textId="0CD9ABB0" w:rsidR="003226FF" w:rsidRPr="006157C0" w:rsidRDefault="003226FF" w:rsidP="009F2108">
      <w:pPr>
        <w:spacing w:line="240" w:lineRule="auto"/>
        <w:rPr>
          <w:rFonts w:eastAsia="Times New Roman" w:cs="Times New Roman"/>
          <w:szCs w:val="24"/>
          <w:lang w:val="et-EE"/>
        </w:rPr>
      </w:pPr>
      <w:r w:rsidRPr="006157C0">
        <w:rPr>
          <w:rFonts w:eastAsia="Times New Roman" w:cs="Times New Roman"/>
          <w:szCs w:val="24"/>
          <w:lang w:val="et-EE"/>
        </w:rPr>
        <w:t>Muudatus</w:t>
      </w:r>
      <w:r w:rsidR="009F2108" w:rsidRPr="006157C0">
        <w:rPr>
          <w:rFonts w:eastAsia="Times New Roman" w:cs="Times New Roman"/>
          <w:szCs w:val="24"/>
          <w:lang w:val="et-EE"/>
        </w:rPr>
        <w:t xml:space="preserve"> </w:t>
      </w:r>
      <w:r w:rsidRPr="006157C0">
        <w:rPr>
          <w:rFonts w:eastAsia="Times New Roman" w:cs="Times New Roman"/>
          <w:b/>
          <w:bCs/>
          <w:szCs w:val="24"/>
          <w:lang w:val="et-EE"/>
        </w:rPr>
        <w:t>vähendab</w:t>
      </w:r>
      <w:r w:rsidRPr="006157C0">
        <w:rPr>
          <w:rFonts w:eastAsia="Times New Roman" w:cs="Times New Roman"/>
          <w:szCs w:val="24"/>
          <w:lang w:val="et-EE"/>
        </w:rPr>
        <w:t xml:space="preserve"> formaalset ja ebaproportsionaalset </w:t>
      </w:r>
      <w:r w:rsidRPr="006157C0">
        <w:rPr>
          <w:rFonts w:eastAsia="Times New Roman" w:cs="Times New Roman"/>
          <w:b/>
          <w:bCs/>
          <w:szCs w:val="24"/>
          <w:lang w:val="et-EE"/>
        </w:rPr>
        <w:t>halduskoormust</w:t>
      </w:r>
      <w:r w:rsidR="009F2108" w:rsidRPr="006157C0">
        <w:rPr>
          <w:rFonts w:eastAsia="Times New Roman" w:cs="Times New Roman"/>
          <w:szCs w:val="24"/>
          <w:lang w:val="et-EE"/>
        </w:rPr>
        <w:t>, kuid</w:t>
      </w:r>
      <w:r w:rsidR="009F2108" w:rsidRPr="006157C0">
        <w:rPr>
          <w:rFonts w:eastAsia="Times New Roman" w:cs="Times New Roman"/>
          <w:b/>
          <w:bCs/>
          <w:szCs w:val="24"/>
          <w:lang w:val="et-EE"/>
        </w:rPr>
        <w:t xml:space="preserve"> </w:t>
      </w:r>
      <w:r w:rsidRPr="006157C0">
        <w:rPr>
          <w:rFonts w:eastAsia="Times New Roman" w:cs="Times New Roman"/>
          <w:b/>
          <w:bCs/>
          <w:szCs w:val="24"/>
          <w:lang w:val="et-EE"/>
        </w:rPr>
        <w:t>ei vähenda ohutust</w:t>
      </w:r>
      <w:r w:rsidRPr="006157C0">
        <w:rPr>
          <w:rFonts w:eastAsia="Times New Roman" w:cs="Times New Roman"/>
          <w:szCs w:val="24"/>
          <w:lang w:val="et-EE"/>
        </w:rPr>
        <w:t xml:space="preserve">, sest kõik </w:t>
      </w:r>
      <w:r w:rsidR="001402D7" w:rsidRPr="006157C0">
        <w:rPr>
          <w:rFonts w:eastAsia="Times New Roman" w:cs="Times New Roman"/>
          <w:szCs w:val="24"/>
          <w:lang w:val="et-EE"/>
        </w:rPr>
        <w:t>RelvS-i</w:t>
      </w:r>
      <w:r w:rsidRPr="006157C0">
        <w:rPr>
          <w:rFonts w:eastAsia="Times New Roman" w:cs="Times New Roman"/>
          <w:szCs w:val="24"/>
          <w:lang w:val="et-EE"/>
        </w:rPr>
        <w:t xml:space="preserve"> </w:t>
      </w:r>
      <w:r w:rsidRPr="006157C0">
        <w:rPr>
          <w:rFonts w:eastAsia="Times New Roman" w:cs="Times New Roman"/>
          <w:b/>
          <w:bCs/>
          <w:szCs w:val="24"/>
          <w:lang w:val="et-EE"/>
        </w:rPr>
        <w:t xml:space="preserve">põhinõuded jäävad </w:t>
      </w:r>
      <w:r w:rsidR="001402D7" w:rsidRPr="006157C0">
        <w:rPr>
          <w:rFonts w:eastAsia="Times New Roman" w:cs="Times New Roman"/>
          <w:b/>
          <w:bCs/>
          <w:szCs w:val="24"/>
          <w:lang w:val="et-EE"/>
        </w:rPr>
        <w:t>kehtima</w:t>
      </w:r>
      <w:r w:rsidRPr="006157C0">
        <w:rPr>
          <w:rFonts w:eastAsia="Times New Roman" w:cs="Times New Roman"/>
          <w:szCs w:val="24"/>
          <w:lang w:val="et-EE"/>
        </w:rPr>
        <w:t>.</w:t>
      </w:r>
    </w:p>
    <w:p w14:paraId="16488FDC" w14:textId="77777777" w:rsidR="003226FF" w:rsidRPr="006157C0" w:rsidRDefault="003226FF" w:rsidP="003226FF">
      <w:pPr>
        <w:spacing w:line="240" w:lineRule="auto"/>
        <w:rPr>
          <w:rFonts w:eastAsia="Times New Roman" w:cs="Times New Roman"/>
          <w:szCs w:val="24"/>
          <w:lang w:val="et-EE"/>
        </w:rPr>
      </w:pPr>
    </w:p>
    <w:p w14:paraId="7CBCF7F1" w14:textId="033C05E7" w:rsidR="001F77E0" w:rsidRPr="006157C0" w:rsidRDefault="003226FF" w:rsidP="003226FF">
      <w:pPr>
        <w:spacing w:line="240" w:lineRule="auto"/>
        <w:rPr>
          <w:rFonts w:eastAsia="Times New Roman" w:cs="Times New Roman"/>
          <w:szCs w:val="24"/>
          <w:lang w:val="et-EE"/>
        </w:rPr>
      </w:pPr>
      <w:r w:rsidRPr="006157C0">
        <w:rPr>
          <w:rFonts w:eastAsia="Times New Roman" w:cs="Times New Roman"/>
          <w:szCs w:val="24"/>
          <w:lang w:val="et-EE"/>
        </w:rPr>
        <w:t>Muudatus ei kaota nõuet hoida relva ja laskemoona ohutult, kuid kaotab nõude hoida laskemoona eraldi lukustatud kapiosas, mis ei ole praktiline ega eluli</w:t>
      </w:r>
      <w:r w:rsidR="00B04AEF" w:rsidRPr="006157C0">
        <w:rPr>
          <w:rFonts w:eastAsia="Times New Roman" w:cs="Times New Roman"/>
          <w:szCs w:val="24"/>
          <w:lang w:val="et-EE"/>
        </w:rPr>
        <w:t>selt vajalik</w:t>
      </w:r>
      <w:r w:rsidRPr="006157C0">
        <w:rPr>
          <w:rFonts w:eastAsia="Times New Roman" w:cs="Times New Roman"/>
          <w:szCs w:val="24"/>
          <w:lang w:val="et-EE"/>
        </w:rPr>
        <w:t>.</w:t>
      </w:r>
      <w:r w:rsidR="00B04AEF" w:rsidRPr="006157C0">
        <w:rPr>
          <w:rFonts w:eastAsia="Times New Roman" w:cs="Times New Roman"/>
          <w:szCs w:val="24"/>
          <w:lang w:val="et-EE"/>
        </w:rPr>
        <w:t xml:space="preserve"> Seega </w:t>
      </w:r>
      <w:r w:rsidR="00B04AEF" w:rsidRPr="006157C0">
        <w:rPr>
          <w:rFonts w:eastAsia="Times New Roman" w:cs="Times New Roman"/>
          <w:b/>
          <w:bCs/>
          <w:szCs w:val="24"/>
          <w:lang w:val="et-EE"/>
        </w:rPr>
        <w:t>ei vähenda muudatus turvalisust</w:t>
      </w:r>
      <w:r w:rsidR="00B04AEF" w:rsidRPr="006157C0">
        <w:rPr>
          <w:rFonts w:eastAsia="Times New Roman" w:cs="Times New Roman"/>
          <w:szCs w:val="24"/>
          <w:lang w:val="et-EE"/>
        </w:rPr>
        <w:t>, kuid kõrvaldab ebarealistliku tehnilise nõude, mis takistab relva kasutamist just neis olukordades, milleks seadus relva kasutamist võimaldab.</w:t>
      </w:r>
    </w:p>
    <w:p w14:paraId="7520211E" w14:textId="77777777" w:rsidR="001F77E0" w:rsidRPr="006157C0" w:rsidRDefault="001F77E0" w:rsidP="008C123D">
      <w:pPr>
        <w:spacing w:line="240" w:lineRule="auto"/>
        <w:rPr>
          <w:rFonts w:eastAsia="Times New Roman" w:cs="Times New Roman"/>
          <w:szCs w:val="24"/>
          <w:lang w:val="et-EE"/>
        </w:rPr>
      </w:pPr>
    </w:p>
    <w:p w14:paraId="4FDB0C3F" w14:textId="6FEC6328" w:rsidR="00B04AEF" w:rsidRPr="006157C0" w:rsidRDefault="003D31A3" w:rsidP="008C123D">
      <w:pPr>
        <w:spacing w:line="240" w:lineRule="auto"/>
        <w:rPr>
          <w:rFonts w:eastAsia="Times New Roman" w:cs="Times New Roman"/>
          <w:szCs w:val="24"/>
          <w:lang w:val="et-EE"/>
        </w:rPr>
      </w:pPr>
      <w:r w:rsidRPr="006157C0">
        <w:rPr>
          <w:rFonts w:eastAsia="Times New Roman" w:cs="Times New Roman"/>
          <w:b/>
          <w:bCs/>
          <w:szCs w:val="24"/>
          <w:lang w:val="et-EE"/>
        </w:rPr>
        <w:lastRenderedPageBreak/>
        <w:t xml:space="preserve">Eelnõu § 1 punktiga </w:t>
      </w:r>
      <w:r w:rsidR="00F411D6">
        <w:rPr>
          <w:rFonts w:eastAsia="Times New Roman" w:cs="Times New Roman"/>
          <w:b/>
          <w:bCs/>
          <w:szCs w:val="24"/>
          <w:lang w:val="et-EE"/>
        </w:rPr>
        <w:t>43</w:t>
      </w:r>
      <w:r w:rsidR="00F411D6" w:rsidRPr="006157C0">
        <w:rPr>
          <w:rFonts w:eastAsia="Times New Roman" w:cs="Times New Roman"/>
          <w:szCs w:val="24"/>
          <w:lang w:val="et-EE"/>
        </w:rPr>
        <w:t xml:space="preserve"> </w:t>
      </w:r>
      <w:r w:rsidRPr="006157C0">
        <w:rPr>
          <w:rFonts w:eastAsia="Times New Roman" w:cs="Times New Roman"/>
          <w:szCs w:val="24"/>
          <w:lang w:val="et-EE"/>
        </w:rPr>
        <w:t>tunnistatakse kehtetuks RelvS-i § 46 lõige 7, mille kohaselt hoitakse „</w:t>
      </w:r>
      <w:r w:rsidRPr="006157C0">
        <w:rPr>
          <w:rFonts w:eastAsia="Times New Roman" w:cs="Times New Roman"/>
          <w:i/>
          <w:iCs/>
          <w:szCs w:val="24"/>
          <w:lang w:val="et-EE"/>
        </w:rPr>
        <w:t>teisi relvi hoiukohas, mis asub relvakapis, lukustatavas sahtlis või laekas</w:t>
      </w:r>
      <w:r w:rsidRPr="006157C0">
        <w:rPr>
          <w:rFonts w:eastAsia="Times New Roman" w:cs="Times New Roman"/>
          <w:szCs w:val="24"/>
          <w:lang w:val="et-EE"/>
        </w:rPr>
        <w:t>“.</w:t>
      </w:r>
      <w:r w:rsidR="008B6A07" w:rsidRPr="006157C0">
        <w:rPr>
          <w:rFonts w:eastAsia="Times New Roman" w:cs="Times New Roman"/>
          <w:szCs w:val="24"/>
          <w:lang w:val="et-EE"/>
        </w:rPr>
        <w:t xml:space="preserve"> Kehtiv sõnastus on vastuolus sama paragrahvi teiste lõigetega ning põhjustab </w:t>
      </w:r>
      <w:r w:rsidR="00BD5F94" w:rsidRPr="006157C0">
        <w:rPr>
          <w:rFonts w:eastAsia="Times New Roman" w:cs="Times New Roman"/>
          <w:szCs w:val="24"/>
          <w:lang w:val="et-EE"/>
        </w:rPr>
        <w:t xml:space="preserve">ebaselgust </w:t>
      </w:r>
      <w:r w:rsidR="008B6A07" w:rsidRPr="006157C0">
        <w:rPr>
          <w:rFonts w:eastAsia="Times New Roman" w:cs="Times New Roman"/>
          <w:szCs w:val="24"/>
          <w:lang w:val="et-EE"/>
        </w:rPr>
        <w:t xml:space="preserve">relvade hoiutingimuste </w:t>
      </w:r>
      <w:r w:rsidR="00BD5F94" w:rsidRPr="006157C0">
        <w:rPr>
          <w:rFonts w:eastAsia="Times New Roman" w:cs="Times New Roman"/>
          <w:szCs w:val="24"/>
          <w:lang w:val="et-EE"/>
        </w:rPr>
        <w:t>osas</w:t>
      </w:r>
      <w:r w:rsidR="008B6A07" w:rsidRPr="006157C0">
        <w:rPr>
          <w:rFonts w:eastAsia="Times New Roman" w:cs="Times New Roman"/>
          <w:szCs w:val="24"/>
          <w:lang w:val="et-EE"/>
        </w:rPr>
        <w:t>.</w:t>
      </w:r>
    </w:p>
    <w:p w14:paraId="484DAD4A" w14:textId="77777777" w:rsidR="00B04AEF" w:rsidRPr="006157C0" w:rsidRDefault="00B04AEF" w:rsidP="008C123D">
      <w:pPr>
        <w:spacing w:line="240" w:lineRule="auto"/>
        <w:rPr>
          <w:rFonts w:eastAsia="Times New Roman" w:cs="Times New Roman"/>
          <w:szCs w:val="24"/>
          <w:lang w:val="et-EE"/>
        </w:rPr>
      </w:pPr>
    </w:p>
    <w:p w14:paraId="34B5962C" w14:textId="1F47EE07" w:rsidR="008B6A07" w:rsidRPr="006157C0" w:rsidRDefault="00BC36AA" w:rsidP="008B6A07">
      <w:pPr>
        <w:spacing w:line="240" w:lineRule="auto"/>
        <w:rPr>
          <w:rFonts w:eastAsia="Times New Roman" w:cs="Times New Roman"/>
          <w:szCs w:val="24"/>
          <w:lang w:val="et-EE"/>
        </w:rPr>
      </w:pPr>
      <w:r w:rsidRPr="006157C0">
        <w:rPr>
          <w:rFonts w:eastAsia="Times New Roman" w:cs="Times New Roman"/>
          <w:szCs w:val="24"/>
          <w:lang w:val="et-EE"/>
        </w:rPr>
        <w:t xml:space="preserve">Kehtiva </w:t>
      </w:r>
      <w:r w:rsidR="008B6A07" w:rsidRPr="006157C0">
        <w:rPr>
          <w:rFonts w:eastAsia="Times New Roman" w:cs="Times New Roman"/>
          <w:szCs w:val="24"/>
          <w:lang w:val="et-EE"/>
        </w:rPr>
        <w:t>RelvS</w:t>
      </w:r>
      <w:r w:rsidR="00BD5F94" w:rsidRPr="006157C0">
        <w:rPr>
          <w:rFonts w:eastAsia="Times New Roman" w:cs="Times New Roman"/>
          <w:szCs w:val="24"/>
          <w:lang w:val="et-EE"/>
        </w:rPr>
        <w:t>-i</w:t>
      </w:r>
      <w:r w:rsidR="008B6A07" w:rsidRPr="006157C0">
        <w:rPr>
          <w:rFonts w:eastAsia="Times New Roman" w:cs="Times New Roman"/>
          <w:szCs w:val="24"/>
          <w:lang w:val="et-EE"/>
        </w:rPr>
        <w:t xml:space="preserve"> § 46 lõike 7 </w:t>
      </w:r>
      <w:r w:rsidRPr="006157C0">
        <w:rPr>
          <w:rFonts w:eastAsia="Times New Roman" w:cs="Times New Roman"/>
          <w:szCs w:val="24"/>
          <w:lang w:val="et-EE"/>
        </w:rPr>
        <w:t xml:space="preserve">kohaselt </w:t>
      </w:r>
      <w:r w:rsidR="00FA35AF" w:rsidRPr="006157C0">
        <w:rPr>
          <w:rFonts w:eastAsia="Times New Roman" w:cs="Times New Roman"/>
          <w:szCs w:val="24"/>
          <w:lang w:val="et-EE"/>
        </w:rPr>
        <w:t>hoitakse</w:t>
      </w:r>
      <w:r w:rsidR="008B6A07" w:rsidRPr="006157C0">
        <w:rPr>
          <w:rFonts w:eastAsia="Times New Roman" w:cs="Times New Roman"/>
          <w:szCs w:val="24"/>
          <w:lang w:val="et-EE"/>
        </w:rPr>
        <w:t xml:space="preserve"> „teisi relvi“ (ehk neid, mis ei ole tulirelvad) </w:t>
      </w:r>
      <w:r w:rsidR="00FA35AF" w:rsidRPr="006157C0">
        <w:rPr>
          <w:rFonts w:eastAsia="Times New Roman" w:cs="Times New Roman"/>
          <w:szCs w:val="24"/>
          <w:lang w:val="et-EE"/>
        </w:rPr>
        <w:t xml:space="preserve">relvakapis, </w:t>
      </w:r>
      <w:r w:rsidR="008B6A07" w:rsidRPr="006157C0">
        <w:rPr>
          <w:rFonts w:eastAsia="Times New Roman" w:cs="Times New Roman"/>
          <w:szCs w:val="24"/>
          <w:lang w:val="et-EE"/>
        </w:rPr>
        <w:t>lukustatavas sahtlis või laekas. Samas:</w:t>
      </w:r>
    </w:p>
    <w:p w14:paraId="318F7519" w14:textId="49B32974" w:rsidR="008B6A07" w:rsidRPr="006157C0" w:rsidRDefault="008B6A07" w:rsidP="00173DF1">
      <w:pPr>
        <w:pStyle w:val="Loendilik"/>
        <w:numPr>
          <w:ilvl w:val="0"/>
          <w:numId w:val="45"/>
        </w:numPr>
        <w:spacing w:line="240" w:lineRule="auto"/>
        <w:rPr>
          <w:rFonts w:eastAsia="Times New Roman" w:cs="Times New Roman"/>
          <w:szCs w:val="24"/>
          <w:lang w:val="et-EE"/>
        </w:rPr>
      </w:pPr>
      <w:r w:rsidRPr="006157C0">
        <w:rPr>
          <w:rFonts w:eastAsia="Times New Roman" w:cs="Times New Roman"/>
          <w:szCs w:val="24"/>
          <w:lang w:val="et-EE"/>
        </w:rPr>
        <w:t>RelvS</w:t>
      </w:r>
      <w:r w:rsidR="00BD5F94" w:rsidRPr="006157C0">
        <w:rPr>
          <w:rFonts w:eastAsia="Times New Roman" w:cs="Times New Roman"/>
          <w:szCs w:val="24"/>
          <w:lang w:val="et-EE"/>
        </w:rPr>
        <w:t>-i</w:t>
      </w:r>
      <w:r w:rsidRPr="006157C0">
        <w:rPr>
          <w:rFonts w:eastAsia="Times New Roman" w:cs="Times New Roman"/>
          <w:szCs w:val="24"/>
          <w:lang w:val="et-EE"/>
        </w:rPr>
        <w:t xml:space="preserve"> § 46 lõige 3 sätestab, et tulirelv peab olema relvakapis;</w:t>
      </w:r>
    </w:p>
    <w:p w14:paraId="05C83908" w14:textId="08A3021D" w:rsidR="008B6A07" w:rsidRPr="006157C0" w:rsidRDefault="008B6A07" w:rsidP="00173DF1">
      <w:pPr>
        <w:pStyle w:val="Loendilik"/>
        <w:numPr>
          <w:ilvl w:val="0"/>
          <w:numId w:val="45"/>
        </w:numPr>
        <w:spacing w:line="240" w:lineRule="auto"/>
        <w:rPr>
          <w:rFonts w:eastAsia="Times New Roman" w:cs="Times New Roman"/>
          <w:szCs w:val="24"/>
          <w:lang w:val="et-EE"/>
        </w:rPr>
      </w:pPr>
      <w:r w:rsidRPr="006157C0">
        <w:rPr>
          <w:rFonts w:eastAsia="Times New Roman" w:cs="Times New Roman"/>
          <w:szCs w:val="24"/>
          <w:lang w:val="et-EE"/>
        </w:rPr>
        <w:t>RelvS</w:t>
      </w:r>
      <w:r w:rsidR="00BD5F94" w:rsidRPr="006157C0">
        <w:rPr>
          <w:rFonts w:eastAsia="Times New Roman" w:cs="Times New Roman"/>
          <w:szCs w:val="24"/>
          <w:lang w:val="et-EE"/>
        </w:rPr>
        <w:t>-i</w:t>
      </w:r>
      <w:r w:rsidRPr="006157C0">
        <w:rPr>
          <w:rFonts w:eastAsia="Times New Roman" w:cs="Times New Roman"/>
          <w:szCs w:val="24"/>
          <w:lang w:val="et-EE"/>
        </w:rPr>
        <w:t xml:space="preserve"> § 46 lõige 4 sätestab, et üle kaheksa tulirelva puhul tuleb kasutada relvahoidlat või suuremat relvakappi;</w:t>
      </w:r>
    </w:p>
    <w:p w14:paraId="5FE9AF0D" w14:textId="348F0AFA" w:rsidR="008B6A07" w:rsidRPr="006157C0" w:rsidRDefault="008B6A07" w:rsidP="00173DF1">
      <w:pPr>
        <w:pStyle w:val="Loendilik"/>
        <w:numPr>
          <w:ilvl w:val="0"/>
          <w:numId w:val="45"/>
        </w:numPr>
        <w:spacing w:line="240" w:lineRule="auto"/>
        <w:rPr>
          <w:rFonts w:eastAsia="Times New Roman" w:cs="Times New Roman"/>
          <w:szCs w:val="24"/>
          <w:lang w:val="et-EE"/>
        </w:rPr>
      </w:pPr>
      <w:r w:rsidRPr="006157C0">
        <w:rPr>
          <w:rFonts w:eastAsia="Times New Roman" w:cs="Times New Roman"/>
          <w:szCs w:val="24"/>
          <w:lang w:val="et-EE"/>
        </w:rPr>
        <w:t>RelvS</w:t>
      </w:r>
      <w:r w:rsidR="00BD5F94" w:rsidRPr="006157C0">
        <w:rPr>
          <w:rFonts w:eastAsia="Times New Roman" w:cs="Times New Roman"/>
          <w:szCs w:val="24"/>
          <w:lang w:val="et-EE"/>
        </w:rPr>
        <w:t>-i</w:t>
      </w:r>
      <w:r w:rsidRPr="006157C0">
        <w:rPr>
          <w:rFonts w:eastAsia="Times New Roman" w:cs="Times New Roman"/>
          <w:szCs w:val="24"/>
          <w:lang w:val="et-EE"/>
        </w:rPr>
        <w:t xml:space="preserve"> § 46 lõige 8 sätestab erandi, mille kohaselt üht</w:t>
      </w:r>
      <w:r w:rsidR="00A10C3A" w:rsidRPr="006157C0">
        <w:rPr>
          <w:rFonts w:eastAsia="Times New Roman" w:cs="Times New Roman"/>
          <w:szCs w:val="24"/>
          <w:lang w:val="et-EE"/>
        </w:rPr>
        <w:t>e</w:t>
      </w:r>
      <w:r w:rsidRPr="006157C0">
        <w:rPr>
          <w:rFonts w:eastAsia="Times New Roman" w:cs="Times New Roman"/>
          <w:szCs w:val="24"/>
          <w:lang w:val="et-EE"/>
        </w:rPr>
        <w:t xml:space="preserve"> relva ja selle laskemoona ei pea hoi</w:t>
      </w:r>
      <w:r w:rsidR="00A10C3A" w:rsidRPr="006157C0">
        <w:rPr>
          <w:rFonts w:eastAsia="Times New Roman" w:cs="Times New Roman"/>
          <w:szCs w:val="24"/>
          <w:lang w:val="et-EE"/>
        </w:rPr>
        <w:t>d</w:t>
      </w:r>
      <w:r w:rsidRPr="006157C0">
        <w:rPr>
          <w:rFonts w:eastAsia="Times New Roman" w:cs="Times New Roman"/>
          <w:szCs w:val="24"/>
          <w:lang w:val="et-EE"/>
        </w:rPr>
        <w:t>ma relvakapis, vaid neid võib hoida hoiukohas, mis on kolmandatele isikutele raskesti kättesaadav.</w:t>
      </w:r>
    </w:p>
    <w:p w14:paraId="22ED74D8" w14:textId="77777777" w:rsidR="008B6A07" w:rsidRPr="006157C0" w:rsidRDefault="008B6A07" w:rsidP="008B6A07">
      <w:pPr>
        <w:spacing w:line="240" w:lineRule="auto"/>
        <w:rPr>
          <w:rFonts w:eastAsia="Times New Roman" w:cs="Times New Roman"/>
          <w:szCs w:val="24"/>
          <w:lang w:val="et-EE"/>
        </w:rPr>
      </w:pPr>
    </w:p>
    <w:p w14:paraId="0AA84442" w14:textId="77777777" w:rsidR="008B6A07" w:rsidRPr="006157C0" w:rsidRDefault="008B6A07" w:rsidP="008B6A07">
      <w:pPr>
        <w:spacing w:line="240" w:lineRule="auto"/>
        <w:rPr>
          <w:rFonts w:eastAsia="Times New Roman" w:cs="Times New Roman"/>
          <w:szCs w:val="24"/>
          <w:lang w:val="et-EE"/>
        </w:rPr>
      </w:pPr>
      <w:r w:rsidRPr="006157C0">
        <w:rPr>
          <w:rFonts w:eastAsia="Times New Roman" w:cs="Times New Roman"/>
          <w:szCs w:val="24"/>
          <w:lang w:val="et-EE"/>
        </w:rPr>
        <w:t>Nende normide loogika on selge:</w:t>
      </w:r>
    </w:p>
    <w:p w14:paraId="744F5DE2" w14:textId="15572AB3" w:rsidR="008B6A07" w:rsidRPr="006157C0" w:rsidRDefault="008B6A07" w:rsidP="00173DF1">
      <w:pPr>
        <w:pStyle w:val="Loendilik"/>
        <w:numPr>
          <w:ilvl w:val="0"/>
          <w:numId w:val="46"/>
        </w:numPr>
        <w:spacing w:line="240" w:lineRule="auto"/>
        <w:rPr>
          <w:rFonts w:eastAsia="Times New Roman" w:cs="Times New Roman"/>
          <w:szCs w:val="24"/>
          <w:lang w:val="et-EE"/>
        </w:rPr>
      </w:pPr>
      <w:r w:rsidRPr="006157C0">
        <w:rPr>
          <w:rFonts w:eastAsia="Times New Roman" w:cs="Times New Roman"/>
          <w:szCs w:val="24"/>
          <w:lang w:val="et-EE"/>
        </w:rPr>
        <w:t>põhinõue – relva hoitakse relvakapis (või relvahoidlas).</w:t>
      </w:r>
    </w:p>
    <w:p w14:paraId="23D19300" w14:textId="0C54AB49" w:rsidR="008B6A07" w:rsidRPr="006157C0" w:rsidRDefault="008B6A07" w:rsidP="00173DF1">
      <w:pPr>
        <w:pStyle w:val="Loendilik"/>
        <w:numPr>
          <w:ilvl w:val="0"/>
          <w:numId w:val="46"/>
        </w:numPr>
        <w:spacing w:line="240" w:lineRule="auto"/>
        <w:rPr>
          <w:rFonts w:eastAsia="Times New Roman" w:cs="Times New Roman"/>
          <w:szCs w:val="24"/>
          <w:lang w:val="et-EE"/>
        </w:rPr>
      </w:pPr>
      <w:r w:rsidRPr="006157C0">
        <w:rPr>
          <w:rFonts w:eastAsia="Times New Roman" w:cs="Times New Roman"/>
          <w:szCs w:val="24"/>
          <w:lang w:val="et-EE"/>
        </w:rPr>
        <w:t>erand – üks relv võib olla väljaspool relvakappi ohutusnõudeid järgivas hoiukohas.</w:t>
      </w:r>
    </w:p>
    <w:p w14:paraId="3A01300E" w14:textId="77777777" w:rsidR="008B6A07" w:rsidRPr="006157C0" w:rsidRDefault="008B6A07" w:rsidP="008B6A07">
      <w:pPr>
        <w:spacing w:line="240" w:lineRule="auto"/>
        <w:rPr>
          <w:rFonts w:eastAsia="Times New Roman" w:cs="Times New Roman"/>
          <w:szCs w:val="24"/>
          <w:lang w:val="et-EE"/>
        </w:rPr>
      </w:pPr>
    </w:p>
    <w:p w14:paraId="5A9D66BF" w14:textId="4C0D2FB6" w:rsidR="008B6A07" w:rsidRPr="006157C0" w:rsidRDefault="008B6A07" w:rsidP="008B6A07">
      <w:pPr>
        <w:spacing w:line="240" w:lineRule="auto"/>
        <w:rPr>
          <w:rFonts w:eastAsia="Times New Roman" w:cs="Times New Roman"/>
          <w:szCs w:val="24"/>
          <w:lang w:val="et-EE"/>
        </w:rPr>
      </w:pPr>
      <w:r w:rsidRPr="006157C0">
        <w:rPr>
          <w:rFonts w:eastAsia="Times New Roman" w:cs="Times New Roman"/>
          <w:szCs w:val="24"/>
          <w:lang w:val="et-EE"/>
        </w:rPr>
        <w:t>RelvS-i § 46 lõige 7 ei sobitu sellesse süsteemi ja tekitab segadust, sest:</w:t>
      </w:r>
    </w:p>
    <w:p w14:paraId="4BCA5501" w14:textId="26646A8A" w:rsidR="008B6A07" w:rsidRPr="006157C0" w:rsidRDefault="00A10C3A" w:rsidP="00173DF1">
      <w:pPr>
        <w:pStyle w:val="Loendilik"/>
        <w:numPr>
          <w:ilvl w:val="0"/>
          <w:numId w:val="47"/>
        </w:numPr>
        <w:spacing w:line="240" w:lineRule="auto"/>
        <w:rPr>
          <w:rFonts w:eastAsia="Times New Roman" w:cs="Times New Roman"/>
          <w:szCs w:val="24"/>
          <w:lang w:val="et-EE"/>
        </w:rPr>
      </w:pPr>
      <w:r w:rsidRPr="006157C0">
        <w:rPr>
          <w:rFonts w:eastAsia="Times New Roman" w:cs="Times New Roman"/>
          <w:szCs w:val="24"/>
          <w:lang w:val="et-EE"/>
        </w:rPr>
        <w:t>s</w:t>
      </w:r>
      <w:r w:rsidR="008B6A07" w:rsidRPr="006157C0">
        <w:rPr>
          <w:rFonts w:eastAsia="Times New Roman" w:cs="Times New Roman"/>
          <w:szCs w:val="24"/>
          <w:lang w:val="et-EE"/>
        </w:rPr>
        <w:t xml:space="preserve">äte on kirjutatud ajal, mil „teiste relvade“ (külmrelvad, </w:t>
      </w:r>
      <w:proofErr w:type="spellStart"/>
      <w:r w:rsidR="008B6A07" w:rsidRPr="006157C0">
        <w:rPr>
          <w:rFonts w:eastAsia="Times New Roman" w:cs="Times New Roman"/>
          <w:szCs w:val="24"/>
          <w:lang w:val="et-EE"/>
        </w:rPr>
        <w:t>pneumorelvad</w:t>
      </w:r>
      <w:proofErr w:type="spellEnd"/>
      <w:r w:rsidR="008B6A07" w:rsidRPr="006157C0">
        <w:rPr>
          <w:rFonts w:eastAsia="Times New Roman" w:cs="Times New Roman"/>
          <w:szCs w:val="24"/>
          <w:lang w:val="et-EE"/>
        </w:rPr>
        <w:t xml:space="preserve">, </w:t>
      </w:r>
      <w:r w:rsidR="00BD5F94" w:rsidRPr="006157C0">
        <w:rPr>
          <w:rFonts w:eastAsia="Times New Roman" w:cs="Times New Roman"/>
          <w:szCs w:val="24"/>
          <w:lang w:val="et-EE"/>
        </w:rPr>
        <w:t xml:space="preserve">hoiatus- ja </w:t>
      </w:r>
      <w:r w:rsidR="008B6A07" w:rsidRPr="006157C0">
        <w:rPr>
          <w:rFonts w:eastAsia="Times New Roman" w:cs="Times New Roman"/>
          <w:szCs w:val="24"/>
          <w:lang w:val="et-EE"/>
        </w:rPr>
        <w:t xml:space="preserve">signaalrelvad) hoiustamise regulatsioon oli oluliselt teistsugune </w:t>
      </w:r>
      <w:r w:rsidR="00BD5F94" w:rsidRPr="006157C0">
        <w:rPr>
          <w:rFonts w:eastAsia="Times New Roman" w:cs="Times New Roman"/>
          <w:szCs w:val="24"/>
          <w:lang w:val="et-EE"/>
        </w:rPr>
        <w:t xml:space="preserve">ega </w:t>
      </w:r>
      <w:r w:rsidR="008B6A07" w:rsidRPr="006157C0">
        <w:rPr>
          <w:rFonts w:eastAsia="Times New Roman" w:cs="Times New Roman"/>
          <w:szCs w:val="24"/>
          <w:lang w:val="et-EE"/>
        </w:rPr>
        <w:t>ole enam kooskõlas tänase seaduse ülesehitusega</w:t>
      </w:r>
      <w:r w:rsidRPr="006157C0">
        <w:rPr>
          <w:rFonts w:eastAsia="Times New Roman" w:cs="Times New Roman"/>
          <w:szCs w:val="24"/>
          <w:lang w:val="et-EE"/>
        </w:rPr>
        <w:t>;</w:t>
      </w:r>
    </w:p>
    <w:p w14:paraId="2BD58945" w14:textId="0EBEE27D" w:rsidR="008B6A07" w:rsidRPr="006157C0" w:rsidRDefault="00A10C3A" w:rsidP="00173DF1">
      <w:pPr>
        <w:pStyle w:val="Loendilik"/>
        <w:numPr>
          <w:ilvl w:val="0"/>
          <w:numId w:val="47"/>
        </w:numPr>
        <w:spacing w:line="240" w:lineRule="auto"/>
        <w:rPr>
          <w:rFonts w:eastAsia="Times New Roman" w:cs="Times New Roman"/>
          <w:szCs w:val="24"/>
          <w:lang w:val="et-EE"/>
        </w:rPr>
      </w:pPr>
      <w:r w:rsidRPr="006157C0">
        <w:rPr>
          <w:rFonts w:eastAsia="Times New Roman" w:cs="Times New Roman"/>
          <w:szCs w:val="24"/>
          <w:lang w:val="et-EE"/>
        </w:rPr>
        <w:t>s</w:t>
      </w:r>
      <w:r w:rsidR="008B6A07" w:rsidRPr="006157C0">
        <w:rPr>
          <w:rFonts w:eastAsia="Times New Roman" w:cs="Times New Roman"/>
          <w:szCs w:val="24"/>
          <w:lang w:val="et-EE"/>
        </w:rPr>
        <w:t>äte ei arvesta RelvS-i § 46 l</w:t>
      </w:r>
      <w:r w:rsidR="00BD5F94" w:rsidRPr="006157C0">
        <w:rPr>
          <w:rFonts w:eastAsia="Times New Roman" w:cs="Times New Roman"/>
          <w:szCs w:val="24"/>
          <w:lang w:val="et-EE"/>
        </w:rPr>
        <w:t>õike</w:t>
      </w:r>
      <w:r w:rsidR="008B6A07" w:rsidRPr="006157C0">
        <w:rPr>
          <w:rFonts w:eastAsia="Times New Roman" w:cs="Times New Roman"/>
          <w:szCs w:val="24"/>
          <w:lang w:val="et-EE"/>
        </w:rPr>
        <w:t xml:space="preserve"> 8 erandit, mis lubab hoida üht relva väljaspool relvakappi, samas RelvS-i § 46 l</w:t>
      </w:r>
      <w:r w:rsidR="00BD5F94" w:rsidRPr="006157C0">
        <w:rPr>
          <w:rFonts w:eastAsia="Times New Roman" w:cs="Times New Roman"/>
          <w:szCs w:val="24"/>
          <w:lang w:val="et-EE"/>
        </w:rPr>
        <w:t>õike</w:t>
      </w:r>
      <w:r w:rsidR="008B6A07" w:rsidRPr="006157C0">
        <w:rPr>
          <w:rFonts w:eastAsia="Times New Roman" w:cs="Times New Roman"/>
          <w:szCs w:val="24"/>
          <w:lang w:val="et-EE"/>
        </w:rPr>
        <w:t xml:space="preserve"> 7 kohaselt peaks kõik relvad olema </w:t>
      </w:r>
      <w:r w:rsidR="00FA35AF" w:rsidRPr="006157C0">
        <w:rPr>
          <w:rFonts w:eastAsia="Times New Roman" w:cs="Times New Roman"/>
          <w:szCs w:val="24"/>
          <w:lang w:val="et-EE"/>
        </w:rPr>
        <w:t>relvakapis, lukustatavas sahtlis või laekas</w:t>
      </w:r>
      <w:r w:rsidR="008B6A07" w:rsidRPr="006157C0">
        <w:rPr>
          <w:rFonts w:eastAsia="Times New Roman" w:cs="Times New Roman"/>
          <w:szCs w:val="24"/>
          <w:lang w:val="et-EE"/>
        </w:rPr>
        <w:t>, mis normitehniliselt on vastuoluline.</w:t>
      </w:r>
    </w:p>
    <w:p w14:paraId="39FFE0ED" w14:textId="77777777" w:rsidR="008B6A07" w:rsidRPr="006157C0" w:rsidRDefault="008B6A07" w:rsidP="008B6A07">
      <w:pPr>
        <w:spacing w:line="240" w:lineRule="auto"/>
        <w:rPr>
          <w:rFonts w:eastAsia="Times New Roman" w:cs="Times New Roman"/>
          <w:szCs w:val="24"/>
          <w:lang w:val="et-EE"/>
        </w:rPr>
      </w:pPr>
    </w:p>
    <w:p w14:paraId="70B5D4EA" w14:textId="702C8E32" w:rsidR="008B6A07" w:rsidRPr="006157C0" w:rsidRDefault="008B6A07" w:rsidP="008B6A07">
      <w:pPr>
        <w:spacing w:line="240" w:lineRule="auto"/>
        <w:rPr>
          <w:rFonts w:eastAsia="Times New Roman" w:cs="Times New Roman"/>
          <w:szCs w:val="24"/>
          <w:lang w:val="et-EE"/>
        </w:rPr>
      </w:pPr>
      <w:r w:rsidRPr="006157C0">
        <w:rPr>
          <w:rFonts w:eastAsia="Times New Roman" w:cs="Times New Roman"/>
          <w:szCs w:val="24"/>
          <w:lang w:val="et-EE"/>
        </w:rPr>
        <w:t>Seega loob RelvS-i § 46 lõike 7 kehtetuks tunnistamine selge ja loogilise süsteemi relvade hoiustamise nõuetest, tagab, et relvapoliitika põhimõtted (ohutus + praktiline kasutatavus) oleksid tasakaalus ning kõrvaldab vana ja sisuliselt ajast maha jäänud normi.</w:t>
      </w:r>
    </w:p>
    <w:p w14:paraId="0AB610A5" w14:textId="77777777" w:rsidR="008B6A07" w:rsidRPr="006157C0" w:rsidRDefault="008B6A07" w:rsidP="008B6A07">
      <w:pPr>
        <w:spacing w:line="240" w:lineRule="auto"/>
        <w:rPr>
          <w:rFonts w:eastAsia="Times New Roman" w:cs="Times New Roman"/>
          <w:szCs w:val="24"/>
          <w:lang w:val="et-EE"/>
        </w:rPr>
      </w:pPr>
    </w:p>
    <w:p w14:paraId="632D8D11" w14:textId="77777777" w:rsidR="008B6A07" w:rsidRPr="006157C0" w:rsidRDefault="008B6A07" w:rsidP="008B6A07">
      <w:pPr>
        <w:spacing w:line="240" w:lineRule="auto"/>
        <w:rPr>
          <w:rFonts w:eastAsia="Times New Roman" w:cs="Times New Roman"/>
          <w:szCs w:val="24"/>
          <w:lang w:val="et-EE"/>
        </w:rPr>
      </w:pPr>
      <w:r w:rsidRPr="006157C0">
        <w:rPr>
          <w:rFonts w:eastAsia="Times New Roman" w:cs="Times New Roman"/>
          <w:szCs w:val="24"/>
          <w:lang w:val="et-EE"/>
        </w:rPr>
        <w:t>Relvade vastutustundlikku ja turvalist hoiustamist tagavad jätkuvalt:</w:t>
      </w:r>
    </w:p>
    <w:p w14:paraId="6D18FD71" w14:textId="77777777" w:rsidR="008B6A07" w:rsidRPr="006157C0" w:rsidRDefault="008B6A07" w:rsidP="00173DF1">
      <w:pPr>
        <w:pStyle w:val="Loendilik"/>
        <w:numPr>
          <w:ilvl w:val="0"/>
          <w:numId w:val="48"/>
        </w:numPr>
        <w:spacing w:line="240" w:lineRule="auto"/>
        <w:rPr>
          <w:rFonts w:eastAsia="Times New Roman" w:cs="Times New Roman"/>
          <w:szCs w:val="24"/>
          <w:lang w:val="et-EE"/>
        </w:rPr>
      </w:pPr>
      <w:r w:rsidRPr="006157C0">
        <w:rPr>
          <w:rFonts w:eastAsia="Times New Roman" w:cs="Times New Roman"/>
          <w:szCs w:val="24"/>
          <w:lang w:val="et-EE"/>
        </w:rPr>
        <w:t>relvakapi nõue (§ 46 lg 3),</w:t>
      </w:r>
    </w:p>
    <w:p w14:paraId="3FD8E0FC" w14:textId="77777777" w:rsidR="008B6A07" w:rsidRPr="006157C0" w:rsidRDefault="008B6A07" w:rsidP="00173DF1">
      <w:pPr>
        <w:pStyle w:val="Loendilik"/>
        <w:numPr>
          <w:ilvl w:val="0"/>
          <w:numId w:val="48"/>
        </w:numPr>
        <w:spacing w:line="240" w:lineRule="auto"/>
        <w:rPr>
          <w:rFonts w:eastAsia="Times New Roman" w:cs="Times New Roman"/>
          <w:szCs w:val="24"/>
          <w:lang w:val="et-EE"/>
        </w:rPr>
      </w:pPr>
      <w:r w:rsidRPr="006157C0">
        <w:rPr>
          <w:rFonts w:eastAsia="Times New Roman" w:cs="Times New Roman"/>
          <w:szCs w:val="24"/>
          <w:lang w:val="et-EE"/>
        </w:rPr>
        <w:t>relvahoidla nõue suuremate koguste puhul (§ 46 lg 4),</w:t>
      </w:r>
    </w:p>
    <w:p w14:paraId="5F5A864A" w14:textId="77777777" w:rsidR="008B6A07" w:rsidRPr="006157C0" w:rsidRDefault="008B6A07" w:rsidP="00173DF1">
      <w:pPr>
        <w:pStyle w:val="Loendilik"/>
        <w:numPr>
          <w:ilvl w:val="0"/>
          <w:numId w:val="48"/>
        </w:numPr>
        <w:spacing w:line="240" w:lineRule="auto"/>
        <w:rPr>
          <w:rFonts w:eastAsia="Times New Roman" w:cs="Times New Roman"/>
          <w:szCs w:val="24"/>
          <w:lang w:val="et-EE"/>
        </w:rPr>
      </w:pPr>
      <w:r w:rsidRPr="006157C0">
        <w:rPr>
          <w:rFonts w:eastAsia="Times New Roman" w:cs="Times New Roman"/>
          <w:szCs w:val="24"/>
          <w:lang w:val="et-EE"/>
        </w:rPr>
        <w:t>kõrvaliste isikute ligipääsu vältimise kohustus (§ 46 lg 1),</w:t>
      </w:r>
    </w:p>
    <w:p w14:paraId="2FC6567F" w14:textId="77777777" w:rsidR="008B6A07" w:rsidRPr="006157C0" w:rsidRDefault="008B6A07" w:rsidP="00173DF1">
      <w:pPr>
        <w:pStyle w:val="Loendilik"/>
        <w:numPr>
          <w:ilvl w:val="0"/>
          <w:numId w:val="48"/>
        </w:numPr>
        <w:spacing w:line="240" w:lineRule="auto"/>
        <w:rPr>
          <w:rFonts w:eastAsia="Times New Roman" w:cs="Times New Roman"/>
          <w:szCs w:val="24"/>
          <w:lang w:val="et-EE"/>
        </w:rPr>
      </w:pPr>
      <w:r w:rsidRPr="006157C0">
        <w:rPr>
          <w:rFonts w:eastAsia="Times New Roman" w:cs="Times New Roman"/>
          <w:szCs w:val="24"/>
          <w:lang w:val="et-EE"/>
        </w:rPr>
        <w:t>relva tühjaks laadimise nõue (§ 45 lg 3).</w:t>
      </w:r>
    </w:p>
    <w:p w14:paraId="66F122D2" w14:textId="77777777" w:rsidR="008B6A07" w:rsidRPr="006157C0" w:rsidRDefault="008B6A07" w:rsidP="008B6A07">
      <w:pPr>
        <w:spacing w:line="240" w:lineRule="auto"/>
        <w:rPr>
          <w:rFonts w:eastAsia="Times New Roman" w:cs="Times New Roman"/>
          <w:szCs w:val="24"/>
          <w:lang w:val="et-EE"/>
        </w:rPr>
      </w:pPr>
    </w:p>
    <w:p w14:paraId="67558B5B" w14:textId="24319D23" w:rsidR="007C2CCF" w:rsidRPr="006157C0" w:rsidRDefault="00880C18" w:rsidP="003C6A3C">
      <w:pPr>
        <w:rPr>
          <w:rFonts w:eastAsia="Times New Roman" w:cs="Times New Roman"/>
          <w:szCs w:val="24"/>
          <w:lang w:val="et-EE"/>
        </w:rPr>
      </w:pPr>
      <w:r w:rsidRPr="006157C0">
        <w:rPr>
          <w:rFonts w:eastAsia="Times New Roman" w:cs="Times New Roman"/>
          <w:b/>
          <w:bCs/>
          <w:szCs w:val="24"/>
          <w:lang w:val="et-EE"/>
        </w:rPr>
        <w:t>Eelnõu § 1 punktiga</w:t>
      </w:r>
      <w:r w:rsidRPr="006157C0" w:rsidDel="00F411D6">
        <w:rPr>
          <w:rFonts w:eastAsia="Times New Roman" w:cs="Times New Roman"/>
          <w:b/>
          <w:bCs/>
          <w:szCs w:val="24"/>
          <w:lang w:val="et-EE"/>
        </w:rPr>
        <w:t xml:space="preserve"> </w:t>
      </w:r>
      <w:r w:rsidR="00F411D6">
        <w:rPr>
          <w:rFonts w:eastAsia="Times New Roman" w:cs="Times New Roman"/>
          <w:b/>
          <w:bCs/>
          <w:szCs w:val="24"/>
          <w:lang w:val="et-EE"/>
        </w:rPr>
        <w:t>44</w:t>
      </w:r>
      <w:r w:rsidR="00F411D6" w:rsidRPr="006157C0">
        <w:rPr>
          <w:rFonts w:eastAsia="Times New Roman" w:cs="Times New Roman"/>
          <w:b/>
          <w:bCs/>
          <w:szCs w:val="24"/>
          <w:lang w:val="et-EE"/>
        </w:rPr>
        <w:t xml:space="preserve"> </w:t>
      </w:r>
      <w:r w:rsidRPr="006157C0">
        <w:rPr>
          <w:rFonts w:eastAsia="Times New Roman" w:cs="Times New Roman"/>
          <w:szCs w:val="24"/>
          <w:lang w:val="et-EE"/>
        </w:rPr>
        <w:t>muudetakse RelvS-i § 46 lõike 8 sõnastust tagades võimaluse relvaomaniku viibimisel hoiukohas hoida ühte turvalisuse otstarbel registreeritud tulirelva ja kuni 50 padrunit väljaspool relvakappi või relvahoidlat.</w:t>
      </w:r>
    </w:p>
    <w:p w14:paraId="3D48D89D" w14:textId="4F128EE4" w:rsidR="00880C18" w:rsidRPr="006157C0" w:rsidRDefault="00880C18" w:rsidP="007C2CCF">
      <w:pPr>
        <w:rPr>
          <w:rFonts w:eastAsia="Times New Roman" w:cs="Times New Roman"/>
          <w:szCs w:val="24"/>
          <w:lang w:val="et-EE"/>
        </w:rPr>
      </w:pPr>
    </w:p>
    <w:p w14:paraId="315F8B74" w14:textId="2D489CEF" w:rsidR="0084616E" w:rsidRPr="006157C0" w:rsidRDefault="0084616E" w:rsidP="00E01E1A">
      <w:pPr>
        <w:spacing w:line="240" w:lineRule="auto"/>
        <w:rPr>
          <w:rFonts w:eastAsia="Times New Roman" w:cs="Times New Roman"/>
          <w:szCs w:val="24"/>
          <w:lang w:val="et-EE"/>
        </w:rPr>
      </w:pPr>
      <w:r w:rsidRPr="006157C0">
        <w:rPr>
          <w:rFonts w:eastAsia="Times New Roman" w:cs="Times New Roman"/>
          <w:szCs w:val="24"/>
          <w:lang w:val="et-EE"/>
        </w:rPr>
        <w:t>Kehtiv RelvS-i § 46 lõige 8 sätestab, et ühe relva ja selle laskemoona puhul ei ole relvakapp ega muu lukustatav hoiukoht nõutav. Samas nõuab teine lause, et piiratud käibega padrunisalvega tulirelva ja selle laskemoona peab hoidma rangema korra järgi (RelvS § 46 lg 3–6), s.t relvakapis või relvahoidlas. Kehtiv sõnastus ei ütle, kas erand kehtib ainult ühe relva omanikule või ka sellele, kellel on mitu relva.</w:t>
      </w:r>
    </w:p>
    <w:p w14:paraId="1A4CCFFD" w14:textId="77777777" w:rsidR="0084616E" w:rsidRPr="006157C0" w:rsidRDefault="0084616E" w:rsidP="00E01E1A">
      <w:pPr>
        <w:spacing w:line="240" w:lineRule="auto"/>
        <w:rPr>
          <w:rFonts w:eastAsia="Times New Roman" w:cs="Times New Roman"/>
          <w:szCs w:val="24"/>
          <w:lang w:val="et-EE"/>
        </w:rPr>
      </w:pPr>
    </w:p>
    <w:p w14:paraId="52CA70E3" w14:textId="02F0D41A" w:rsidR="00E01E1A" w:rsidRPr="006157C0" w:rsidRDefault="0084616E" w:rsidP="00E01E1A">
      <w:pPr>
        <w:spacing w:line="240" w:lineRule="auto"/>
        <w:rPr>
          <w:rFonts w:eastAsia="Times New Roman" w:cs="Times New Roman"/>
          <w:szCs w:val="24"/>
          <w:lang w:val="et-EE"/>
        </w:rPr>
      </w:pPr>
      <w:r w:rsidRPr="006157C0">
        <w:rPr>
          <w:rFonts w:eastAsia="Times New Roman" w:cs="Times New Roman"/>
          <w:szCs w:val="24"/>
          <w:lang w:val="et-EE"/>
        </w:rPr>
        <w:lastRenderedPageBreak/>
        <w:t xml:space="preserve">Lisaks ei arvesta </w:t>
      </w:r>
      <w:r>
        <w:rPr>
          <w:rFonts w:eastAsia="Times New Roman" w:cs="Times New Roman"/>
          <w:szCs w:val="24"/>
          <w:lang w:val="et-EE"/>
        </w:rPr>
        <w:t>p</w:t>
      </w:r>
      <w:r w:rsidR="00E01E1A" w:rsidRPr="00E01E1A">
        <w:rPr>
          <w:rFonts w:eastAsia="Times New Roman" w:cs="Times New Roman"/>
          <w:szCs w:val="24"/>
          <w:lang w:val="et-EE"/>
        </w:rPr>
        <w:t>raegu</w:t>
      </w:r>
      <w:r w:rsidR="00E01E1A" w:rsidRPr="006157C0">
        <w:rPr>
          <w:rFonts w:eastAsia="Times New Roman" w:cs="Times New Roman"/>
          <w:szCs w:val="24"/>
          <w:lang w:val="et-EE"/>
        </w:rPr>
        <w:t xml:space="preserve"> kehtiv piirang, mis nõuab relva ja laskemoona hoidmist alati relvakapis või -hoidlas, olukordi, kus relvaomanik ise viibib hoiukohas (näiteks kodus) ning võib vajada relva kiiresti turva</w:t>
      </w:r>
      <w:r w:rsidR="007C2CCF" w:rsidRPr="006157C0">
        <w:rPr>
          <w:rFonts w:eastAsia="Times New Roman" w:cs="Times New Roman"/>
          <w:szCs w:val="24"/>
          <w:lang w:val="et-EE"/>
        </w:rPr>
        <w:t xml:space="preserve">lisuse tagamise </w:t>
      </w:r>
      <w:r w:rsidR="00E01E1A" w:rsidRPr="006157C0">
        <w:rPr>
          <w:rFonts w:eastAsia="Times New Roman" w:cs="Times New Roman"/>
          <w:szCs w:val="24"/>
          <w:lang w:val="et-EE"/>
        </w:rPr>
        <w:t>eesmärgil. Muudatus</w:t>
      </w:r>
      <w:r w:rsidR="00317775">
        <w:rPr>
          <w:rFonts w:eastAsia="Times New Roman" w:cs="Times New Roman"/>
          <w:szCs w:val="24"/>
          <w:lang w:val="et-EE"/>
        </w:rPr>
        <w:t>ega kohustatakse kõiki relvaomanikke omama nõuetekohast relvakappi</w:t>
      </w:r>
      <w:r w:rsidR="00BA1078">
        <w:rPr>
          <w:rFonts w:eastAsia="Times New Roman" w:cs="Times New Roman"/>
          <w:szCs w:val="24"/>
          <w:lang w:val="et-EE"/>
        </w:rPr>
        <w:t>,</w:t>
      </w:r>
      <w:r w:rsidR="00317775">
        <w:rPr>
          <w:rFonts w:eastAsia="Times New Roman" w:cs="Times New Roman"/>
          <w:szCs w:val="24"/>
          <w:lang w:val="et-EE"/>
        </w:rPr>
        <w:t xml:space="preserve"> kuid</w:t>
      </w:r>
      <w:r w:rsidR="00E01E1A" w:rsidRPr="006157C0">
        <w:rPr>
          <w:rFonts w:eastAsia="Times New Roman" w:cs="Times New Roman"/>
          <w:szCs w:val="24"/>
          <w:lang w:val="et-EE"/>
        </w:rPr>
        <w:t xml:space="preserve"> võimaldab omanikul enda juures hoida </w:t>
      </w:r>
      <w:r w:rsidR="00E01E1A" w:rsidRPr="00BA1078">
        <w:rPr>
          <w:rFonts w:eastAsia="Times New Roman" w:cs="Times New Roman"/>
          <w:b/>
          <w:szCs w:val="24"/>
          <w:lang w:val="et-EE"/>
        </w:rPr>
        <w:t xml:space="preserve">ühte turvalisuse </w:t>
      </w:r>
      <w:r w:rsidR="00317775">
        <w:rPr>
          <w:rFonts w:eastAsia="Times New Roman" w:cs="Times New Roman"/>
          <w:b/>
          <w:bCs/>
          <w:szCs w:val="24"/>
          <w:lang w:val="et-EE"/>
        </w:rPr>
        <w:t>tagamise otstarbel</w:t>
      </w:r>
      <w:r w:rsidR="00E01E1A" w:rsidRPr="00BA1078">
        <w:rPr>
          <w:rFonts w:eastAsia="Times New Roman" w:cs="Times New Roman"/>
          <w:b/>
          <w:szCs w:val="24"/>
          <w:lang w:val="et-EE"/>
        </w:rPr>
        <w:t xml:space="preserve"> registreeritud relva ja kuni 50 padrunit</w:t>
      </w:r>
      <w:r w:rsidR="00E01E1A" w:rsidRPr="006157C0">
        <w:rPr>
          <w:rFonts w:eastAsia="Times New Roman" w:cs="Times New Roman"/>
          <w:szCs w:val="24"/>
          <w:lang w:val="et-EE"/>
        </w:rPr>
        <w:t>, mis aitab vajadusel reageerida kiiremini ähvardava ohu korral ning tagada reaalse kaitsevõime olukorras, kus relva kiire kättesaadavus on oluline.</w:t>
      </w:r>
    </w:p>
    <w:p w14:paraId="7C94C035" w14:textId="77777777" w:rsidR="00E01E1A" w:rsidRPr="006157C0" w:rsidRDefault="00E01E1A" w:rsidP="00E01E1A">
      <w:pPr>
        <w:spacing w:line="240" w:lineRule="auto"/>
        <w:rPr>
          <w:rFonts w:eastAsia="Times New Roman" w:cs="Times New Roman"/>
          <w:szCs w:val="24"/>
          <w:lang w:val="et-EE"/>
        </w:rPr>
      </w:pPr>
    </w:p>
    <w:p w14:paraId="6EDD7BDB" w14:textId="25C2BACF" w:rsidR="00E01E1A" w:rsidRPr="006157C0" w:rsidRDefault="00E01E1A" w:rsidP="007C2CCF">
      <w:pPr>
        <w:spacing w:line="240" w:lineRule="auto"/>
        <w:rPr>
          <w:rFonts w:eastAsia="Times New Roman" w:cs="Times New Roman"/>
          <w:b/>
          <w:bCs/>
          <w:szCs w:val="24"/>
          <w:lang w:val="et-EE"/>
        </w:rPr>
      </w:pPr>
      <w:r w:rsidRPr="006157C0">
        <w:rPr>
          <w:rFonts w:eastAsia="Times New Roman" w:cs="Times New Roman"/>
          <w:szCs w:val="24"/>
          <w:lang w:val="et-EE"/>
        </w:rPr>
        <w:t xml:space="preserve">Relva ja laskemoona võib väljaspool </w:t>
      </w:r>
      <w:r w:rsidR="007C2CCF" w:rsidRPr="006157C0">
        <w:rPr>
          <w:rFonts w:eastAsia="Times New Roman" w:cs="Times New Roman"/>
          <w:szCs w:val="24"/>
          <w:lang w:val="et-EE"/>
        </w:rPr>
        <w:t>relva</w:t>
      </w:r>
      <w:r w:rsidRPr="006157C0">
        <w:rPr>
          <w:rFonts w:eastAsia="Times New Roman" w:cs="Times New Roman"/>
          <w:szCs w:val="24"/>
          <w:lang w:val="et-EE"/>
        </w:rPr>
        <w:t xml:space="preserve">kappi hoida </w:t>
      </w:r>
      <w:r w:rsidRPr="006157C0">
        <w:rPr>
          <w:rFonts w:eastAsia="Times New Roman" w:cs="Times New Roman"/>
          <w:b/>
          <w:bCs/>
          <w:szCs w:val="24"/>
          <w:lang w:val="et-EE"/>
        </w:rPr>
        <w:t>ainult siis</w:t>
      </w:r>
      <w:r w:rsidRPr="006157C0">
        <w:rPr>
          <w:rFonts w:eastAsia="Times New Roman" w:cs="Times New Roman"/>
          <w:szCs w:val="24"/>
          <w:lang w:val="et-EE"/>
        </w:rPr>
        <w:t xml:space="preserve">, kui omanik ise on kohal. Samuti on nõutud, et relv ja moon peavad olema hoitud viisil, mis on </w:t>
      </w:r>
      <w:r w:rsidRPr="006157C0">
        <w:rPr>
          <w:rFonts w:eastAsia="Times New Roman" w:cs="Times New Roman"/>
          <w:b/>
          <w:bCs/>
          <w:szCs w:val="24"/>
          <w:lang w:val="et-EE"/>
        </w:rPr>
        <w:t>kõrvalisele isikule raskesti avastatav ja kättesaadav</w:t>
      </w:r>
      <w:r w:rsidRPr="006157C0">
        <w:rPr>
          <w:rFonts w:eastAsia="Times New Roman" w:cs="Times New Roman"/>
          <w:szCs w:val="24"/>
          <w:lang w:val="et-EE"/>
        </w:rPr>
        <w:t xml:space="preserve">. </w:t>
      </w:r>
      <w:r w:rsidRPr="006157C0">
        <w:rPr>
          <w:rFonts w:eastAsia="Times New Roman"/>
          <w:lang w:val="et-EE"/>
        </w:rPr>
        <w:t xml:space="preserve">See tähendab, et </w:t>
      </w:r>
      <w:r w:rsidRPr="006157C0">
        <w:rPr>
          <w:rFonts w:eastAsia="Times New Roman" w:cs="Times New Roman"/>
          <w:szCs w:val="24"/>
          <w:lang w:val="et-EE"/>
        </w:rPr>
        <w:t>kõrvaliste isikute juhuslik ligipääs on minimeeritud, relv</w:t>
      </w:r>
      <w:r w:rsidR="007C2CCF" w:rsidRPr="006157C0">
        <w:rPr>
          <w:rFonts w:eastAsia="Times New Roman" w:cs="Times New Roman"/>
          <w:szCs w:val="24"/>
          <w:lang w:val="et-EE"/>
        </w:rPr>
        <w:t>a</w:t>
      </w:r>
      <w:r w:rsidRPr="006157C0">
        <w:rPr>
          <w:rFonts w:eastAsia="Times New Roman" w:cs="Times New Roman"/>
          <w:szCs w:val="24"/>
          <w:lang w:val="et-EE"/>
        </w:rPr>
        <w:t xml:space="preserve"> ei jäeta kunagi omaniku järelevalveta ja üldine ohutus ei vähene.</w:t>
      </w:r>
    </w:p>
    <w:p w14:paraId="63B4AACC" w14:textId="41E56D48" w:rsidR="00E01E1A" w:rsidRPr="006157C0" w:rsidRDefault="00E01E1A" w:rsidP="00E01E1A">
      <w:pPr>
        <w:spacing w:line="240" w:lineRule="auto"/>
        <w:rPr>
          <w:rFonts w:eastAsia="Times New Roman" w:cs="Times New Roman"/>
          <w:szCs w:val="24"/>
          <w:lang w:val="et-EE"/>
        </w:rPr>
      </w:pPr>
    </w:p>
    <w:p w14:paraId="4C983C3B" w14:textId="78B8C011" w:rsidR="00E01E1A" w:rsidRPr="006157C0" w:rsidRDefault="00E01E1A" w:rsidP="00E01E1A">
      <w:pPr>
        <w:spacing w:line="240" w:lineRule="auto"/>
        <w:rPr>
          <w:rFonts w:eastAsia="Times New Roman" w:cs="Times New Roman"/>
          <w:szCs w:val="24"/>
          <w:lang w:val="et-EE"/>
        </w:rPr>
      </w:pPr>
      <w:r w:rsidRPr="006157C0">
        <w:rPr>
          <w:rFonts w:eastAsia="Times New Roman" w:cs="Times New Roman"/>
          <w:szCs w:val="24"/>
          <w:lang w:val="et-EE"/>
        </w:rPr>
        <w:t>Muudatus on vajalik selleks, et võimaldada relvaomanikul tagada enda ja oma lähedaste turvalisus, säilitades samal ajal kõrge üldise ohutustaseme. Selge regulatsioon vähendab tõlgendamisprobleeme ja lubab relva kasutada turvalisuseesmärkidel olukorras, kus kiire ligipääs on oluline, kuid risk kõrvalistele isikutele jääb madalaks.</w:t>
      </w:r>
    </w:p>
    <w:p w14:paraId="799AB76B" w14:textId="77777777" w:rsidR="003C6A3C" w:rsidRPr="006157C0" w:rsidRDefault="003C6A3C" w:rsidP="008C123D">
      <w:pPr>
        <w:spacing w:line="240" w:lineRule="auto"/>
        <w:rPr>
          <w:rFonts w:eastAsia="Times New Roman" w:cs="Times New Roman"/>
          <w:b/>
          <w:bCs/>
          <w:szCs w:val="24"/>
          <w:lang w:val="et-EE"/>
        </w:rPr>
      </w:pPr>
    </w:p>
    <w:p w14:paraId="37D0AFB0" w14:textId="506BAB67" w:rsidR="0086073E" w:rsidRPr="006157C0" w:rsidRDefault="00FD251A" w:rsidP="008C123D">
      <w:pPr>
        <w:spacing w:line="240" w:lineRule="auto"/>
        <w:rPr>
          <w:rFonts w:eastAsia="Times New Roman" w:cs="Times New Roman"/>
          <w:szCs w:val="24"/>
          <w:lang w:val="et-EE"/>
        </w:rPr>
      </w:pPr>
      <w:r w:rsidRPr="006157C0">
        <w:rPr>
          <w:rFonts w:eastAsia="Times New Roman" w:cs="Times New Roman"/>
          <w:b/>
          <w:bCs/>
          <w:szCs w:val="24"/>
          <w:lang w:val="et-EE"/>
        </w:rPr>
        <w:t xml:space="preserve">Eelnõu § 1 punktiga </w:t>
      </w:r>
      <w:r w:rsidR="00F411D6">
        <w:rPr>
          <w:rFonts w:eastAsia="Times New Roman" w:cs="Times New Roman"/>
          <w:b/>
          <w:szCs w:val="24"/>
          <w:lang w:val="et-EE"/>
        </w:rPr>
        <w:t>45</w:t>
      </w:r>
      <w:r w:rsidR="00F411D6" w:rsidRPr="006157C0">
        <w:rPr>
          <w:rFonts w:eastAsia="Times New Roman" w:cs="Times New Roman"/>
          <w:szCs w:val="24"/>
          <w:lang w:val="et-EE"/>
        </w:rPr>
        <w:t xml:space="preserve"> </w:t>
      </w:r>
      <w:r w:rsidRPr="006157C0">
        <w:rPr>
          <w:rFonts w:eastAsia="Times New Roman" w:cs="Times New Roman"/>
          <w:szCs w:val="24"/>
          <w:lang w:val="et-EE"/>
        </w:rPr>
        <w:t>muudetakse RelvS-i § 57 lõike 1</w:t>
      </w:r>
      <w:r w:rsidR="00B62B83" w:rsidRPr="006157C0">
        <w:rPr>
          <w:lang w:val="et-EE"/>
        </w:rPr>
        <w:t xml:space="preserve"> </w:t>
      </w:r>
      <w:r w:rsidR="00B62B83" w:rsidRPr="006157C0">
        <w:rPr>
          <w:rFonts w:eastAsia="Times New Roman" w:cs="Times New Roman"/>
          <w:szCs w:val="24"/>
          <w:lang w:val="et-EE"/>
        </w:rPr>
        <w:t>sõnastust, laiendades nende isikute ringi, kellel on õigus teostada kohalikku relvavedu. Uue sõnastuse kohaselt võib kohalikku relvavedu teostada nii füüsiline kui ka juriidiline isik, kellel on relvaluba, soetamisluba, kollektsioneerimisluba või tegevusluba relvade valmistamiseks, hoidmiseks, ümbertegemiseks, parandamiseks või müügiks.</w:t>
      </w:r>
    </w:p>
    <w:p w14:paraId="01384021" w14:textId="77777777" w:rsidR="0086073E" w:rsidRPr="006157C0" w:rsidRDefault="0086073E" w:rsidP="008C123D">
      <w:pPr>
        <w:spacing w:line="240" w:lineRule="auto"/>
        <w:rPr>
          <w:rFonts w:eastAsia="Times New Roman" w:cs="Times New Roman"/>
          <w:szCs w:val="24"/>
          <w:lang w:val="et-EE"/>
        </w:rPr>
      </w:pPr>
    </w:p>
    <w:p w14:paraId="260FDD5E" w14:textId="0289BC5C" w:rsidR="0086073E" w:rsidRPr="006157C0" w:rsidRDefault="0086073E" w:rsidP="0086073E">
      <w:pPr>
        <w:spacing w:line="240" w:lineRule="auto"/>
        <w:rPr>
          <w:rFonts w:eastAsia="Times New Roman" w:cs="Times New Roman"/>
          <w:szCs w:val="24"/>
          <w:lang w:val="et-EE"/>
        </w:rPr>
      </w:pPr>
      <w:r w:rsidRPr="006157C0">
        <w:rPr>
          <w:rFonts w:eastAsia="Times New Roman" w:cs="Times New Roman"/>
          <w:szCs w:val="24"/>
          <w:lang w:val="et-EE"/>
        </w:rPr>
        <w:t xml:space="preserve">Muudatuse peamine eesmärk on tagada, et relvavedu oleks lubatud kõigile nendele isikutele, kes </w:t>
      </w:r>
      <w:r w:rsidR="004F11B7" w:rsidRPr="006157C0">
        <w:rPr>
          <w:rFonts w:eastAsia="Times New Roman" w:cs="Times New Roman"/>
          <w:szCs w:val="24"/>
          <w:lang w:val="et-EE"/>
        </w:rPr>
        <w:t>RelvS-i</w:t>
      </w:r>
      <w:r w:rsidRPr="006157C0">
        <w:rPr>
          <w:rFonts w:eastAsia="Times New Roman" w:cs="Times New Roman"/>
          <w:szCs w:val="24"/>
          <w:lang w:val="et-EE"/>
        </w:rPr>
        <w:t xml:space="preserve"> alusel relvi või laskemoona õiguspäraselt käitlevad ja kelle tegevus eeldab relvade füüsilist liigutamist ühest kohast teise. Kehtiv regulatsioon on ebaproportsionaalselt kitsas ning tekitab olukorra, kus näiteks relvakollektsionäär, relvahoidmise teenuse osutaja või relvade remonditöökoja pidaja ei või oma seaduslikus valduses olevaid relvi ise transportida, kuigi nad on juba riigi poolt taustakontrollitud ning nende tegevus kuulub PPA järelevalve alla.</w:t>
      </w:r>
    </w:p>
    <w:p w14:paraId="49AC2535" w14:textId="77777777" w:rsidR="0086073E" w:rsidRPr="006157C0" w:rsidRDefault="0086073E" w:rsidP="0086073E">
      <w:pPr>
        <w:spacing w:line="240" w:lineRule="auto"/>
        <w:rPr>
          <w:rFonts w:eastAsia="Times New Roman" w:cs="Times New Roman"/>
          <w:szCs w:val="24"/>
          <w:lang w:val="et-EE"/>
        </w:rPr>
      </w:pPr>
    </w:p>
    <w:p w14:paraId="4ECCD6EE" w14:textId="34B77B59" w:rsidR="0086073E" w:rsidRPr="006157C0" w:rsidRDefault="0086073E" w:rsidP="0086073E">
      <w:pPr>
        <w:spacing w:line="240" w:lineRule="auto"/>
        <w:rPr>
          <w:rFonts w:eastAsia="Times New Roman" w:cs="Times New Roman"/>
          <w:szCs w:val="24"/>
          <w:lang w:val="et-EE"/>
        </w:rPr>
      </w:pPr>
      <w:r w:rsidRPr="006157C0">
        <w:rPr>
          <w:rFonts w:eastAsia="Times New Roman" w:cs="Times New Roman"/>
          <w:szCs w:val="24"/>
          <w:lang w:val="et-EE"/>
        </w:rPr>
        <w:t>Muudatus kõrvaldab need põhjendamatud piirangud, ühtlustab relvade käitlemise ja transpordi loogika ning vähendab nii haldus- kui majanduskoormust RelvS-i subjektidele. Samuti tõstab muudatus õigusselgust, selgitades üheselt, et kohalikku relvavedu võib teostada iga isik, kellel on õigus relvi seaduslikult omada, käidelda või töödelda.</w:t>
      </w:r>
    </w:p>
    <w:p w14:paraId="1F542B7B" w14:textId="77777777" w:rsidR="00B62B83" w:rsidRPr="006157C0" w:rsidRDefault="00B62B83" w:rsidP="008C123D">
      <w:pPr>
        <w:spacing w:line="240" w:lineRule="auto"/>
        <w:rPr>
          <w:rFonts w:eastAsia="Times New Roman" w:cs="Times New Roman"/>
          <w:szCs w:val="24"/>
          <w:lang w:val="et-EE"/>
        </w:rPr>
      </w:pPr>
    </w:p>
    <w:p w14:paraId="6E1F7F0A" w14:textId="383DCD54" w:rsidR="007704F0" w:rsidRPr="006157C0" w:rsidRDefault="00BD5F94" w:rsidP="00BD5F94">
      <w:pPr>
        <w:spacing w:line="240" w:lineRule="auto"/>
        <w:rPr>
          <w:rFonts w:eastAsia="Times New Roman" w:cs="Times New Roman"/>
          <w:szCs w:val="24"/>
          <w:lang w:val="et-EE"/>
        </w:rPr>
      </w:pPr>
      <w:r w:rsidRPr="006157C0">
        <w:rPr>
          <w:rFonts w:eastAsia="Times New Roman" w:cs="Times New Roman"/>
          <w:b/>
          <w:bCs/>
          <w:szCs w:val="24"/>
          <w:lang w:val="et-EE"/>
        </w:rPr>
        <w:t xml:space="preserve">Eelnõu § 1 punktiga </w:t>
      </w:r>
      <w:r w:rsidR="00F411D6">
        <w:rPr>
          <w:rFonts w:eastAsia="Times New Roman" w:cs="Times New Roman"/>
          <w:b/>
          <w:szCs w:val="24"/>
          <w:lang w:val="et-EE"/>
        </w:rPr>
        <w:t>46</w:t>
      </w:r>
      <w:r w:rsidR="00F411D6" w:rsidRPr="006157C0">
        <w:rPr>
          <w:rFonts w:eastAsia="Times New Roman" w:cs="Times New Roman"/>
          <w:szCs w:val="24"/>
          <w:lang w:val="et-EE"/>
        </w:rPr>
        <w:t xml:space="preserve"> </w:t>
      </w:r>
      <w:r w:rsidRPr="006157C0">
        <w:rPr>
          <w:rFonts w:eastAsia="Times New Roman" w:cs="Times New Roman"/>
          <w:szCs w:val="24"/>
          <w:lang w:val="et-EE"/>
        </w:rPr>
        <w:t>muudetakse RelvS-i § 57 lõikeid 4 ja 5 eesmärgiga täpsustada relvade ja laskemoona veonõudeid ning ühtlustada need tegelike riskide, turvapõhimõtete ja tänapäevase praktikaga.</w:t>
      </w:r>
      <w:r w:rsidR="007704F0" w:rsidRPr="006157C0">
        <w:rPr>
          <w:rFonts w:eastAsia="Times New Roman" w:cs="Times New Roman"/>
          <w:szCs w:val="24"/>
          <w:lang w:val="et-EE"/>
        </w:rPr>
        <w:t xml:space="preserve"> Relvade ja suure koguse laskemoona vedu kujutab endast objektiivset julgeolekuriski</w:t>
      </w:r>
      <w:r w:rsidR="00100185" w:rsidRPr="006157C0">
        <w:rPr>
          <w:rFonts w:eastAsia="Times New Roman" w:cs="Times New Roman"/>
          <w:szCs w:val="24"/>
          <w:lang w:val="et-EE"/>
        </w:rPr>
        <w:t>, kuid riskitase sõltub peamiselt ladustamisest, transpordiviisist, varjatuse astmest, vedaja usaldusväärsusest ja kogus</w:t>
      </w:r>
      <w:r w:rsidR="004A6810" w:rsidRPr="006157C0">
        <w:rPr>
          <w:rFonts w:eastAsia="Times New Roman" w:cs="Times New Roman"/>
          <w:szCs w:val="24"/>
          <w:lang w:val="et-EE"/>
        </w:rPr>
        <w:t>t</w:t>
      </w:r>
      <w:r w:rsidR="00100185" w:rsidRPr="006157C0">
        <w:rPr>
          <w:rFonts w:eastAsia="Times New Roman" w:cs="Times New Roman"/>
          <w:szCs w:val="24"/>
          <w:lang w:val="et-EE"/>
        </w:rPr>
        <w:t>est.</w:t>
      </w:r>
    </w:p>
    <w:p w14:paraId="6F24257F" w14:textId="77777777" w:rsidR="007704F0" w:rsidRPr="006157C0" w:rsidRDefault="007704F0" w:rsidP="00BD5F94">
      <w:pPr>
        <w:spacing w:line="240" w:lineRule="auto"/>
        <w:rPr>
          <w:rFonts w:eastAsia="Times New Roman" w:cs="Times New Roman"/>
          <w:szCs w:val="24"/>
          <w:lang w:val="et-EE"/>
        </w:rPr>
      </w:pPr>
    </w:p>
    <w:p w14:paraId="3901F2D5" w14:textId="4DFDFA0C" w:rsidR="007704F0" w:rsidRPr="006157C0" w:rsidRDefault="007704F0" w:rsidP="00BD5F94">
      <w:pPr>
        <w:spacing w:line="240" w:lineRule="auto"/>
        <w:rPr>
          <w:rFonts w:eastAsia="Times New Roman" w:cs="Times New Roman"/>
          <w:szCs w:val="24"/>
          <w:lang w:val="et-EE"/>
        </w:rPr>
      </w:pPr>
      <w:r w:rsidRPr="006157C0">
        <w:rPr>
          <w:rFonts w:eastAsia="Times New Roman" w:cs="Times New Roman"/>
          <w:szCs w:val="24"/>
          <w:lang w:val="et-EE"/>
        </w:rPr>
        <w:t>Senised piirid ja tehnilised nõuded ei vasta enam tegevusmahtudele ning võivad kaasa tuua ebamõistliku halduskoormuse või olukorra, kus praktikas veetakse suurt kogust relvi sõidukiga, mis ei ole selleks piisavalt turvaline.</w:t>
      </w:r>
    </w:p>
    <w:p w14:paraId="601D9B7F" w14:textId="77777777" w:rsidR="007704F0" w:rsidRPr="006157C0" w:rsidRDefault="007704F0" w:rsidP="00BD5F94">
      <w:pPr>
        <w:spacing w:line="240" w:lineRule="auto"/>
        <w:rPr>
          <w:rFonts w:eastAsia="Times New Roman" w:cs="Times New Roman"/>
          <w:szCs w:val="24"/>
          <w:lang w:val="et-EE"/>
        </w:rPr>
      </w:pPr>
    </w:p>
    <w:p w14:paraId="4758D560" w14:textId="356497E6" w:rsidR="007704F0" w:rsidRPr="006157C0" w:rsidRDefault="007704F0" w:rsidP="00BD5F94">
      <w:pPr>
        <w:spacing w:line="240" w:lineRule="auto"/>
        <w:rPr>
          <w:rFonts w:eastAsia="Times New Roman" w:cs="Times New Roman"/>
          <w:szCs w:val="24"/>
          <w:lang w:val="et-EE"/>
        </w:rPr>
      </w:pPr>
      <w:r w:rsidRPr="006157C0">
        <w:rPr>
          <w:rFonts w:eastAsia="Times New Roman" w:cs="Times New Roman"/>
          <w:szCs w:val="24"/>
          <w:lang w:val="et-EE"/>
        </w:rPr>
        <w:lastRenderedPageBreak/>
        <w:t xml:space="preserve">Muudatusega täpsustatakse ja konkretiseeritakse: </w:t>
      </w:r>
    </w:p>
    <w:p w14:paraId="46C3F595" w14:textId="107AC729" w:rsidR="007704F0" w:rsidRPr="006157C0" w:rsidRDefault="007704F0" w:rsidP="00173DF1">
      <w:pPr>
        <w:pStyle w:val="Loendilik"/>
        <w:numPr>
          <w:ilvl w:val="1"/>
          <w:numId w:val="49"/>
        </w:numPr>
        <w:spacing w:line="240" w:lineRule="auto"/>
        <w:rPr>
          <w:rFonts w:eastAsia="Times New Roman" w:cs="Times New Roman"/>
          <w:szCs w:val="24"/>
          <w:lang w:val="et-EE"/>
        </w:rPr>
      </w:pPr>
      <w:r w:rsidRPr="006157C0">
        <w:rPr>
          <w:rFonts w:eastAsia="Times New Roman" w:cs="Times New Roman"/>
          <w:szCs w:val="24"/>
          <w:lang w:val="et-EE"/>
        </w:rPr>
        <w:t>millises koguses relvi ja laskemoona võib vedada tavalise sõiduautoga ning mis hetkest tuleb kasutada kinnise veoseruumiga sõidukit;</w:t>
      </w:r>
    </w:p>
    <w:p w14:paraId="7EF2A6A6" w14:textId="74C111B4" w:rsidR="007704F0" w:rsidRPr="006157C0" w:rsidRDefault="005A4974" w:rsidP="00173DF1">
      <w:pPr>
        <w:pStyle w:val="Loendilik"/>
        <w:numPr>
          <w:ilvl w:val="1"/>
          <w:numId w:val="49"/>
        </w:numPr>
        <w:spacing w:line="240" w:lineRule="auto"/>
        <w:rPr>
          <w:rFonts w:eastAsia="Times New Roman" w:cs="Times New Roman"/>
          <w:szCs w:val="24"/>
          <w:lang w:val="et-EE"/>
        </w:rPr>
      </w:pPr>
      <w:r>
        <w:rPr>
          <w:rFonts w:eastAsia="Times New Roman" w:cs="Times New Roman"/>
          <w:szCs w:val="24"/>
          <w:lang w:val="et-EE"/>
        </w:rPr>
        <w:t>kui suure</w:t>
      </w:r>
      <w:r w:rsidR="007704F0" w:rsidRPr="006157C0">
        <w:rPr>
          <w:rFonts w:eastAsia="Times New Roman" w:cs="Times New Roman"/>
          <w:szCs w:val="24"/>
          <w:lang w:val="et-EE"/>
        </w:rPr>
        <w:t xml:space="preserve"> koguse juures on vajalik vähemalt üks või vähemalt kaks relvastatud saatjat;</w:t>
      </w:r>
    </w:p>
    <w:p w14:paraId="5655BFDB" w14:textId="5320F541" w:rsidR="00BD5F94" w:rsidRPr="006157C0" w:rsidRDefault="007704F0" w:rsidP="00173DF1">
      <w:pPr>
        <w:pStyle w:val="Loendilik"/>
        <w:numPr>
          <w:ilvl w:val="1"/>
          <w:numId w:val="49"/>
        </w:numPr>
        <w:spacing w:line="240" w:lineRule="auto"/>
        <w:rPr>
          <w:rFonts w:eastAsia="Times New Roman" w:cs="Times New Roman"/>
          <w:szCs w:val="24"/>
          <w:lang w:val="et-EE"/>
        </w:rPr>
      </w:pPr>
      <w:r w:rsidRPr="006157C0">
        <w:rPr>
          <w:rFonts w:eastAsia="Times New Roman" w:cs="Times New Roman"/>
          <w:szCs w:val="24"/>
          <w:lang w:val="et-EE"/>
        </w:rPr>
        <w:t>millised veokoosseisud on lubatud (näiteks saatjad võivad asuda kas samas sõidukis või saateautol).</w:t>
      </w:r>
    </w:p>
    <w:p w14:paraId="32AE0B67" w14:textId="77777777" w:rsidR="00BD5F94" w:rsidRPr="006157C0" w:rsidRDefault="00BD5F94" w:rsidP="00BD5F94">
      <w:pPr>
        <w:spacing w:line="240" w:lineRule="auto"/>
        <w:rPr>
          <w:rFonts w:eastAsia="Times New Roman" w:cs="Times New Roman"/>
          <w:szCs w:val="24"/>
          <w:lang w:val="et-EE"/>
        </w:rPr>
      </w:pPr>
    </w:p>
    <w:p w14:paraId="59F835E6" w14:textId="2FC8C100" w:rsidR="00BD5F94" w:rsidRPr="006157C0" w:rsidRDefault="00BD5F94" w:rsidP="00BD5F94">
      <w:pPr>
        <w:spacing w:line="240" w:lineRule="auto"/>
        <w:rPr>
          <w:rFonts w:eastAsia="Times New Roman" w:cs="Times New Roman"/>
          <w:szCs w:val="24"/>
          <w:lang w:val="et-EE"/>
        </w:rPr>
      </w:pPr>
      <w:r w:rsidRPr="006157C0">
        <w:rPr>
          <w:rFonts w:eastAsia="Times New Roman" w:cs="Times New Roman"/>
          <w:szCs w:val="24"/>
          <w:u w:val="single"/>
          <w:lang w:val="et-EE"/>
        </w:rPr>
        <w:t>Lõikes 4</w:t>
      </w:r>
      <w:r w:rsidRPr="006157C0">
        <w:rPr>
          <w:rFonts w:eastAsia="Times New Roman" w:cs="Times New Roman"/>
          <w:szCs w:val="24"/>
          <w:lang w:val="et-EE"/>
        </w:rPr>
        <w:t xml:space="preserve"> nähakse ette, et kuni 20 tulirelva või kuni 25 000 padrunit võib vedada varjatult sõiduautoga. Suurema tulirelva ja laskemoona koguse veol tuleb kasutada kinnise veoseruumiga sõidukit, mille veoseruumi uksed on kindlalt suletud ja lukustatud.</w:t>
      </w:r>
    </w:p>
    <w:p w14:paraId="22389D56" w14:textId="77777777" w:rsidR="00BD5F94" w:rsidRPr="006157C0" w:rsidRDefault="00BD5F94" w:rsidP="00BD5F94">
      <w:pPr>
        <w:spacing w:line="240" w:lineRule="auto"/>
        <w:rPr>
          <w:rFonts w:eastAsia="Times New Roman" w:cs="Times New Roman"/>
          <w:szCs w:val="24"/>
          <w:lang w:val="et-EE"/>
        </w:rPr>
      </w:pPr>
    </w:p>
    <w:p w14:paraId="70F8AB7B" w14:textId="6DD7D37A" w:rsidR="00BD5F94" w:rsidRPr="006157C0" w:rsidRDefault="00BD5F94" w:rsidP="00BD5F94">
      <w:pPr>
        <w:spacing w:line="240" w:lineRule="auto"/>
        <w:rPr>
          <w:rFonts w:eastAsia="Times New Roman" w:cs="Times New Roman"/>
          <w:szCs w:val="24"/>
          <w:lang w:val="et-EE"/>
        </w:rPr>
      </w:pPr>
      <w:r w:rsidRPr="006157C0">
        <w:rPr>
          <w:rFonts w:eastAsia="Times New Roman" w:cs="Times New Roman"/>
          <w:szCs w:val="24"/>
          <w:u w:val="single"/>
          <w:lang w:val="et-EE"/>
        </w:rPr>
        <w:t>Lõike 5</w:t>
      </w:r>
      <w:r w:rsidRPr="006157C0">
        <w:rPr>
          <w:rFonts w:eastAsia="Times New Roman" w:cs="Times New Roman"/>
          <w:szCs w:val="24"/>
          <w:lang w:val="et-EE"/>
        </w:rPr>
        <w:t xml:space="preserve"> kohaselt peab 10 kuni 20 tulirelva või 10 000 kuni 25 000 padruni veol olema vähemalt üks relvastatud saatja, üle 20 tulirelva või üle 25 000 padruni veol aga vähemalt kaks relvastatud saatjat. Relvastatud saatjad võivad asuda relvi ja laskemoona vedava sõiduki kabiinis või relvi ja laskemoona vedavat sõidukit saatvas sõidukis.</w:t>
      </w:r>
    </w:p>
    <w:p w14:paraId="6D666465" w14:textId="0ED77337" w:rsidR="00B62B83" w:rsidRPr="006157C0" w:rsidRDefault="00B62B83" w:rsidP="008C123D">
      <w:pPr>
        <w:spacing w:line="240" w:lineRule="auto"/>
        <w:rPr>
          <w:rFonts w:eastAsia="Times New Roman" w:cs="Times New Roman"/>
          <w:szCs w:val="24"/>
          <w:lang w:val="et-EE"/>
        </w:rPr>
      </w:pPr>
    </w:p>
    <w:p w14:paraId="7AFA3F0D" w14:textId="03981248" w:rsidR="008B6A07" w:rsidRPr="006157C0" w:rsidRDefault="00E8216D" w:rsidP="008C123D">
      <w:pPr>
        <w:spacing w:line="240" w:lineRule="auto"/>
        <w:rPr>
          <w:rFonts w:eastAsia="Times New Roman" w:cs="Times New Roman"/>
          <w:szCs w:val="24"/>
          <w:lang w:val="et-EE"/>
        </w:rPr>
      </w:pPr>
      <w:r w:rsidRPr="006157C0">
        <w:rPr>
          <w:rFonts w:eastAsia="Times New Roman" w:cs="Times New Roman"/>
          <w:szCs w:val="24"/>
          <w:lang w:val="et-EE"/>
        </w:rPr>
        <w:t>Relvastatud saatjate arvu sidumine konkreetsete kogustega on oluline, et vältida nii alareguleerimist (liiga vähe saatjaid kõrge riski korral) kui ka ülereguleerimist (liiga palju saatjaid väikese riski korral). Kavandatav muudatus tagab, et turvanõuded on kooskõlas tegeliku riskitasemega ning ei koorma põhjendamatult spordiklubisid, koolitajaid ega ettevõtjaid.</w:t>
      </w:r>
    </w:p>
    <w:p w14:paraId="54BDD04A" w14:textId="77777777" w:rsidR="008B6A07" w:rsidRPr="006157C0" w:rsidRDefault="008B6A07" w:rsidP="008C123D">
      <w:pPr>
        <w:spacing w:line="240" w:lineRule="auto"/>
        <w:rPr>
          <w:rFonts w:eastAsia="Times New Roman" w:cs="Times New Roman"/>
          <w:szCs w:val="24"/>
          <w:lang w:val="et-EE"/>
        </w:rPr>
      </w:pPr>
    </w:p>
    <w:p w14:paraId="1575C0F0" w14:textId="39FA3388" w:rsidR="00821CFA" w:rsidRPr="006157C0" w:rsidRDefault="00821CFA" w:rsidP="00821CFA">
      <w:pPr>
        <w:spacing w:line="240" w:lineRule="auto"/>
        <w:rPr>
          <w:rFonts w:eastAsia="Times New Roman" w:cs="Times New Roman"/>
          <w:szCs w:val="24"/>
          <w:lang w:val="et-EE"/>
        </w:rPr>
      </w:pPr>
      <w:r w:rsidRPr="006157C0">
        <w:rPr>
          <w:rFonts w:eastAsia="Times New Roman" w:cs="Times New Roman"/>
          <w:b/>
          <w:bCs/>
          <w:szCs w:val="24"/>
          <w:lang w:val="et-EE"/>
        </w:rPr>
        <w:t>Eelnõu § 1 punktiga</w:t>
      </w:r>
      <w:r w:rsidRPr="006157C0" w:rsidDel="00F411D6">
        <w:rPr>
          <w:rFonts w:eastAsia="Times New Roman" w:cs="Times New Roman"/>
          <w:b/>
          <w:szCs w:val="24"/>
          <w:lang w:val="et-EE"/>
        </w:rPr>
        <w:t xml:space="preserve"> </w:t>
      </w:r>
      <w:r w:rsidR="00F411D6">
        <w:rPr>
          <w:rFonts w:eastAsia="Times New Roman" w:cs="Times New Roman"/>
          <w:b/>
          <w:bCs/>
          <w:szCs w:val="24"/>
          <w:lang w:val="et-EE"/>
        </w:rPr>
        <w:t>47</w:t>
      </w:r>
      <w:r w:rsidR="00F411D6" w:rsidRPr="006157C0">
        <w:rPr>
          <w:rFonts w:eastAsia="Times New Roman" w:cs="Times New Roman"/>
          <w:szCs w:val="24"/>
          <w:lang w:val="et-EE"/>
        </w:rPr>
        <w:t xml:space="preserve"> </w:t>
      </w:r>
      <w:r w:rsidRPr="006157C0">
        <w:rPr>
          <w:rFonts w:eastAsia="Times New Roman" w:cs="Times New Roman"/>
          <w:szCs w:val="24"/>
          <w:lang w:val="et-EE"/>
        </w:rPr>
        <w:t>täiendatakse RelvS-i § 57 lõigetega 5</w:t>
      </w:r>
      <w:r w:rsidRPr="006157C0">
        <w:rPr>
          <w:rFonts w:eastAsia="Times New Roman" w:cs="Times New Roman"/>
          <w:szCs w:val="24"/>
          <w:vertAlign w:val="superscript"/>
          <w:lang w:val="et-EE"/>
        </w:rPr>
        <w:t>1</w:t>
      </w:r>
      <w:r w:rsidRPr="006157C0">
        <w:rPr>
          <w:rFonts w:eastAsia="Times New Roman" w:cs="Times New Roman"/>
          <w:szCs w:val="24"/>
          <w:lang w:val="et-EE"/>
        </w:rPr>
        <w:t xml:space="preserve"> ja 5</w:t>
      </w:r>
      <w:r w:rsidRPr="006157C0">
        <w:rPr>
          <w:rFonts w:eastAsia="Times New Roman" w:cs="Times New Roman"/>
          <w:szCs w:val="24"/>
          <w:vertAlign w:val="superscript"/>
          <w:lang w:val="et-EE"/>
        </w:rPr>
        <w:t>2</w:t>
      </w:r>
      <w:r w:rsidR="002E0350" w:rsidRPr="006157C0">
        <w:rPr>
          <w:rFonts w:eastAsia="Times New Roman" w:cs="Times New Roman"/>
          <w:szCs w:val="24"/>
          <w:lang w:val="et-EE"/>
        </w:rPr>
        <w:t>,</w:t>
      </w:r>
      <w:r w:rsidR="002E0350" w:rsidRPr="006157C0">
        <w:rPr>
          <w:lang w:val="et-EE"/>
        </w:rPr>
        <w:t xml:space="preserve"> </w:t>
      </w:r>
      <w:r w:rsidR="002E0350" w:rsidRPr="006157C0">
        <w:rPr>
          <w:rFonts w:eastAsia="Times New Roman" w:cs="Times New Roman"/>
          <w:szCs w:val="24"/>
          <w:lang w:val="et-EE"/>
        </w:rPr>
        <w:t>et selgelt reguleerida relvade ja laskemoona kohaliku veo turvamise tingimusi ning täita õiguslik tühimik, mis kehtivas seaduses põhjustab tõlgendamisprobleeme ja ebaselgust.</w:t>
      </w:r>
    </w:p>
    <w:p w14:paraId="6177771A" w14:textId="77777777" w:rsidR="00821CFA" w:rsidRPr="006157C0" w:rsidRDefault="00821CFA" w:rsidP="00821CFA">
      <w:pPr>
        <w:spacing w:line="240" w:lineRule="auto"/>
        <w:rPr>
          <w:rFonts w:eastAsia="Times New Roman" w:cs="Times New Roman"/>
          <w:szCs w:val="24"/>
          <w:lang w:val="et-EE"/>
        </w:rPr>
      </w:pPr>
    </w:p>
    <w:p w14:paraId="3F20F7F6" w14:textId="3FECA6A3" w:rsidR="00821CFA" w:rsidRPr="006157C0" w:rsidRDefault="00821CFA" w:rsidP="00821CFA">
      <w:pPr>
        <w:spacing w:line="240" w:lineRule="auto"/>
        <w:rPr>
          <w:rFonts w:eastAsia="Times New Roman" w:cs="Times New Roman"/>
          <w:szCs w:val="24"/>
          <w:lang w:val="et-EE"/>
        </w:rPr>
      </w:pPr>
      <w:r w:rsidRPr="006157C0">
        <w:rPr>
          <w:rFonts w:eastAsia="Times New Roman" w:cs="Times New Roman"/>
          <w:szCs w:val="24"/>
          <w:u w:val="single"/>
          <w:lang w:val="et-EE"/>
        </w:rPr>
        <w:t>Lõikes 5</w:t>
      </w:r>
      <w:r w:rsidRPr="006157C0">
        <w:rPr>
          <w:rFonts w:eastAsia="Times New Roman" w:cs="Times New Roman"/>
          <w:szCs w:val="24"/>
          <w:u w:val="single"/>
          <w:vertAlign w:val="superscript"/>
          <w:lang w:val="et-EE"/>
        </w:rPr>
        <w:t>1</w:t>
      </w:r>
      <w:r w:rsidRPr="006157C0">
        <w:rPr>
          <w:rFonts w:eastAsia="Times New Roman" w:cs="Times New Roman"/>
          <w:szCs w:val="24"/>
          <w:lang w:val="et-EE"/>
        </w:rPr>
        <w:t xml:space="preserve"> nähakse ette, et füüsilise isiku relvade ja laskemoona veol võib veose turvamiseks kasutada </w:t>
      </w:r>
      <w:r w:rsidRPr="006157C0">
        <w:rPr>
          <w:rFonts w:eastAsia="Times New Roman" w:cs="Times New Roman"/>
          <w:b/>
          <w:szCs w:val="24"/>
          <w:lang w:val="et-EE"/>
        </w:rPr>
        <w:t>isiklikku tulirelva</w:t>
      </w:r>
      <w:r w:rsidRPr="006157C0">
        <w:rPr>
          <w:rFonts w:eastAsia="Times New Roman" w:cs="Times New Roman"/>
          <w:szCs w:val="24"/>
          <w:lang w:val="et-EE"/>
        </w:rPr>
        <w:t>, mis on registreeritud turvalisuse tagamise otstarbel.</w:t>
      </w:r>
      <w:r w:rsidR="00AB2481" w:rsidRPr="006157C0">
        <w:rPr>
          <w:rFonts w:eastAsia="Times New Roman" w:cs="Times New Roman"/>
          <w:szCs w:val="24"/>
          <w:lang w:val="et-EE"/>
        </w:rPr>
        <w:t xml:space="preserve"> Kehtiva seaduse järgi</w:t>
      </w:r>
      <w:r w:rsidR="00AB2481" w:rsidRPr="006157C0">
        <w:rPr>
          <w:rFonts w:cs="Times New Roman"/>
          <w:color w:val="202020"/>
          <w:szCs w:val="24"/>
          <w:shd w:val="clear" w:color="auto" w:fill="FFFFFF"/>
          <w:lang w:val="et-EE"/>
        </w:rPr>
        <w:t xml:space="preserve"> võib k</w:t>
      </w:r>
      <w:r w:rsidR="00AB2481" w:rsidRPr="006157C0">
        <w:rPr>
          <w:rFonts w:eastAsia="Times New Roman" w:cs="Times New Roman"/>
          <w:szCs w:val="24"/>
          <w:lang w:val="et-EE"/>
        </w:rPr>
        <w:t>ohalikku relvavedu teostada füüsiline või juriidiline isik, kellel on relvaluba, soetamisluba või tegevusluba relvade valmistamiseks või müügiks (RelvS § 57 lõige 1).</w:t>
      </w:r>
    </w:p>
    <w:p w14:paraId="7674E911" w14:textId="77777777" w:rsidR="00AB2481" w:rsidRPr="006157C0" w:rsidRDefault="00AB2481" w:rsidP="00821CFA">
      <w:pPr>
        <w:spacing w:line="240" w:lineRule="auto"/>
        <w:rPr>
          <w:rFonts w:eastAsia="Times New Roman" w:cs="Times New Roman"/>
          <w:szCs w:val="24"/>
          <w:lang w:val="et-EE"/>
        </w:rPr>
      </w:pPr>
    </w:p>
    <w:p w14:paraId="2A1805BC" w14:textId="1EF04DFB" w:rsidR="00AB2481" w:rsidRPr="006157C0" w:rsidRDefault="00AB2481" w:rsidP="00821CFA">
      <w:pPr>
        <w:spacing w:line="240" w:lineRule="auto"/>
        <w:rPr>
          <w:rFonts w:eastAsia="Times New Roman" w:cs="Times New Roman"/>
          <w:szCs w:val="24"/>
          <w:lang w:val="et-EE"/>
        </w:rPr>
      </w:pPr>
      <w:r w:rsidRPr="006157C0">
        <w:rPr>
          <w:rFonts w:eastAsia="Times New Roman" w:cs="Times New Roman"/>
          <w:szCs w:val="24"/>
          <w:lang w:val="et-EE"/>
        </w:rPr>
        <w:t xml:space="preserve">Relvade ja laskemoona vedu kujutab endast kõrgendatud riskiga tegevust, kuna veetav kaup on potentsiaalselt ohtlik ning võib olla kuritegelike rünnete sihtmärgiks. Kehtiv </w:t>
      </w:r>
      <w:r w:rsidR="001C15F3" w:rsidRPr="006157C0">
        <w:rPr>
          <w:rFonts w:eastAsia="Times New Roman" w:cs="Times New Roman"/>
          <w:szCs w:val="24"/>
          <w:lang w:val="et-EE"/>
        </w:rPr>
        <w:t>RelvS ei reguleeri, kas vedu teostav isik võib veose kaitseks kasutada ka oma isiklikku tulirelva</w:t>
      </w:r>
      <w:r w:rsidR="00A1679B" w:rsidRPr="006157C0">
        <w:rPr>
          <w:rFonts w:eastAsia="Times New Roman" w:cs="Times New Roman"/>
          <w:szCs w:val="24"/>
          <w:lang w:val="et-EE"/>
        </w:rPr>
        <w:t>,</w:t>
      </w:r>
      <w:r w:rsidR="001C15F3" w:rsidRPr="006157C0">
        <w:rPr>
          <w:rFonts w:eastAsia="Times New Roman" w:cs="Times New Roman"/>
          <w:szCs w:val="24"/>
          <w:lang w:val="et-EE"/>
        </w:rPr>
        <w:t xml:space="preserve"> võib peab palkama turvaette</w:t>
      </w:r>
      <w:r w:rsidRPr="006157C0">
        <w:rPr>
          <w:rFonts w:eastAsia="Times New Roman" w:cs="Times New Roman"/>
          <w:szCs w:val="24"/>
          <w:lang w:val="et-EE"/>
        </w:rPr>
        <w:t xml:space="preserve">. Muudatusega </w:t>
      </w:r>
      <w:r w:rsidR="001C15F3" w:rsidRPr="006157C0">
        <w:rPr>
          <w:rFonts w:eastAsia="Times New Roman" w:cs="Times New Roman"/>
          <w:szCs w:val="24"/>
          <w:lang w:val="et-EE"/>
        </w:rPr>
        <w:t>luuakse selge õiguslik alus isikliku relva kasutamiseks veose kaitsel.</w:t>
      </w:r>
    </w:p>
    <w:p w14:paraId="2AC51DDB" w14:textId="77777777" w:rsidR="00317B49" w:rsidRPr="006157C0" w:rsidRDefault="00317B49" w:rsidP="00821CFA">
      <w:pPr>
        <w:spacing w:line="240" w:lineRule="auto"/>
        <w:rPr>
          <w:rFonts w:eastAsia="Times New Roman" w:cs="Times New Roman"/>
          <w:szCs w:val="24"/>
          <w:lang w:val="et-EE"/>
        </w:rPr>
      </w:pPr>
    </w:p>
    <w:p w14:paraId="41124A86" w14:textId="0350B426" w:rsidR="00317B49" w:rsidRPr="006157C0" w:rsidRDefault="00317B49" w:rsidP="00821CFA">
      <w:pPr>
        <w:spacing w:line="240" w:lineRule="auto"/>
        <w:rPr>
          <w:rFonts w:eastAsia="Times New Roman" w:cs="Times New Roman"/>
          <w:szCs w:val="24"/>
          <w:lang w:val="et-EE"/>
        </w:rPr>
      </w:pPr>
      <w:r w:rsidRPr="006157C0">
        <w:rPr>
          <w:rFonts w:eastAsia="Times New Roman" w:cs="Times New Roman"/>
          <w:szCs w:val="24"/>
          <w:lang w:val="et-EE"/>
        </w:rPr>
        <w:t xml:space="preserve">Isikliku turvalisuse tagamise otstarbel registreeritud tulirelva kasutamise lubamine relva- ja laskemoona veose kaitsel on </w:t>
      </w:r>
      <w:r w:rsidR="006E706F">
        <w:rPr>
          <w:rFonts w:eastAsia="Times New Roman" w:cs="Times New Roman"/>
          <w:szCs w:val="24"/>
          <w:lang w:val="et-EE"/>
        </w:rPr>
        <w:t>põhjendatud</w:t>
      </w:r>
      <w:r w:rsidRPr="006157C0">
        <w:rPr>
          <w:rFonts w:eastAsia="Times New Roman" w:cs="Times New Roman"/>
          <w:szCs w:val="24"/>
          <w:lang w:val="et-EE"/>
        </w:rPr>
        <w:t xml:space="preserve">, sest </w:t>
      </w:r>
      <w:r w:rsidR="006E706F">
        <w:rPr>
          <w:rFonts w:eastAsia="Times New Roman" w:cs="Times New Roman"/>
          <w:szCs w:val="24"/>
          <w:lang w:val="et-EE"/>
        </w:rPr>
        <w:t>r</w:t>
      </w:r>
      <w:r w:rsidRPr="00317B49">
        <w:rPr>
          <w:rFonts w:eastAsia="Times New Roman" w:cs="Times New Roman"/>
          <w:szCs w:val="24"/>
          <w:lang w:val="et-EE"/>
        </w:rPr>
        <w:t>elvaloa</w:t>
      </w:r>
      <w:r w:rsidRPr="006157C0">
        <w:rPr>
          <w:rFonts w:eastAsia="Times New Roman" w:cs="Times New Roman"/>
          <w:szCs w:val="24"/>
          <w:lang w:val="et-EE"/>
        </w:rPr>
        <w:t xml:space="preserve"> omaja on riiklikult kontrollitud ja pädev isik, kellel on seaduslik õigus relva kasutada enesekaitseks</w:t>
      </w:r>
      <w:r w:rsidR="00D16094">
        <w:rPr>
          <w:rFonts w:eastAsia="Times New Roman" w:cs="Times New Roman"/>
          <w:szCs w:val="24"/>
          <w:lang w:val="et-EE"/>
        </w:rPr>
        <w:t>.</w:t>
      </w:r>
      <w:r w:rsidRPr="00317B49">
        <w:rPr>
          <w:rFonts w:eastAsia="Times New Roman" w:cs="Times New Roman"/>
          <w:szCs w:val="24"/>
          <w:lang w:val="et-EE"/>
        </w:rPr>
        <w:t xml:space="preserve"> </w:t>
      </w:r>
      <w:r w:rsidR="00D16094">
        <w:rPr>
          <w:rFonts w:eastAsia="Times New Roman" w:cs="Times New Roman"/>
          <w:szCs w:val="24"/>
          <w:lang w:val="et-EE"/>
        </w:rPr>
        <w:t>See</w:t>
      </w:r>
      <w:r w:rsidRPr="00317B49">
        <w:rPr>
          <w:rFonts w:eastAsia="Times New Roman" w:cs="Times New Roman"/>
          <w:szCs w:val="24"/>
          <w:lang w:val="et-EE"/>
        </w:rPr>
        <w:t>tõttu</w:t>
      </w:r>
      <w:r w:rsidRPr="006157C0">
        <w:rPr>
          <w:rFonts w:eastAsia="Times New Roman" w:cs="Times New Roman"/>
          <w:szCs w:val="24"/>
          <w:lang w:val="et-EE"/>
        </w:rPr>
        <w:t xml:space="preserve"> ei ole põhjendatud nõuda väiksemate või tavapäraste vedude korral turvaettevõtte kaasamist. Muudatus loob selge ja ühtse õigusliku aluse veose kaitsmiseks ning suurendab </w:t>
      </w:r>
      <w:r w:rsidR="00D16094">
        <w:rPr>
          <w:rFonts w:eastAsia="Times New Roman" w:cs="Times New Roman"/>
          <w:szCs w:val="24"/>
          <w:lang w:val="et-EE"/>
        </w:rPr>
        <w:t xml:space="preserve">veoste </w:t>
      </w:r>
      <w:r w:rsidRPr="006157C0">
        <w:rPr>
          <w:rFonts w:eastAsia="Times New Roman" w:cs="Times New Roman"/>
          <w:szCs w:val="24"/>
          <w:lang w:val="et-EE"/>
        </w:rPr>
        <w:t>tegelikku turvalisust, vähendades samal ajal ebaproportsionaalseid kulusid.</w:t>
      </w:r>
    </w:p>
    <w:p w14:paraId="6ED57833" w14:textId="77777777" w:rsidR="00821CFA" w:rsidRPr="006157C0" w:rsidRDefault="00821CFA" w:rsidP="00821CFA">
      <w:pPr>
        <w:spacing w:line="240" w:lineRule="auto"/>
        <w:rPr>
          <w:rFonts w:eastAsia="Times New Roman" w:cs="Times New Roman"/>
          <w:szCs w:val="24"/>
          <w:lang w:val="et-EE"/>
        </w:rPr>
      </w:pPr>
    </w:p>
    <w:p w14:paraId="0E712295" w14:textId="57F71B30" w:rsidR="00821CFA" w:rsidRPr="006157C0" w:rsidRDefault="00821CFA" w:rsidP="00821CFA">
      <w:pPr>
        <w:spacing w:line="240" w:lineRule="auto"/>
        <w:rPr>
          <w:rFonts w:eastAsia="Times New Roman" w:cs="Times New Roman"/>
          <w:szCs w:val="24"/>
          <w:lang w:val="et-EE"/>
        </w:rPr>
      </w:pPr>
      <w:r w:rsidRPr="006157C0">
        <w:rPr>
          <w:rFonts w:eastAsia="Times New Roman" w:cs="Times New Roman"/>
          <w:szCs w:val="24"/>
          <w:u w:val="single"/>
          <w:lang w:val="et-EE"/>
        </w:rPr>
        <w:t>Lõike 5</w:t>
      </w:r>
      <w:r w:rsidRPr="006157C0">
        <w:rPr>
          <w:rFonts w:eastAsia="Times New Roman" w:cs="Times New Roman"/>
          <w:szCs w:val="24"/>
          <w:u w:val="single"/>
          <w:vertAlign w:val="superscript"/>
          <w:lang w:val="et-EE"/>
        </w:rPr>
        <w:t>2</w:t>
      </w:r>
      <w:r w:rsidRPr="006157C0">
        <w:rPr>
          <w:rFonts w:eastAsia="Times New Roman" w:cs="Times New Roman"/>
          <w:szCs w:val="24"/>
          <w:lang w:val="et-EE"/>
        </w:rPr>
        <w:t xml:space="preserve"> kohaselt võib juriidilise isiku relvade ja laskemoona veol võib veose turvamiseks kasutada juriidilise isiku relva, mis on registreeritud </w:t>
      </w:r>
      <w:r w:rsidRPr="006157C0">
        <w:rPr>
          <w:rFonts w:eastAsia="Times New Roman" w:cs="Times New Roman"/>
          <w:b/>
          <w:szCs w:val="24"/>
          <w:lang w:val="et-EE"/>
        </w:rPr>
        <w:t>turvamise otstarbel</w:t>
      </w:r>
      <w:r w:rsidRPr="006157C0">
        <w:rPr>
          <w:rFonts w:eastAsia="Times New Roman" w:cs="Times New Roman"/>
          <w:szCs w:val="24"/>
          <w:lang w:val="et-EE"/>
        </w:rPr>
        <w:t>.</w:t>
      </w:r>
    </w:p>
    <w:p w14:paraId="254870E4" w14:textId="77777777" w:rsidR="00821CFA" w:rsidRPr="006157C0" w:rsidRDefault="00821CFA" w:rsidP="00821CFA">
      <w:pPr>
        <w:spacing w:line="240" w:lineRule="auto"/>
        <w:rPr>
          <w:rFonts w:eastAsia="Times New Roman" w:cs="Times New Roman"/>
          <w:b/>
          <w:bCs/>
          <w:szCs w:val="24"/>
          <w:lang w:val="et-EE"/>
        </w:rPr>
      </w:pPr>
    </w:p>
    <w:p w14:paraId="23DDFF29" w14:textId="74DBA09D" w:rsidR="00317B49" w:rsidRPr="006157C0" w:rsidRDefault="00317B49" w:rsidP="00821CFA">
      <w:pPr>
        <w:spacing w:line="240" w:lineRule="auto"/>
        <w:rPr>
          <w:rFonts w:eastAsia="Times New Roman" w:cs="Times New Roman"/>
          <w:szCs w:val="24"/>
          <w:lang w:val="et-EE"/>
        </w:rPr>
      </w:pPr>
      <w:r w:rsidRPr="006157C0">
        <w:rPr>
          <w:rFonts w:eastAsia="Times New Roman" w:cs="Times New Roman"/>
          <w:szCs w:val="24"/>
          <w:lang w:val="et-EE"/>
        </w:rPr>
        <w:lastRenderedPageBreak/>
        <w:t>Muudatus aitab ühtlustada relvaveo turvanõudeid ning tagab, et relvi ja laskemoona vedav isik tegutseb selgete ja üheselt arusaadavate reeglite alusel. Muudatus täpsustab, et veose turvamine on vedaja kohustus ning et relva kasutamine on lubatud üksnes veose kaitse eesmärgil, mitte muudel motiividel.</w:t>
      </w:r>
    </w:p>
    <w:p w14:paraId="434AF814" w14:textId="77777777" w:rsidR="00317B49" w:rsidRPr="006157C0" w:rsidRDefault="00317B49" w:rsidP="00821CFA">
      <w:pPr>
        <w:spacing w:line="240" w:lineRule="auto"/>
        <w:rPr>
          <w:rFonts w:eastAsia="Times New Roman" w:cs="Times New Roman"/>
          <w:szCs w:val="24"/>
          <w:lang w:val="et-EE"/>
        </w:rPr>
      </w:pPr>
    </w:p>
    <w:p w14:paraId="6DA42F1F" w14:textId="0485C920" w:rsidR="00317B49" w:rsidRPr="006157C0" w:rsidRDefault="00317B49" w:rsidP="00821CFA">
      <w:pPr>
        <w:spacing w:line="240" w:lineRule="auto"/>
        <w:rPr>
          <w:rFonts w:eastAsia="Times New Roman" w:cs="Times New Roman"/>
          <w:szCs w:val="24"/>
          <w:lang w:val="et-EE"/>
        </w:rPr>
      </w:pPr>
      <w:r w:rsidRPr="006157C0">
        <w:rPr>
          <w:rFonts w:eastAsia="Times New Roman" w:cs="Times New Roman"/>
          <w:szCs w:val="24"/>
          <w:lang w:val="et-EE"/>
        </w:rPr>
        <w:t>Juriidilise isiku relvade ja laskemoona vedu ei ole isiklik tegevus, vaid majanduslik või organisatsiooniline tegevus, mis on suunatud relvade käitlemisele, edasiandmisele või professionaalsele kasutusele. Seetõttu peab ka veose turvamine toimuma juriidilise isiku vastutusel, tema kontrollitud vahenditega ja tema töötajate kaudu, mitte eraisiku isikliku relva abil. Seega nähakse ette, et juriidilise isiku relvade ja laskemoona veol võib veose turvamiseks kasutada vaid juriidilise isiku relva, mis on registreeritud turvamisotstarbel.</w:t>
      </w:r>
    </w:p>
    <w:p w14:paraId="7D894B29" w14:textId="77777777" w:rsidR="00317B49" w:rsidRPr="006157C0" w:rsidRDefault="00317B49" w:rsidP="00821CFA">
      <w:pPr>
        <w:spacing w:line="240" w:lineRule="auto"/>
        <w:rPr>
          <w:rFonts w:eastAsia="Times New Roman" w:cs="Times New Roman"/>
          <w:szCs w:val="24"/>
          <w:lang w:val="et-EE"/>
        </w:rPr>
      </w:pPr>
    </w:p>
    <w:p w14:paraId="4E99B2FF" w14:textId="78EED024" w:rsidR="00317B49" w:rsidRPr="006157C0" w:rsidRDefault="00317B49" w:rsidP="00821CFA">
      <w:pPr>
        <w:spacing w:line="240" w:lineRule="auto"/>
        <w:rPr>
          <w:rFonts w:eastAsia="Times New Roman" w:cs="Times New Roman"/>
          <w:szCs w:val="24"/>
          <w:lang w:val="et-EE"/>
        </w:rPr>
      </w:pPr>
      <w:r w:rsidRPr="006157C0">
        <w:rPr>
          <w:rFonts w:eastAsia="Times New Roman" w:cs="Times New Roman"/>
          <w:szCs w:val="24"/>
          <w:lang w:val="et-EE"/>
        </w:rPr>
        <w:t>Eelnõuga lisatav säte annab PPA-le parema aluse järelevalve teostamiseks ning ennetab ohtlikke olukordi, mis võivad tekkida valede tõlgenduste või ebapiisava teadlikkuse tõttu.</w:t>
      </w:r>
    </w:p>
    <w:p w14:paraId="47EA3B96" w14:textId="77777777" w:rsidR="00317B49" w:rsidRPr="006157C0" w:rsidRDefault="00317B49" w:rsidP="00821CFA">
      <w:pPr>
        <w:spacing w:line="240" w:lineRule="auto"/>
        <w:rPr>
          <w:rFonts w:eastAsia="Times New Roman" w:cs="Times New Roman"/>
          <w:b/>
          <w:bCs/>
          <w:szCs w:val="24"/>
          <w:lang w:val="et-EE"/>
        </w:rPr>
      </w:pPr>
    </w:p>
    <w:p w14:paraId="00BCFA85" w14:textId="2BF6939C" w:rsidR="00821CFA" w:rsidRPr="006157C0" w:rsidRDefault="00821CFA" w:rsidP="001C15F3">
      <w:pPr>
        <w:spacing w:line="240" w:lineRule="auto"/>
        <w:rPr>
          <w:rFonts w:eastAsia="Times New Roman" w:cs="Times New Roman"/>
          <w:szCs w:val="24"/>
          <w:lang w:val="et-EE"/>
        </w:rPr>
      </w:pPr>
      <w:r w:rsidRPr="006157C0">
        <w:rPr>
          <w:rFonts w:eastAsia="Times New Roman" w:cs="Times New Roman"/>
          <w:b/>
          <w:bCs/>
          <w:szCs w:val="24"/>
          <w:lang w:val="et-EE"/>
        </w:rPr>
        <w:t xml:space="preserve">Eelnõu § 1 punkti </w:t>
      </w:r>
      <w:r w:rsidR="00F411D6">
        <w:rPr>
          <w:rFonts w:eastAsia="Times New Roman" w:cs="Times New Roman"/>
          <w:b/>
          <w:bCs/>
          <w:szCs w:val="24"/>
          <w:lang w:val="et-EE"/>
        </w:rPr>
        <w:t>48</w:t>
      </w:r>
      <w:r w:rsidR="00F411D6" w:rsidRPr="006157C0">
        <w:rPr>
          <w:rFonts w:eastAsia="Times New Roman" w:cs="Times New Roman"/>
          <w:szCs w:val="24"/>
          <w:lang w:val="et-EE"/>
        </w:rPr>
        <w:t xml:space="preserve"> </w:t>
      </w:r>
      <w:r w:rsidRPr="006157C0">
        <w:rPr>
          <w:rFonts w:eastAsia="Times New Roman" w:cs="Times New Roman"/>
          <w:szCs w:val="24"/>
          <w:lang w:val="et-EE"/>
        </w:rPr>
        <w:t xml:space="preserve">kohaselt muudetakse seaduse 10. peatüki pealkirja </w:t>
      </w:r>
      <w:r w:rsidR="000E6173" w:rsidRPr="006157C0">
        <w:rPr>
          <w:rFonts w:eastAsia="Times New Roman" w:cs="Times New Roman"/>
          <w:szCs w:val="24"/>
          <w:lang w:val="et-EE"/>
        </w:rPr>
        <w:t>lisades tegevusloa kohustusele teatamiskohustuse.</w:t>
      </w:r>
    </w:p>
    <w:p w14:paraId="2B6F1204" w14:textId="77777777" w:rsidR="00A658D3" w:rsidRPr="006157C0" w:rsidRDefault="00A658D3" w:rsidP="001C15F3">
      <w:pPr>
        <w:spacing w:line="240" w:lineRule="auto"/>
        <w:rPr>
          <w:rFonts w:eastAsia="Times New Roman" w:cs="Times New Roman"/>
          <w:szCs w:val="24"/>
          <w:lang w:val="et-EE"/>
        </w:rPr>
      </w:pPr>
    </w:p>
    <w:p w14:paraId="6CE3767D" w14:textId="3558A135" w:rsidR="00821CFA" w:rsidRPr="006157C0" w:rsidRDefault="00A658D3" w:rsidP="00821CFA">
      <w:pPr>
        <w:spacing w:line="240" w:lineRule="auto"/>
        <w:rPr>
          <w:rFonts w:eastAsia="Times New Roman" w:cs="Times New Roman"/>
          <w:szCs w:val="24"/>
          <w:lang w:val="et-EE"/>
        </w:rPr>
      </w:pPr>
      <w:r w:rsidRPr="006157C0">
        <w:rPr>
          <w:rFonts w:eastAsia="Times New Roman" w:cs="Times New Roman"/>
          <w:szCs w:val="24"/>
          <w:lang w:val="et-EE"/>
        </w:rPr>
        <w:t xml:space="preserve">Eelnõu muudatustega ajakohastatakse </w:t>
      </w:r>
      <w:r w:rsidR="001F41C3" w:rsidRPr="006157C0">
        <w:rPr>
          <w:rFonts w:eastAsia="Times New Roman" w:cs="Times New Roman"/>
          <w:szCs w:val="24"/>
          <w:lang w:val="et-EE"/>
        </w:rPr>
        <w:t xml:space="preserve">RelvS-i </w:t>
      </w:r>
      <w:r w:rsidRPr="006157C0">
        <w:rPr>
          <w:rFonts w:eastAsia="Times New Roman" w:cs="Times New Roman"/>
          <w:szCs w:val="24"/>
          <w:lang w:val="et-EE"/>
        </w:rPr>
        <w:t xml:space="preserve">10. peatüki struktuuri ja sisu, eristades omavahel tegevusalasid, mis nõuavad tegevusluba, ning tegevusalasid, mille puhul piisab </w:t>
      </w:r>
      <w:r w:rsidR="00E409BA" w:rsidRPr="006157C0">
        <w:rPr>
          <w:lang w:val="et-EE"/>
        </w:rPr>
        <w:t>majandustegevuse seadustiku üldosa seaduse</w:t>
      </w:r>
      <w:r w:rsidR="00E409BA" w:rsidRPr="006157C0">
        <w:rPr>
          <w:rStyle w:val="Allmrkuseviide"/>
          <w:lang w:val="et-EE"/>
        </w:rPr>
        <w:footnoteReference w:id="38"/>
      </w:r>
      <w:r w:rsidR="00E409BA" w:rsidRPr="006157C0">
        <w:rPr>
          <w:lang w:val="et-EE"/>
        </w:rPr>
        <w:t xml:space="preserve"> (edaspidi </w:t>
      </w:r>
      <w:proofErr w:type="spellStart"/>
      <w:r w:rsidR="00E409BA" w:rsidRPr="006157C0">
        <w:rPr>
          <w:i/>
          <w:lang w:val="et-EE"/>
        </w:rPr>
        <w:t>MsüS</w:t>
      </w:r>
      <w:proofErr w:type="spellEnd"/>
      <w:r w:rsidR="00E409BA" w:rsidRPr="006157C0">
        <w:rPr>
          <w:lang w:val="et-EE"/>
        </w:rPr>
        <w:t xml:space="preserve">) </w:t>
      </w:r>
      <w:r w:rsidRPr="006157C0">
        <w:rPr>
          <w:rFonts w:eastAsia="Times New Roman" w:cs="Times New Roman"/>
          <w:szCs w:val="24"/>
          <w:lang w:val="et-EE"/>
        </w:rPr>
        <w:t>majandustegevusteate esitamisest. Selline muudatus on vajalik, sest eelnõuga lisatakse RelvS-i §  66 uus lõige, milles nähakse ette tegevusalad, millel tegutsemise alustamisel tuleb esitada majandustegevusteade.</w:t>
      </w:r>
    </w:p>
    <w:p w14:paraId="4E95D6AD" w14:textId="77777777" w:rsidR="00362166" w:rsidRPr="006157C0" w:rsidRDefault="00362166" w:rsidP="00821CFA">
      <w:pPr>
        <w:spacing w:line="240" w:lineRule="auto"/>
        <w:rPr>
          <w:rFonts w:eastAsia="Times New Roman" w:cs="Times New Roman"/>
          <w:szCs w:val="24"/>
          <w:lang w:val="et-EE"/>
        </w:rPr>
      </w:pPr>
    </w:p>
    <w:p w14:paraId="6D457FC3" w14:textId="6A53E821" w:rsidR="00821CFA" w:rsidRPr="006157C0" w:rsidRDefault="000E6173" w:rsidP="00821CFA">
      <w:pPr>
        <w:spacing w:line="240" w:lineRule="auto"/>
        <w:rPr>
          <w:rFonts w:eastAsia="Times New Roman" w:cs="Times New Roman"/>
          <w:szCs w:val="24"/>
          <w:lang w:val="et-EE"/>
        </w:rPr>
      </w:pPr>
      <w:r w:rsidRPr="006157C0">
        <w:rPr>
          <w:rFonts w:eastAsia="Times New Roman" w:cs="Times New Roman"/>
          <w:b/>
          <w:bCs/>
          <w:szCs w:val="24"/>
          <w:lang w:val="et-EE"/>
        </w:rPr>
        <w:t xml:space="preserve">Eelnõu § 1 punktide </w:t>
      </w:r>
      <w:r w:rsidR="00F411D6">
        <w:rPr>
          <w:rFonts w:eastAsia="Times New Roman" w:cs="Times New Roman"/>
          <w:b/>
          <w:bCs/>
          <w:szCs w:val="24"/>
          <w:lang w:val="et-EE"/>
        </w:rPr>
        <w:t>49</w:t>
      </w:r>
      <w:r w:rsidR="00F411D6" w:rsidRPr="006157C0">
        <w:rPr>
          <w:rFonts w:eastAsia="Times New Roman" w:cs="Times New Roman"/>
          <w:szCs w:val="24"/>
          <w:lang w:val="et-EE"/>
        </w:rPr>
        <w:t xml:space="preserve"> </w:t>
      </w:r>
      <w:r w:rsidRPr="006157C0">
        <w:rPr>
          <w:rFonts w:eastAsia="Times New Roman" w:cs="Times New Roman"/>
          <w:szCs w:val="24"/>
          <w:lang w:val="et-EE"/>
        </w:rPr>
        <w:t>ja</w:t>
      </w:r>
      <w:r w:rsidRPr="006157C0" w:rsidDel="00F411D6">
        <w:rPr>
          <w:rFonts w:eastAsia="Times New Roman" w:cs="Times New Roman"/>
          <w:szCs w:val="24"/>
          <w:lang w:val="et-EE"/>
        </w:rPr>
        <w:t xml:space="preserve"> </w:t>
      </w:r>
      <w:r w:rsidR="00F411D6">
        <w:rPr>
          <w:rFonts w:eastAsia="Times New Roman" w:cs="Times New Roman"/>
          <w:b/>
          <w:szCs w:val="24"/>
          <w:lang w:val="et-EE"/>
        </w:rPr>
        <w:t>50</w:t>
      </w:r>
      <w:r w:rsidR="00F411D6" w:rsidRPr="006157C0">
        <w:rPr>
          <w:rFonts w:eastAsia="Times New Roman" w:cs="Times New Roman"/>
          <w:szCs w:val="24"/>
          <w:lang w:val="et-EE"/>
        </w:rPr>
        <w:t xml:space="preserve"> </w:t>
      </w:r>
      <w:r w:rsidRPr="006157C0">
        <w:rPr>
          <w:rFonts w:eastAsia="Times New Roman" w:cs="Times New Roman"/>
          <w:szCs w:val="24"/>
          <w:lang w:val="et-EE"/>
        </w:rPr>
        <w:t>kohaselt muudetakse RelvS-i §</w:t>
      </w:r>
      <w:r w:rsidR="00821CFA" w:rsidRPr="006157C0">
        <w:rPr>
          <w:rFonts w:eastAsia="Times New Roman" w:cs="Times New Roman"/>
          <w:szCs w:val="24"/>
          <w:lang w:val="et-EE"/>
        </w:rPr>
        <w:t xml:space="preserve"> 66 pealkir</w:t>
      </w:r>
      <w:r w:rsidRPr="006157C0">
        <w:rPr>
          <w:rFonts w:eastAsia="Times New Roman" w:cs="Times New Roman"/>
          <w:szCs w:val="24"/>
          <w:lang w:val="et-EE"/>
        </w:rPr>
        <w:t>ja</w:t>
      </w:r>
      <w:r w:rsidR="00821CFA" w:rsidRPr="006157C0">
        <w:rPr>
          <w:rFonts w:eastAsia="Times New Roman" w:cs="Times New Roman"/>
          <w:szCs w:val="24"/>
          <w:lang w:val="et-EE"/>
        </w:rPr>
        <w:t xml:space="preserve"> </w:t>
      </w:r>
      <w:r w:rsidRPr="006157C0">
        <w:rPr>
          <w:rFonts w:eastAsia="Times New Roman" w:cs="Times New Roman"/>
          <w:szCs w:val="24"/>
          <w:lang w:val="et-EE"/>
        </w:rPr>
        <w:t>ning täiendatakse paragrahvi uu</w:t>
      </w:r>
      <w:r w:rsidR="004A1FD2" w:rsidRPr="006157C0">
        <w:rPr>
          <w:rFonts w:eastAsia="Times New Roman" w:cs="Times New Roman"/>
          <w:szCs w:val="24"/>
          <w:lang w:val="et-EE"/>
        </w:rPr>
        <w:t>t</w:t>
      </w:r>
      <w:r w:rsidRPr="006157C0">
        <w:rPr>
          <w:rFonts w:eastAsia="Times New Roman" w:cs="Times New Roman"/>
          <w:szCs w:val="24"/>
          <w:lang w:val="et-EE"/>
        </w:rPr>
        <w:t>e lõi</w:t>
      </w:r>
      <w:r w:rsidR="004A1FD2" w:rsidRPr="006157C0">
        <w:rPr>
          <w:rFonts w:eastAsia="Times New Roman" w:cs="Times New Roman"/>
          <w:szCs w:val="24"/>
          <w:lang w:val="et-EE"/>
        </w:rPr>
        <w:t>get</w:t>
      </w:r>
      <w:r w:rsidRPr="006157C0">
        <w:rPr>
          <w:rFonts w:eastAsia="Times New Roman" w:cs="Times New Roman"/>
          <w:szCs w:val="24"/>
          <w:lang w:val="et-EE"/>
        </w:rPr>
        <w:t xml:space="preserve">ega </w:t>
      </w:r>
      <w:r w:rsidR="003918BC" w:rsidRPr="003918BC">
        <w:rPr>
          <w:rFonts w:eastAsia="Times New Roman" w:cs="Times New Roman"/>
          <w:szCs w:val="24"/>
          <w:lang w:val="et-EE"/>
        </w:rPr>
        <w:t xml:space="preserve">5–7 </w:t>
      </w:r>
      <w:r w:rsidRPr="006157C0">
        <w:rPr>
          <w:rFonts w:eastAsia="Times New Roman" w:cs="Times New Roman"/>
          <w:szCs w:val="24"/>
          <w:lang w:val="et-EE"/>
        </w:rPr>
        <w:t>tulenevalt teatamiskohustuse lisamisest.</w:t>
      </w:r>
    </w:p>
    <w:p w14:paraId="1E4345DE" w14:textId="77777777" w:rsidR="00821CFA" w:rsidRPr="006157C0" w:rsidRDefault="00821CFA" w:rsidP="00821CFA">
      <w:pPr>
        <w:spacing w:line="240" w:lineRule="auto"/>
        <w:rPr>
          <w:rFonts w:eastAsia="Times New Roman" w:cs="Times New Roman"/>
          <w:szCs w:val="24"/>
          <w:lang w:val="et-EE"/>
        </w:rPr>
      </w:pPr>
    </w:p>
    <w:p w14:paraId="69BC0F7A" w14:textId="60566888" w:rsidR="00CD27FE" w:rsidRPr="00CD27FE" w:rsidRDefault="00CD27FE" w:rsidP="00CD27FE">
      <w:pPr>
        <w:spacing w:line="240" w:lineRule="auto"/>
        <w:rPr>
          <w:rFonts w:eastAsia="Times New Roman" w:cs="Times New Roman"/>
          <w:szCs w:val="24"/>
          <w:lang w:val="et-EE"/>
        </w:rPr>
      </w:pPr>
      <w:r w:rsidRPr="00CD27FE">
        <w:rPr>
          <w:rFonts w:eastAsia="Times New Roman" w:cs="Times New Roman"/>
          <w:szCs w:val="24"/>
          <w:lang w:val="et-EE"/>
        </w:rPr>
        <w:t xml:space="preserve">Eelnõuga muudetakse </w:t>
      </w:r>
      <w:r>
        <w:rPr>
          <w:rFonts w:eastAsia="Times New Roman" w:cs="Times New Roman"/>
          <w:szCs w:val="24"/>
          <w:lang w:val="et-EE"/>
        </w:rPr>
        <w:t>RelvS-i</w:t>
      </w:r>
      <w:r w:rsidRPr="00CD27FE">
        <w:rPr>
          <w:rFonts w:eastAsia="Times New Roman" w:cs="Times New Roman"/>
          <w:szCs w:val="24"/>
          <w:lang w:val="et-EE"/>
        </w:rPr>
        <w:t xml:space="preserve"> § 66 pealkiri seniselt „Loakohustus“ uueks pealkirjaks „Loa- ja teatamiskohustus“ ning täiendatakse paragrahvi lõigetega 5–7. Pealkirja muutmine on vajalik, kuna paragrahvi sisuline kohaldamisala laieneb tegevusloakohustusest teatamiskohustusele, mis senises redaktsioonis ei kajastunud.</w:t>
      </w:r>
    </w:p>
    <w:p w14:paraId="6EAAB227" w14:textId="77777777" w:rsidR="00CD27FE" w:rsidRPr="00CD27FE" w:rsidRDefault="00CD27FE" w:rsidP="00CD27FE">
      <w:pPr>
        <w:spacing w:line="240" w:lineRule="auto"/>
        <w:rPr>
          <w:rFonts w:eastAsia="Times New Roman" w:cs="Times New Roman"/>
          <w:szCs w:val="24"/>
          <w:lang w:val="et-EE"/>
        </w:rPr>
      </w:pPr>
    </w:p>
    <w:p w14:paraId="25818585" w14:textId="60ECCD86" w:rsidR="00CD27FE" w:rsidRPr="00CD27FE" w:rsidRDefault="00CD27FE" w:rsidP="00CD27FE">
      <w:pPr>
        <w:spacing w:line="240" w:lineRule="auto"/>
        <w:rPr>
          <w:rFonts w:eastAsia="Times New Roman" w:cs="Times New Roman"/>
          <w:szCs w:val="24"/>
          <w:lang w:val="et-EE"/>
        </w:rPr>
      </w:pPr>
      <w:r w:rsidRPr="00CD27FE">
        <w:rPr>
          <w:rFonts w:eastAsia="Times New Roman" w:cs="Times New Roman"/>
          <w:szCs w:val="24"/>
          <w:lang w:val="et-EE"/>
        </w:rPr>
        <w:t xml:space="preserve">Muudatuse eesmärk ei ole tegevusloakohustusega tegevusalade nõuete vähendamine ega regulatsiooni leevendamine. Kõik senised tegevusloakohustusega tegevusalad ja nendele kehtivad ohutus-, ruumi- ja vastutava isiku nõuded jäävad muutmata. Muudatusega tuuakse regulatsiooni alla täiendavad tegevusalad, mis ei olnud varem hõlmatud ei tegevusloakohustuse ega teatamiskohustusega, kuid mille seos </w:t>
      </w:r>
      <w:r w:rsidR="0029289F">
        <w:rPr>
          <w:rFonts w:eastAsia="Times New Roman" w:cs="Times New Roman"/>
          <w:szCs w:val="24"/>
          <w:lang w:val="et-EE"/>
        </w:rPr>
        <w:t>tuli</w:t>
      </w:r>
      <w:r w:rsidRPr="00CD27FE">
        <w:rPr>
          <w:rFonts w:eastAsia="Times New Roman" w:cs="Times New Roman"/>
          <w:szCs w:val="24"/>
          <w:lang w:val="et-EE"/>
        </w:rPr>
        <w:t>relvalaadsete esemete ringluse ja avaliku ohutusega tingib vajaduse ühtse õigusliku raamistiku järele.</w:t>
      </w:r>
    </w:p>
    <w:p w14:paraId="74EC02D3" w14:textId="77777777" w:rsidR="00CD27FE" w:rsidRPr="00CD27FE" w:rsidRDefault="00CD27FE" w:rsidP="00CD27FE">
      <w:pPr>
        <w:spacing w:line="240" w:lineRule="auto"/>
        <w:rPr>
          <w:rFonts w:eastAsia="Times New Roman" w:cs="Times New Roman"/>
          <w:szCs w:val="24"/>
          <w:lang w:val="et-EE"/>
        </w:rPr>
      </w:pPr>
    </w:p>
    <w:p w14:paraId="1D354BBF" w14:textId="16ED0314" w:rsidR="00CD27FE" w:rsidRPr="00CD27FE" w:rsidRDefault="00CD27FE" w:rsidP="00CD27FE">
      <w:pPr>
        <w:spacing w:line="240" w:lineRule="auto"/>
        <w:rPr>
          <w:rFonts w:eastAsia="Times New Roman" w:cs="Times New Roman"/>
          <w:szCs w:val="24"/>
          <w:lang w:val="et-EE"/>
        </w:rPr>
      </w:pPr>
      <w:r w:rsidRPr="00CD27FE">
        <w:rPr>
          <w:rFonts w:eastAsia="Times New Roman" w:cs="Times New Roman"/>
          <w:szCs w:val="24"/>
          <w:lang w:val="et-EE"/>
        </w:rPr>
        <w:t>Eelnõu</w:t>
      </w:r>
      <w:r w:rsidR="0029289F">
        <w:rPr>
          <w:rFonts w:eastAsia="Times New Roman" w:cs="Times New Roman"/>
          <w:szCs w:val="24"/>
          <w:lang w:val="et-EE"/>
        </w:rPr>
        <w:t>s nähakse ette, et RelvS-i</w:t>
      </w:r>
      <w:r w:rsidRPr="00CD27FE">
        <w:rPr>
          <w:rFonts w:eastAsia="Times New Roman" w:cs="Times New Roman"/>
          <w:szCs w:val="24"/>
          <w:lang w:val="et-EE"/>
        </w:rPr>
        <w:t xml:space="preserve"> § 66 </w:t>
      </w:r>
      <w:r w:rsidRPr="00CD27FE">
        <w:rPr>
          <w:rFonts w:eastAsia="Times New Roman" w:cs="Times New Roman"/>
          <w:szCs w:val="24"/>
          <w:u w:val="single"/>
          <w:lang w:val="et-EE"/>
        </w:rPr>
        <w:t xml:space="preserve">lõikega 5 </w:t>
      </w:r>
      <w:r w:rsidRPr="00CD27FE">
        <w:rPr>
          <w:rFonts w:eastAsia="Times New Roman" w:cs="Times New Roman"/>
          <w:szCs w:val="24"/>
          <w:lang w:val="et-EE"/>
        </w:rPr>
        <w:t xml:space="preserve">kehtestatakse majandustegevusteate esitamise kohustus kahele senisest õiguskorrast väljajäänud tegevusele: lasketiiru pidamine (juhul, kui ei osutata tasulist lasketeenust) ja gaasipihustite, </w:t>
      </w:r>
      <w:proofErr w:type="spellStart"/>
      <w:r w:rsidRPr="00CD27FE">
        <w:rPr>
          <w:rFonts w:eastAsia="Times New Roman" w:cs="Times New Roman"/>
          <w:szCs w:val="24"/>
          <w:lang w:val="et-EE"/>
        </w:rPr>
        <w:t>pneumorelvade</w:t>
      </w:r>
      <w:proofErr w:type="spellEnd"/>
      <w:r w:rsidRPr="00CD27FE">
        <w:rPr>
          <w:rFonts w:eastAsia="Times New Roman" w:cs="Times New Roman"/>
          <w:szCs w:val="24"/>
          <w:lang w:val="et-EE"/>
        </w:rPr>
        <w:t>, hoiatus- ja signaalrelvade</w:t>
      </w:r>
      <w:r w:rsidR="0044183C">
        <w:rPr>
          <w:rFonts w:eastAsia="Times New Roman" w:cs="Times New Roman"/>
          <w:szCs w:val="24"/>
          <w:lang w:val="et-EE"/>
        </w:rPr>
        <w:t xml:space="preserve"> ning nende laskemoona</w:t>
      </w:r>
      <w:r w:rsidRPr="00CD27FE">
        <w:rPr>
          <w:rFonts w:eastAsia="Times New Roman" w:cs="Times New Roman"/>
          <w:szCs w:val="24"/>
          <w:lang w:val="et-EE"/>
        </w:rPr>
        <w:t xml:space="preserve"> müük. Need tegevusalad ei kuulu kehtiva RelvS-i kohaselt tegevusloa kohustuse alla, kuid on selgelt seotud tulirelvalaadsete esemete käitlemisega ning seetõttu on põhjendatud nende tegevusalade allutamine riiklikule järelevalvele.</w:t>
      </w:r>
    </w:p>
    <w:p w14:paraId="20A791DD" w14:textId="77777777" w:rsidR="00CD27FE" w:rsidRPr="00CD27FE" w:rsidRDefault="00CD27FE" w:rsidP="00CD27FE">
      <w:pPr>
        <w:spacing w:line="240" w:lineRule="auto"/>
        <w:rPr>
          <w:rFonts w:eastAsia="Times New Roman" w:cs="Times New Roman"/>
          <w:szCs w:val="24"/>
          <w:u w:val="single"/>
          <w:lang w:val="et-EE"/>
        </w:rPr>
      </w:pPr>
    </w:p>
    <w:p w14:paraId="57939CF5" w14:textId="32733C00" w:rsidR="00CD27FE" w:rsidRPr="00CD27FE" w:rsidRDefault="00CD27FE" w:rsidP="00E93A4D">
      <w:pPr>
        <w:spacing w:line="240" w:lineRule="auto"/>
        <w:rPr>
          <w:rFonts w:eastAsia="Times New Roman" w:cs="Times New Roman"/>
          <w:szCs w:val="24"/>
          <w:lang w:val="et-EE"/>
        </w:rPr>
      </w:pPr>
      <w:r w:rsidRPr="00CD27FE">
        <w:rPr>
          <w:rFonts w:eastAsia="Times New Roman" w:cs="Times New Roman"/>
          <w:szCs w:val="24"/>
          <w:u w:val="single"/>
          <w:lang w:val="et-EE"/>
        </w:rPr>
        <w:t xml:space="preserve">Lõikes 6 </w:t>
      </w:r>
      <w:r w:rsidRPr="00CD27FE">
        <w:rPr>
          <w:rFonts w:eastAsia="Times New Roman" w:cs="Times New Roman"/>
          <w:szCs w:val="24"/>
          <w:lang w:val="et-EE"/>
        </w:rPr>
        <w:t xml:space="preserve">sätestatakse täiendavad andmed, mida ettevõtja peab majandustegevusteates esitama. </w:t>
      </w:r>
      <w:r>
        <w:rPr>
          <w:rFonts w:eastAsia="Times New Roman" w:cs="Times New Roman"/>
          <w:szCs w:val="24"/>
          <w:lang w:val="et-EE"/>
        </w:rPr>
        <w:t>MSÜS</w:t>
      </w:r>
      <w:r w:rsidRPr="00CD27FE">
        <w:rPr>
          <w:rFonts w:eastAsia="Times New Roman" w:cs="Times New Roman"/>
          <w:szCs w:val="24"/>
          <w:lang w:val="et-EE"/>
        </w:rPr>
        <w:t xml:space="preserve"> ei sisalda relvavaldkonna jaoks vajalikke turva- ja ohutusteavet, mistõttu on põhjendatud nõuda täiendavalt tegevuskoha kirjeldust ja turvameetmeid, vastutava isiku ja tema asendaja andmeid ning lasketiirude puhul </w:t>
      </w:r>
      <w:r w:rsidR="0044183C">
        <w:rPr>
          <w:rFonts w:eastAsia="Times New Roman" w:cs="Times New Roman"/>
          <w:szCs w:val="24"/>
          <w:lang w:val="et-EE"/>
        </w:rPr>
        <w:t xml:space="preserve">laskmise eest vastutava isiku andmeid, </w:t>
      </w:r>
      <w:r w:rsidR="0044183C" w:rsidRPr="00CD27FE">
        <w:rPr>
          <w:rFonts w:eastAsia="Times New Roman" w:cs="Times New Roman"/>
          <w:szCs w:val="24"/>
          <w:lang w:val="et-EE"/>
        </w:rPr>
        <w:t>sisekorraeeskirj</w:t>
      </w:r>
      <w:r w:rsidR="0044183C">
        <w:rPr>
          <w:rFonts w:eastAsia="Times New Roman" w:cs="Times New Roman"/>
          <w:szCs w:val="24"/>
          <w:lang w:val="et-EE"/>
        </w:rPr>
        <w:t xml:space="preserve">a, </w:t>
      </w:r>
      <w:r w:rsidR="0044183C" w:rsidRPr="00CD27FE">
        <w:rPr>
          <w:rFonts w:eastAsia="Times New Roman" w:cs="Times New Roman"/>
          <w:szCs w:val="24"/>
          <w:lang w:val="et-EE"/>
        </w:rPr>
        <w:t>ohutusjuh</w:t>
      </w:r>
      <w:r w:rsidR="0044183C">
        <w:rPr>
          <w:rFonts w:eastAsia="Times New Roman" w:cs="Times New Roman"/>
          <w:szCs w:val="24"/>
          <w:lang w:val="et-EE"/>
        </w:rPr>
        <w:t>endit ja ohutusala andmeid</w:t>
      </w:r>
      <w:r w:rsidRPr="00CD27FE">
        <w:rPr>
          <w:rFonts w:eastAsia="Times New Roman" w:cs="Times New Roman"/>
          <w:szCs w:val="24"/>
          <w:lang w:val="et-EE"/>
        </w:rPr>
        <w:t xml:space="preserve">. Need andmed on vajalikud </w:t>
      </w:r>
      <w:r w:rsidR="0029289F">
        <w:rPr>
          <w:rFonts w:eastAsia="Times New Roman" w:cs="Times New Roman"/>
          <w:szCs w:val="24"/>
          <w:lang w:val="et-EE"/>
        </w:rPr>
        <w:t>PPA-l</w:t>
      </w:r>
      <w:r w:rsidRPr="00CD27FE">
        <w:rPr>
          <w:rFonts w:eastAsia="Times New Roman" w:cs="Times New Roman"/>
          <w:szCs w:val="24"/>
          <w:lang w:val="et-EE"/>
        </w:rPr>
        <w:t>e järelevalve planeerimiseks ning riskihindamiseks.</w:t>
      </w:r>
      <w:r w:rsidR="00E93A4D">
        <w:rPr>
          <w:rFonts w:eastAsia="Times New Roman" w:cs="Times New Roman"/>
          <w:szCs w:val="24"/>
          <w:lang w:val="et-EE"/>
        </w:rPr>
        <w:t xml:space="preserve"> Ettevõtja määratud </w:t>
      </w:r>
      <w:r w:rsidR="00E93A4D" w:rsidRPr="00E93A4D">
        <w:rPr>
          <w:rFonts w:eastAsia="Times New Roman" w:cs="Times New Roman"/>
          <w:szCs w:val="24"/>
          <w:lang w:val="et-EE"/>
        </w:rPr>
        <w:t xml:space="preserve">gaasipihusti, pneumorelva, hoiatus- ja signaalrelva </w:t>
      </w:r>
      <w:r w:rsidR="00E93A4D">
        <w:rPr>
          <w:rFonts w:eastAsia="Times New Roman" w:cs="Times New Roman"/>
          <w:szCs w:val="24"/>
          <w:lang w:val="et-EE"/>
        </w:rPr>
        <w:t>käitlemise eest vastutav isik ei pea vastama RelvS-i §</w:t>
      </w:r>
      <w:r w:rsidR="0087626C">
        <w:rPr>
          <w:rFonts w:eastAsia="Times New Roman" w:cs="Times New Roman"/>
          <w:szCs w:val="24"/>
          <w:lang w:val="et-EE"/>
        </w:rPr>
        <w:t> </w:t>
      </w:r>
      <w:r w:rsidR="00E93A4D">
        <w:rPr>
          <w:rFonts w:eastAsia="Times New Roman" w:cs="Times New Roman"/>
          <w:szCs w:val="24"/>
          <w:lang w:val="et-EE"/>
        </w:rPr>
        <w:t>38 nõuetele.</w:t>
      </w:r>
    </w:p>
    <w:p w14:paraId="54F93C64" w14:textId="77777777" w:rsidR="00CD27FE" w:rsidRPr="00CD27FE" w:rsidRDefault="00CD27FE" w:rsidP="00CD27FE">
      <w:pPr>
        <w:spacing w:line="240" w:lineRule="auto"/>
        <w:rPr>
          <w:rFonts w:eastAsia="Times New Roman" w:cs="Times New Roman"/>
          <w:szCs w:val="24"/>
          <w:lang w:val="et-EE"/>
        </w:rPr>
      </w:pPr>
    </w:p>
    <w:p w14:paraId="788EBCEA" w14:textId="0FF863E5" w:rsidR="00CD27FE" w:rsidRPr="0029289F" w:rsidRDefault="00CD27FE" w:rsidP="00CD27FE">
      <w:pPr>
        <w:spacing w:line="240" w:lineRule="auto"/>
        <w:rPr>
          <w:rFonts w:eastAsia="Times New Roman" w:cs="Times New Roman"/>
          <w:szCs w:val="24"/>
          <w:lang w:val="et-EE"/>
        </w:rPr>
      </w:pPr>
      <w:r w:rsidRPr="00CD27FE">
        <w:rPr>
          <w:rFonts w:eastAsia="Times New Roman" w:cs="Times New Roman"/>
          <w:szCs w:val="24"/>
          <w:u w:val="single"/>
          <w:lang w:val="et-EE"/>
        </w:rPr>
        <w:t xml:space="preserve">Lõige 7 </w:t>
      </w:r>
      <w:r w:rsidRPr="0029289F">
        <w:rPr>
          <w:rFonts w:eastAsia="Times New Roman" w:cs="Times New Roman"/>
          <w:szCs w:val="24"/>
          <w:lang w:val="et-EE"/>
        </w:rPr>
        <w:t xml:space="preserve">tagab, et teatamiskohustusega tegevusaladel kohaldatakse </w:t>
      </w:r>
      <w:r w:rsidR="009A645A">
        <w:rPr>
          <w:rFonts w:eastAsia="Times New Roman" w:cs="Times New Roman"/>
          <w:szCs w:val="24"/>
          <w:lang w:val="et-EE"/>
        </w:rPr>
        <w:t>RelvS-i</w:t>
      </w:r>
      <w:r w:rsidR="009A645A" w:rsidRPr="0029289F">
        <w:rPr>
          <w:rFonts w:eastAsia="Times New Roman" w:cs="Times New Roman"/>
          <w:szCs w:val="24"/>
          <w:lang w:val="et-EE"/>
        </w:rPr>
        <w:t xml:space="preserve"> </w:t>
      </w:r>
      <w:r w:rsidRPr="0029289F">
        <w:rPr>
          <w:rFonts w:eastAsia="Times New Roman" w:cs="Times New Roman"/>
          <w:szCs w:val="24"/>
          <w:lang w:val="et-EE"/>
        </w:rPr>
        <w:t xml:space="preserve">sisulisi ohutus- ja järelevalvesätteid samal määral kui tegevusloakohustusega tegevusaladel. Majandustegevusteate esitamine ei anna iseenesest alust kohaldada </w:t>
      </w:r>
      <w:r w:rsidR="009A645A">
        <w:rPr>
          <w:rFonts w:eastAsia="Times New Roman" w:cs="Times New Roman"/>
          <w:szCs w:val="24"/>
          <w:lang w:val="et-EE"/>
        </w:rPr>
        <w:t>RelvS-i</w:t>
      </w:r>
      <w:r w:rsidR="009A645A" w:rsidRPr="0029289F">
        <w:rPr>
          <w:rFonts w:eastAsia="Times New Roman" w:cs="Times New Roman"/>
          <w:szCs w:val="24"/>
          <w:lang w:val="et-EE"/>
        </w:rPr>
        <w:t xml:space="preserve"> </w:t>
      </w:r>
      <w:r w:rsidRPr="0029289F">
        <w:rPr>
          <w:rFonts w:eastAsia="Times New Roman" w:cs="Times New Roman"/>
          <w:szCs w:val="24"/>
          <w:lang w:val="et-EE"/>
        </w:rPr>
        <w:t xml:space="preserve">sätteid, mis käsitlevad vastutava isiku sobivust (§ 67¹), tegevuskoha turvalisust (§§ 71 ja 72) või PPA järelevalvevolitusi ja ettekirjutusi (§ 74). Seetõttu loetleb lõige 7 selgesõnaliselt sätted, mis laienevad ka teatamiskohustusega tegevusaladele. See tagab avaliku ohutuse ühtse kaitse taseme ning väldib olukorda, kus uued tegevusalad jääksid </w:t>
      </w:r>
      <w:r w:rsidR="0029289F">
        <w:rPr>
          <w:rFonts w:eastAsia="Times New Roman" w:cs="Times New Roman"/>
          <w:szCs w:val="24"/>
          <w:lang w:val="et-EE"/>
        </w:rPr>
        <w:t>RelvS-i</w:t>
      </w:r>
      <w:r w:rsidR="0029289F" w:rsidRPr="0029289F">
        <w:rPr>
          <w:rFonts w:eastAsia="Times New Roman" w:cs="Times New Roman"/>
          <w:szCs w:val="24"/>
          <w:lang w:val="et-EE"/>
        </w:rPr>
        <w:t xml:space="preserve"> </w:t>
      </w:r>
      <w:r w:rsidRPr="0029289F">
        <w:rPr>
          <w:rFonts w:eastAsia="Times New Roman" w:cs="Times New Roman"/>
          <w:szCs w:val="24"/>
          <w:lang w:val="et-EE"/>
        </w:rPr>
        <w:t>eriregulatsioonist välja.</w:t>
      </w:r>
    </w:p>
    <w:p w14:paraId="7B7AFB3E" w14:textId="77777777" w:rsidR="0090658B" w:rsidRPr="006157C0" w:rsidRDefault="0090658B" w:rsidP="00362166">
      <w:pPr>
        <w:rPr>
          <w:rFonts w:eastAsia="Times New Roman" w:cs="Times New Roman"/>
          <w:b/>
          <w:bCs/>
          <w:szCs w:val="24"/>
          <w:lang w:val="et-EE"/>
        </w:rPr>
      </w:pPr>
    </w:p>
    <w:p w14:paraId="46E9A576" w14:textId="3C0ED04B" w:rsidR="00C5103F" w:rsidRPr="006157C0" w:rsidRDefault="002D6AD6" w:rsidP="001B578B">
      <w:pPr>
        <w:rPr>
          <w:lang w:val="et-EE"/>
        </w:rPr>
      </w:pPr>
      <w:r w:rsidRPr="006157C0">
        <w:rPr>
          <w:b/>
          <w:bCs/>
          <w:lang w:val="et-EE"/>
        </w:rPr>
        <w:t>Eelnõu § 1 punktis</w:t>
      </w:r>
      <w:r w:rsidRPr="006157C0" w:rsidDel="00F411D6">
        <w:rPr>
          <w:b/>
          <w:bCs/>
          <w:lang w:val="et-EE"/>
        </w:rPr>
        <w:t xml:space="preserve"> </w:t>
      </w:r>
      <w:r w:rsidR="00F411D6">
        <w:rPr>
          <w:b/>
          <w:bCs/>
          <w:lang w:val="et-EE"/>
        </w:rPr>
        <w:t>51</w:t>
      </w:r>
      <w:r w:rsidR="00F411D6" w:rsidRPr="006157C0">
        <w:rPr>
          <w:b/>
          <w:bCs/>
          <w:lang w:val="et-EE"/>
        </w:rPr>
        <w:t xml:space="preserve"> </w:t>
      </w:r>
      <w:r w:rsidRPr="006157C0">
        <w:rPr>
          <w:lang w:val="et-EE"/>
        </w:rPr>
        <w:t xml:space="preserve">muudetakse RelvS-i § 84 lõikes 7 esitatud volitusnormi sõnastust. Kehtiva sõnastuse järgi kehtestab lasketiiru ja laskepaiga ning laskevõistluse ja treeninglaskmise ohutusnõuded </w:t>
      </w:r>
      <w:hyperlink r:id="rId17" w:history="1">
        <w:r w:rsidRPr="00FF38F7">
          <w:rPr>
            <w:lang w:val="et-EE"/>
          </w:rPr>
          <w:t>valdkonna eest vastutav minister</w:t>
        </w:r>
      </w:hyperlink>
      <w:r w:rsidRPr="006157C0">
        <w:rPr>
          <w:lang w:val="et-EE"/>
        </w:rPr>
        <w:t xml:space="preserve"> määrusega</w:t>
      </w:r>
      <w:r w:rsidR="006745CD" w:rsidRPr="006157C0">
        <w:rPr>
          <w:rStyle w:val="Allmrkuseviide"/>
          <w:rFonts w:eastAsia="Times New Roman"/>
          <w:szCs w:val="24"/>
          <w:lang w:val="et-EE"/>
        </w:rPr>
        <w:footnoteReference w:id="39"/>
      </w:r>
      <w:r w:rsidRPr="006157C0">
        <w:rPr>
          <w:lang w:val="et-EE"/>
        </w:rPr>
        <w:t xml:space="preserve">. </w:t>
      </w:r>
      <w:r w:rsidR="00C5103F" w:rsidRPr="006157C0">
        <w:rPr>
          <w:lang w:val="et-EE"/>
        </w:rPr>
        <w:t>Praktikas on samas määruses juba täna sätestatud ka lasketiiru ning laskmise eest vastutava isiku pädevus- ja kohustusnõuded, mis on ohutu lasketegevuse korraldamise lahutamatu osa. Kehtiva sõnastuse järgi ei ole aga volitusnormi ulatus nende nõuete kehtestamise osas piisavalt selge, kuna see piirneb üksnes ohutusnõuete sätestamisega.</w:t>
      </w:r>
    </w:p>
    <w:p w14:paraId="19A52FEE" w14:textId="77777777" w:rsidR="00C5103F" w:rsidRPr="006157C0" w:rsidRDefault="00C5103F" w:rsidP="001B578B">
      <w:pPr>
        <w:rPr>
          <w:lang w:val="et-EE"/>
        </w:rPr>
      </w:pPr>
    </w:p>
    <w:p w14:paraId="6FC39050" w14:textId="673E5A78" w:rsidR="002D6AD6" w:rsidRPr="006157C0" w:rsidRDefault="002D6AD6" w:rsidP="001B578B">
      <w:pPr>
        <w:rPr>
          <w:lang w:val="et-EE"/>
        </w:rPr>
      </w:pPr>
      <w:r w:rsidRPr="006157C0">
        <w:rPr>
          <w:lang w:val="et-EE"/>
        </w:rPr>
        <w:t xml:space="preserve">Eelnõu järgi täiendatakse volitusnormi sõnastust lisades, et valdkonna eest vastutav minister kehtestab ka lasketiiru ja laskmise eest vastutava isiku nõuded. </w:t>
      </w:r>
      <w:r w:rsidR="00C5103F" w:rsidRPr="006157C0">
        <w:rPr>
          <w:lang w:val="et-EE"/>
        </w:rPr>
        <w:t>Volitusnormi täiendamise eesmärgiks on tagada RelvS-i</w:t>
      </w:r>
      <w:r w:rsidR="00C5103F" w:rsidRPr="00FF38F7">
        <w:rPr>
          <w:lang w:val="et-EE"/>
        </w:rPr>
        <w:t xml:space="preserve"> ja selle alusel antud määruse kooskõla ning õiguslik selgus, laiendades volitusnormi sõnastust selliselt, et minister saaks selgesõnaliselt kehtestada ka lasketiiru ja laskmise eest vastutava isiku nõuded. See muudatus ei muuda kehtivat korralduslikku praktikat, kuid muudab volitusnormi sisuliselt täielikumaks ja vastavaks tegelikele regulatsioonivajadustele, vältides võimalikke tõlgendusprobleeme ning tugevdades ohutu lasketegevuse tagamiseks vajaliku õigusliku raamistiku.</w:t>
      </w:r>
    </w:p>
    <w:p w14:paraId="7ED463A5" w14:textId="3C842DF2" w:rsidR="005B670F" w:rsidRPr="00B8589A" w:rsidRDefault="005B670F" w:rsidP="00362166">
      <w:pPr>
        <w:rPr>
          <w:rFonts w:eastAsia="Times New Roman" w:cs="Times New Roman"/>
          <w:szCs w:val="24"/>
          <w:lang w:val="et-EE"/>
        </w:rPr>
      </w:pPr>
    </w:p>
    <w:p w14:paraId="487A006D" w14:textId="2304ADAD" w:rsidR="0034263D" w:rsidRPr="00B8589A" w:rsidRDefault="0034263D" w:rsidP="00362166">
      <w:pPr>
        <w:rPr>
          <w:rFonts w:eastAsia="Times New Roman" w:cs="Times New Roman"/>
          <w:szCs w:val="24"/>
          <w:lang w:val="et-EE"/>
        </w:rPr>
      </w:pPr>
      <w:r w:rsidRPr="006157C0">
        <w:rPr>
          <w:rFonts w:eastAsia="Times New Roman" w:cs="Times New Roman"/>
          <w:b/>
          <w:bCs/>
          <w:szCs w:val="24"/>
          <w:lang w:val="et-EE"/>
        </w:rPr>
        <w:t>Eelnõu § 1 punkti</w:t>
      </w:r>
      <w:r w:rsidR="009C3436">
        <w:rPr>
          <w:rFonts w:eastAsia="Times New Roman" w:cs="Times New Roman"/>
          <w:b/>
          <w:bCs/>
          <w:szCs w:val="24"/>
          <w:lang w:val="et-EE"/>
        </w:rPr>
        <w:t>ga</w:t>
      </w:r>
      <w:r w:rsidR="008B18D0" w:rsidDel="00506DFD">
        <w:rPr>
          <w:rFonts w:eastAsia="Times New Roman" w:cs="Times New Roman"/>
          <w:b/>
          <w:bCs/>
          <w:szCs w:val="24"/>
          <w:lang w:val="et-EE"/>
        </w:rPr>
        <w:t xml:space="preserve"> </w:t>
      </w:r>
      <w:r w:rsidR="00506DFD">
        <w:rPr>
          <w:rFonts w:eastAsia="Times New Roman" w:cs="Times New Roman"/>
          <w:b/>
          <w:bCs/>
          <w:szCs w:val="24"/>
          <w:lang w:val="et-EE"/>
        </w:rPr>
        <w:t xml:space="preserve">52 </w:t>
      </w:r>
      <w:r w:rsidR="009C3436" w:rsidRPr="00E56FEB">
        <w:rPr>
          <w:rFonts w:eastAsia="Times New Roman" w:cs="Times New Roman"/>
          <w:szCs w:val="24"/>
          <w:lang w:val="et-EE"/>
        </w:rPr>
        <w:t xml:space="preserve">täiendatakse </w:t>
      </w:r>
      <w:r w:rsidR="009C3436">
        <w:rPr>
          <w:rFonts w:eastAsia="Times New Roman" w:cs="Times New Roman"/>
          <w:szCs w:val="24"/>
          <w:lang w:val="et-EE"/>
        </w:rPr>
        <w:t>RelvS</w:t>
      </w:r>
      <w:r w:rsidR="002D5698">
        <w:rPr>
          <w:rFonts w:eastAsia="Times New Roman" w:cs="Times New Roman"/>
          <w:szCs w:val="24"/>
          <w:lang w:val="et-EE"/>
        </w:rPr>
        <w:t>-i</w:t>
      </w:r>
      <w:r w:rsidR="009C3436">
        <w:rPr>
          <w:rFonts w:eastAsia="Times New Roman" w:cs="Times New Roman"/>
          <w:szCs w:val="24"/>
          <w:lang w:val="et-EE"/>
        </w:rPr>
        <w:t xml:space="preserve"> §-i 84 lõigetega 10–12, milles nähakse ette teenistusrelvi käitlevale asutusele kohustus vähemalt üks kord aastas kontrollida oma lasketiiru ja laskepaiga vastavust RelvS-i nõuetele ning </w:t>
      </w:r>
      <w:r w:rsidR="002D5698">
        <w:rPr>
          <w:rFonts w:eastAsia="Times New Roman" w:cs="Times New Roman"/>
          <w:szCs w:val="24"/>
          <w:lang w:val="et-EE"/>
        </w:rPr>
        <w:t xml:space="preserve">selle </w:t>
      </w:r>
      <w:r w:rsidR="009C3436">
        <w:rPr>
          <w:rFonts w:eastAsia="Times New Roman" w:cs="Times New Roman"/>
          <w:szCs w:val="24"/>
          <w:lang w:val="et-EE"/>
        </w:rPr>
        <w:t>kontrolli tulemusest teavitami</w:t>
      </w:r>
      <w:r w:rsidR="002D5698">
        <w:rPr>
          <w:rFonts w:eastAsia="Times New Roman" w:cs="Times New Roman"/>
          <w:szCs w:val="24"/>
          <w:lang w:val="et-EE"/>
        </w:rPr>
        <w:t>n</w:t>
      </w:r>
      <w:r w:rsidR="009C3436">
        <w:rPr>
          <w:rFonts w:eastAsia="Times New Roman" w:cs="Times New Roman"/>
          <w:szCs w:val="24"/>
          <w:lang w:val="et-EE"/>
        </w:rPr>
        <w:t>e. Samuti nähakse ette, et kontrolli teostamise korra kehtestab asutuse juht või tema volitatud isik.</w:t>
      </w:r>
    </w:p>
    <w:p w14:paraId="29CDE15B" w14:textId="77777777" w:rsidR="0034263D" w:rsidRPr="006157C0" w:rsidRDefault="0034263D" w:rsidP="00362166">
      <w:pPr>
        <w:rPr>
          <w:rFonts w:eastAsia="Times New Roman" w:cs="Times New Roman"/>
          <w:b/>
          <w:bCs/>
          <w:szCs w:val="24"/>
          <w:lang w:val="et-EE"/>
        </w:rPr>
      </w:pPr>
    </w:p>
    <w:p w14:paraId="1106D125" w14:textId="41FF134A" w:rsidR="0034263D" w:rsidRPr="00E56FEB" w:rsidRDefault="0034263D" w:rsidP="0034263D">
      <w:pPr>
        <w:spacing w:line="240" w:lineRule="auto"/>
        <w:rPr>
          <w:rFonts w:cs="Times New Roman"/>
          <w:color w:val="000000"/>
          <w:szCs w:val="24"/>
          <w:lang w:val="et-EE"/>
        </w:rPr>
      </w:pPr>
      <w:r w:rsidRPr="00B8589A">
        <w:rPr>
          <w:rFonts w:cs="Times New Roman"/>
          <w:color w:val="000000"/>
          <w:szCs w:val="24"/>
          <w:lang w:val="et-EE"/>
        </w:rPr>
        <w:t>Eelnõuga lisata</w:t>
      </w:r>
      <w:r w:rsidR="00446D9D">
        <w:rPr>
          <w:rFonts w:cs="Times New Roman"/>
          <w:color w:val="000000"/>
          <w:szCs w:val="24"/>
          <w:lang w:val="et-EE"/>
        </w:rPr>
        <w:t>va</w:t>
      </w:r>
      <w:r w:rsidRPr="00B8589A">
        <w:rPr>
          <w:rFonts w:cs="Times New Roman"/>
          <w:color w:val="000000"/>
          <w:szCs w:val="24"/>
          <w:lang w:val="et-EE"/>
        </w:rPr>
        <w:t xml:space="preserve">te lõigetega nähakse ette teenistusrelvi käitleva asutuse lasketiiru ja laskepaiga </w:t>
      </w:r>
      <w:r w:rsidRPr="00E56FEB">
        <w:rPr>
          <w:rFonts w:cs="Times New Roman"/>
          <w:color w:val="000000"/>
          <w:szCs w:val="24"/>
          <w:lang w:val="et-EE"/>
        </w:rPr>
        <w:t>kontrollimine.</w:t>
      </w:r>
      <w:r w:rsidR="00DD704B">
        <w:rPr>
          <w:rFonts w:cs="Times New Roman"/>
          <w:color w:val="000000"/>
          <w:szCs w:val="24"/>
          <w:lang w:val="et-EE"/>
        </w:rPr>
        <w:t xml:space="preserve"> 30. märtsil 2023. aastal jõustunud r</w:t>
      </w:r>
      <w:r w:rsidR="00DD704B" w:rsidRPr="00DD704B">
        <w:rPr>
          <w:rFonts w:cs="Times New Roman"/>
          <w:color w:val="000000"/>
          <w:szCs w:val="24"/>
          <w:lang w:val="et-EE"/>
        </w:rPr>
        <w:t xml:space="preserve">elvaseaduse ja riigilõivuseaduse muutmise </w:t>
      </w:r>
      <w:r w:rsidR="00DD704B" w:rsidRPr="00DD704B">
        <w:rPr>
          <w:rFonts w:cs="Times New Roman"/>
          <w:color w:val="000000"/>
          <w:szCs w:val="24"/>
          <w:lang w:val="et-EE"/>
        </w:rPr>
        <w:lastRenderedPageBreak/>
        <w:t>seadus</w:t>
      </w:r>
      <w:r w:rsidR="00DD704B">
        <w:rPr>
          <w:rFonts w:cs="Times New Roman"/>
          <w:color w:val="000000"/>
          <w:szCs w:val="24"/>
          <w:lang w:val="et-EE"/>
        </w:rPr>
        <w:t>ega</w:t>
      </w:r>
      <w:r w:rsidR="00DD704B" w:rsidRPr="00DD704B">
        <w:rPr>
          <w:rFonts w:cs="Times New Roman"/>
          <w:color w:val="000000"/>
          <w:szCs w:val="24"/>
          <w:lang w:val="et-EE"/>
        </w:rPr>
        <w:t xml:space="preserve"> (digilahendused loamenetluses ning teenistus- ja tsiviilrelvade registri arendamine)</w:t>
      </w:r>
      <w:r w:rsidR="00DD704B">
        <w:rPr>
          <w:rStyle w:val="Allmrkuseviide"/>
          <w:color w:val="000000"/>
          <w:szCs w:val="24"/>
          <w:lang w:val="et-EE"/>
        </w:rPr>
        <w:footnoteReference w:id="40"/>
      </w:r>
      <w:r w:rsidR="00DD704B">
        <w:rPr>
          <w:rFonts w:cs="Times New Roman"/>
          <w:color w:val="000000"/>
          <w:szCs w:val="24"/>
          <w:lang w:val="et-EE"/>
        </w:rPr>
        <w:t xml:space="preserve"> </w:t>
      </w:r>
      <w:r>
        <w:rPr>
          <w:rFonts w:cs="Times New Roman"/>
          <w:color w:val="000000"/>
          <w:szCs w:val="24"/>
          <w:lang w:val="et-EE"/>
        </w:rPr>
        <w:t>t</w:t>
      </w:r>
      <w:r w:rsidRPr="00E56FEB">
        <w:rPr>
          <w:rFonts w:cs="Times New Roman"/>
          <w:color w:val="000000"/>
          <w:szCs w:val="24"/>
          <w:lang w:val="et-EE"/>
        </w:rPr>
        <w:t>unnistati kehtetuks RelvS-i § 84</w:t>
      </w:r>
      <w:r w:rsidRPr="00E56FEB">
        <w:rPr>
          <w:rFonts w:cs="Times New Roman"/>
          <w:color w:val="000000"/>
          <w:szCs w:val="24"/>
          <w:vertAlign w:val="superscript"/>
          <w:lang w:val="et-EE"/>
        </w:rPr>
        <w:t>1</w:t>
      </w:r>
      <w:r w:rsidRPr="00E56FEB">
        <w:rPr>
          <w:rFonts w:cs="Times New Roman"/>
          <w:color w:val="000000"/>
          <w:szCs w:val="24"/>
          <w:lang w:val="et-EE"/>
        </w:rPr>
        <w:t xml:space="preserve">, kus oli sätestatud teenistusrelvi käitleva asutuse lasketiir ja laskepaik ning antud siseministrile volitusnorm teenistusrelvi käitleva asutuse lasketiirule ja laskepaigale nõuete kehtestamiseks. Kuna nähti, et </w:t>
      </w:r>
      <w:r w:rsidR="00DD704B">
        <w:rPr>
          <w:rFonts w:cs="Times New Roman"/>
          <w:color w:val="000000"/>
          <w:szCs w:val="24"/>
          <w:lang w:val="et-EE"/>
        </w:rPr>
        <w:t>RelvS-i § 84 lõike 7 alusel kehtestatud siseministri</w:t>
      </w:r>
      <w:r>
        <w:rPr>
          <w:rFonts w:cs="Times New Roman"/>
          <w:color w:val="000000"/>
          <w:szCs w:val="24"/>
          <w:lang w:val="et-EE"/>
        </w:rPr>
        <w:t xml:space="preserve"> määruses</w:t>
      </w:r>
      <w:r w:rsidR="00DD704B">
        <w:rPr>
          <w:rStyle w:val="Allmrkuseviide"/>
          <w:color w:val="000000"/>
          <w:szCs w:val="24"/>
          <w:lang w:val="et-EE"/>
        </w:rPr>
        <w:footnoteReference w:id="41"/>
      </w:r>
      <w:r w:rsidR="00DD704B">
        <w:rPr>
          <w:rFonts w:cs="Times New Roman"/>
          <w:color w:val="000000"/>
          <w:szCs w:val="24"/>
          <w:lang w:val="et-EE"/>
        </w:rPr>
        <w:t xml:space="preserve"> (edaspidi </w:t>
      </w:r>
      <w:r w:rsidRPr="00E56FEB">
        <w:rPr>
          <w:rFonts w:cs="Times New Roman"/>
          <w:i/>
          <w:iCs/>
          <w:color w:val="000000"/>
          <w:szCs w:val="24"/>
          <w:lang w:val="et-EE"/>
        </w:rPr>
        <w:t>määrus nr 12</w:t>
      </w:r>
      <w:r w:rsidR="00DD704B">
        <w:rPr>
          <w:rFonts w:cs="Times New Roman"/>
          <w:color w:val="000000"/>
          <w:szCs w:val="24"/>
          <w:lang w:val="et-EE"/>
        </w:rPr>
        <w:t>)</w:t>
      </w:r>
      <w:r w:rsidRPr="00E56FEB">
        <w:rPr>
          <w:rFonts w:cs="Times New Roman"/>
          <w:color w:val="000000"/>
          <w:szCs w:val="24"/>
          <w:lang w:val="et-EE"/>
        </w:rPr>
        <w:t xml:space="preserve"> sätestatud nõudeid on võimalik kohaldada ka teenistusrelvi käitlevale asutusele, loobuti neile eraldi nõuete kehtestamisest. Nähti ette, et RelvS-</w:t>
      </w:r>
      <w:r w:rsidR="00697888">
        <w:rPr>
          <w:rFonts w:cs="Times New Roman"/>
          <w:color w:val="000000"/>
          <w:szCs w:val="24"/>
          <w:lang w:val="et-EE"/>
        </w:rPr>
        <w:t> </w:t>
      </w:r>
      <w:r w:rsidRPr="00E56FEB">
        <w:rPr>
          <w:rFonts w:cs="Times New Roman"/>
          <w:color w:val="000000"/>
          <w:szCs w:val="24"/>
          <w:lang w:val="et-EE"/>
        </w:rPr>
        <w:t>i</w:t>
      </w:r>
      <w:r w:rsidR="00697888">
        <w:rPr>
          <w:rFonts w:cs="Times New Roman"/>
          <w:color w:val="000000"/>
          <w:szCs w:val="24"/>
          <w:lang w:val="et-EE"/>
        </w:rPr>
        <w:t> </w:t>
      </w:r>
      <w:r w:rsidRPr="00E56FEB">
        <w:rPr>
          <w:rFonts w:cs="Times New Roman"/>
          <w:color w:val="000000"/>
          <w:szCs w:val="24"/>
          <w:lang w:val="et-EE"/>
        </w:rPr>
        <w:t xml:space="preserve">§-s 84 kehtestatud nõuded, sealhulgas määrus nr 12, kehtivad ka teenistusrelvi käitlevale asutustele. </w:t>
      </w:r>
    </w:p>
    <w:p w14:paraId="4D9221E0" w14:textId="77777777" w:rsidR="0034263D" w:rsidRPr="00E56FEB" w:rsidRDefault="0034263D" w:rsidP="0034263D">
      <w:pPr>
        <w:spacing w:line="240" w:lineRule="auto"/>
        <w:rPr>
          <w:rFonts w:cs="Times New Roman"/>
          <w:color w:val="000000"/>
          <w:szCs w:val="24"/>
          <w:lang w:val="et-EE"/>
        </w:rPr>
      </w:pPr>
    </w:p>
    <w:p w14:paraId="7A2A795F" w14:textId="2E2EF9A0" w:rsidR="0034263D" w:rsidRPr="00E56FEB" w:rsidRDefault="0034263D" w:rsidP="0034263D">
      <w:pPr>
        <w:spacing w:line="240" w:lineRule="auto"/>
        <w:rPr>
          <w:rFonts w:eastAsia="Times New Roman" w:cs="Times New Roman"/>
          <w:color w:val="000000"/>
          <w:szCs w:val="24"/>
          <w:lang w:val="et-EE"/>
        </w:rPr>
      </w:pPr>
      <w:r w:rsidRPr="00E56FEB">
        <w:rPr>
          <w:rFonts w:eastAsia="Times New Roman" w:cs="Times New Roman"/>
          <w:color w:val="000000"/>
          <w:szCs w:val="24"/>
          <w:lang w:val="et-EE"/>
        </w:rPr>
        <w:t>Määruse nr 12 § 18 lõike 1 kohaselt vastutab lasketiiru või laskepaiga määruses sätestatud ohutusnõuetele vastamise eest laskmise eest vastutav isik. RelvS-i § 88 lõike 1 kohaselt teeb riiklikku järelevalvet tsiviillasketiirude ja -laskepaikade ohutusnõuetele vastavuse üle PPA ametnik. Sama paragrahvi lõige 2 sätestab, et haldusjärelevalvet teenistusrelvade ja sõjaväerelvade käitlemise ning teenistusrelvi käitleva asutuse laskepaiga ja lasketiiru üle teostavad ministeeriumid oma valitsemisalas. RelvS-s ei ole sätestatud, kes ja kuidas teenistusrelvi käitleva asutuse lasketiiru ohutusnõuetele vastamise üle järelevalvet teeb.</w:t>
      </w:r>
    </w:p>
    <w:p w14:paraId="4A7F1A09" w14:textId="77777777" w:rsidR="0034263D" w:rsidRPr="00E56FEB" w:rsidRDefault="0034263D" w:rsidP="0034263D">
      <w:pPr>
        <w:spacing w:line="240" w:lineRule="auto"/>
        <w:rPr>
          <w:rFonts w:eastAsia="Times New Roman" w:cs="Times New Roman"/>
          <w:color w:val="000000"/>
          <w:szCs w:val="24"/>
          <w:lang w:val="et-EE"/>
        </w:rPr>
      </w:pPr>
    </w:p>
    <w:p w14:paraId="0916B419" w14:textId="6B2AABA7" w:rsidR="0034263D" w:rsidRPr="00E56FEB" w:rsidRDefault="0034263D" w:rsidP="0034263D">
      <w:pPr>
        <w:spacing w:line="240" w:lineRule="auto"/>
        <w:rPr>
          <w:rFonts w:cs="Times New Roman"/>
          <w:color w:val="000000"/>
          <w:szCs w:val="24"/>
          <w:lang w:val="et-EE"/>
        </w:rPr>
      </w:pPr>
      <w:r w:rsidRPr="00E56FEB">
        <w:rPr>
          <w:rFonts w:cs="Times New Roman"/>
          <w:color w:val="000000"/>
          <w:szCs w:val="24"/>
          <w:lang w:val="et-EE"/>
        </w:rPr>
        <w:t>Iga haldusorgan tegutseb oma pädevuse piires, s.t täidab talle seadusega või selle alusel seatud ülesandeid. Vabariigi Valitsuse seaduse</w:t>
      </w:r>
      <w:r w:rsidR="00431EF4">
        <w:rPr>
          <w:rStyle w:val="Allmrkuseviide"/>
          <w:color w:val="000000"/>
          <w:szCs w:val="24"/>
          <w:lang w:val="et-EE"/>
        </w:rPr>
        <w:footnoteReference w:id="42"/>
      </w:r>
      <w:r w:rsidRPr="00E56FEB">
        <w:rPr>
          <w:rFonts w:cs="Times New Roman"/>
          <w:color w:val="000000"/>
          <w:szCs w:val="24"/>
          <w:lang w:val="et-EE"/>
        </w:rPr>
        <w:t xml:space="preserve"> (edaspidi </w:t>
      </w:r>
      <w:r w:rsidRPr="00E56FEB">
        <w:rPr>
          <w:rFonts w:cs="Times New Roman"/>
          <w:i/>
          <w:iCs/>
          <w:color w:val="000000"/>
          <w:szCs w:val="24"/>
          <w:lang w:val="et-EE"/>
        </w:rPr>
        <w:t>VVS</w:t>
      </w:r>
      <w:r w:rsidRPr="00E56FEB">
        <w:rPr>
          <w:rFonts w:cs="Times New Roman"/>
          <w:color w:val="000000"/>
          <w:szCs w:val="24"/>
          <w:lang w:val="et-EE"/>
        </w:rPr>
        <w:t>) § 93 lõike 1 kohaselt korraldatakse valitsusasutuste ja nende hallatavate riigiasutuste tegevuse seaduslikkuse ja otstarbekuse tagamiseks teenistuslikku järelevalvet. Teenistusliku järelevalve korraldamine on Vabariigi Valitsuse ja valitsusasutuste kohustus. Teenistuslik järelevalve põhineb haldusorganite subordinatiivsel (hierarhilisel) süsteemil haldusekandja sees. Kes kelle üle teenistuslikku järelevalvet teostab, sätestab riigi kui haldusekandja puhul VVS.</w:t>
      </w:r>
    </w:p>
    <w:p w14:paraId="4707DAFA" w14:textId="77777777" w:rsidR="0034263D" w:rsidRPr="00E56FEB" w:rsidRDefault="0034263D" w:rsidP="0034263D">
      <w:pPr>
        <w:spacing w:line="240" w:lineRule="auto"/>
        <w:rPr>
          <w:rFonts w:cs="Times New Roman"/>
          <w:color w:val="000000"/>
          <w:szCs w:val="24"/>
          <w:lang w:val="et-EE"/>
        </w:rPr>
      </w:pPr>
    </w:p>
    <w:p w14:paraId="136895FE" w14:textId="77777777" w:rsidR="0034263D" w:rsidRPr="00E56FEB" w:rsidRDefault="0034263D" w:rsidP="0034263D">
      <w:pPr>
        <w:spacing w:line="240" w:lineRule="auto"/>
        <w:rPr>
          <w:rFonts w:cs="Times New Roman"/>
          <w:szCs w:val="24"/>
          <w:lang w:val="et-EE"/>
        </w:rPr>
      </w:pPr>
      <w:r w:rsidRPr="00E56FEB">
        <w:rPr>
          <w:rFonts w:cs="Times New Roman"/>
          <w:color w:val="000000"/>
          <w:szCs w:val="24"/>
          <w:lang w:val="et-EE"/>
        </w:rPr>
        <w:t xml:space="preserve">VVS näeb § 95 lõikes 1 ette, et minister valvab ministeeriumi struktuuriüksuste, ministeeriumi valitsemisala valitsusasutuste ja nende ametiisikute, samuti muude ministeeriumi hallatavate riigiasutuste tegevuse seaduslikkuse ja otstarbekuse üle. </w:t>
      </w:r>
      <w:r w:rsidRPr="00E56FEB">
        <w:rPr>
          <w:rFonts w:cs="Times New Roman"/>
          <w:szCs w:val="24"/>
          <w:lang w:val="et-EE"/>
        </w:rPr>
        <w:t>VVS § 96 lõike 1 kohaselt teostab ministeeriumi ameti ja inspektsiooni peadirektor teenistuslikku järelevalvet ameti ja inspektsiooni kohalike asutuste ja nende ametiisikute tegevuse üle ministri poolt määratud ulatuses ja korras.</w:t>
      </w:r>
    </w:p>
    <w:p w14:paraId="2E4EFDB4" w14:textId="77777777" w:rsidR="0034263D" w:rsidRPr="00E56FEB" w:rsidRDefault="0034263D" w:rsidP="0034263D">
      <w:pPr>
        <w:spacing w:line="240" w:lineRule="auto"/>
        <w:rPr>
          <w:rFonts w:cs="Times New Roman"/>
          <w:szCs w:val="24"/>
          <w:lang w:val="et-EE"/>
        </w:rPr>
      </w:pPr>
    </w:p>
    <w:p w14:paraId="2767A05C" w14:textId="021E6AFB" w:rsidR="0034263D" w:rsidRPr="00E56FEB" w:rsidRDefault="0034263D" w:rsidP="0034263D">
      <w:pPr>
        <w:spacing w:line="240" w:lineRule="auto"/>
        <w:rPr>
          <w:rFonts w:cs="Times New Roman"/>
          <w:color w:val="000000"/>
          <w:szCs w:val="24"/>
          <w:lang w:val="et-EE"/>
        </w:rPr>
      </w:pPr>
      <w:r w:rsidRPr="00E56FEB">
        <w:rPr>
          <w:rFonts w:cs="Times New Roman"/>
          <w:color w:val="000000"/>
          <w:szCs w:val="24"/>
          <w:lang w:val="et-EE"/>
        </w:rPr>
        <w:t xml:space="preserve">Eeltoodust tulenevalt ja selleks, et tagada paremini teenistusrelvi käitlevate asutuste lasketiirude ja laskepaikade vastavus </w:t>
      </w:r>
      <w:r w:rsidR="007F66DE">
        <w:rPr>
          <w:rFonts w:cs="Times New Roman"/>
          <w:color w:val="000000"/>
          <w:szCs w:val="24"/>
          <w:lang w:val="et-EE"/>
        </w:rPr>
        <w:t>kehtestatud</w:t>
      </w:r>
      <w:r w:rsidRPr="00E56FEB">
        <w:rPr>
          <w:rFonts w:cs="Times New Roman"/>
          <w:color w:val="000000"/>
          <w:szCs w:val="24"/>
          <w:lang w:val="et-EE"/>
        </w:rPr>
        <w:t xml:space="preserve"> nõuetele, on vajalik näha ette kontrollimehhanism.</w:t>
      </w:r>
      <w:r w:rsidR="007F66DE">
        <w:rPr>
          <w:rFonts w:cs="Times New Roman"/>
          <w:color w:val="000000"/>
          <w:szCs w:val="24"/>
          <w:lang w:val="et-EE"/>
        </w:rPr>
        <w:t xml:space="preserve"> See tuleb ette nähe RelvS-s, kuna tegemist on asutustele kohustusi seadva normiga.</w:t>
      </w:r>
    </w:p>
    <w:p w14:paraId="4D7FA537" w14:textId="77777777" w:rsidR="0034263D" w:rsidRPr="00E56FEB" w:rsidRDefault="0034263D" w:rsidP="0034263D">
      <w:pPr>
        <w:spacing w:line="240" w:lineRule="auto"/>
        <w:rPr>
          <w:rFonts w:cs="Times New Roman"/>
          <w:color w:val="000000"/>
          <w:szCs w:val="24"/>
          <w:lang w:val="et-EE"/>
        </w:rPr>
      </w:pPr>
    </w:p>
    <w:p w14:paraId="73472684" w14:textId="77777777" w:rsidR="00A67D2C" w:rsidRDefault="0034263D" w:rsidP="0034263D">
      <w:pPr>
        <w:spacing w:line="240" w:lineRule="auto"/>
        <w:rPr>
          <w:rFonts w:cs="Times New Roman"/>
          <w:color w:val="000000"/>
          <w:szCs w:val="24"/>
          <w:lang w:val="et-EE"/>
        </w:rPr>
      </w:pPr>
      <w:r w:rsidRPr="00E56FEB">
        <w:rPr>
          <w:rFonts w:cs="Times New Roman"/>
          <w:color w:val="000000"/>
          <w:szCs w:val="24"/>
          <w:u w:val="single"/>
          <w:lang w:val="et-EE"/>
        </w:rPr>
        <w:t>Lõikes 1</w:t>
      </w:r>
      <w:r w:rsidR="00B43641">
        <w:rPr>
          <w:rFonts w:cs="Times New Roman"/>
          <w:color w:val="000000"/>
          <w:szCs w:val="24"/>
          <w:u w:val="single"/>
          <w:lang w:val="et-EE"/>
        </w:rPr>
        <w:t>0</w:t>
      </w:r>
      <w:r w:rsidRPr="00E56FEB">
        <w:rPr>
          <w:rFonts w:cs="Times New Roman"/>
          <w:color w:val="000000"/>
          <w:szCs w:val="24"/>
          <w:lang w:val="et-EE"/>
        </w:rPr>
        <w:t xml:space="preserve"> nähakse ette, et teenistusrelvi käitlev asutus </w:t>
      </w:r>
      <w:r w:rsidRPr="006C5175">
        <w:rPr>
          <w:rFonts w:cs="Times New Roman"/>
          <w:b/>
          <w:color w:val="000000"/>
          <w:szCs w:val="24"/>
          <w:lang w:val="et-EE"/>
        </w:rPr>
        <w:t>peab oma lasketiiru ja laskepaiga vastavust kontrollima vähemalt üks kord aastas</w:t>
      </w:r>
      <w:r w:rsidRPr="00E56FEB">
        <w:rPr>
          <w:rFonts w:cs="Times New Roman"/>
          <w:color w:val="000000"/>
          <w:szCs w:val="24"/>
          <w:lang w:val="et-EE"/>
        </w:rPr>
        <w:t xml:space="preserve">. Selle eesmärk on tagada lasketiirude ja laskepaikade pidev ohutus ja nõuetekohane vastavus kehtivatele normidele. Regulaarne kontroll hoiab ära võimalikud ohud ning kindlustab, et teenistusrelvi käsitletakse turvalises keskkonnas. </w:t>
      </w:r>
    </w:p>
    <w:p w14:paraId="69BEF4B4" w14:textId="77777777" w:rsidR="00A67D2C" w:rsidRDefault="00A67D2C" w:rsidP="0034263D">
      <w:pPr>
        <w:spacing w:line="240" w:lineRule="auto"/>
        <w:rPr>
          <w:rFonts w:cs="Times New Roman"/>
          <w:color w:val="000000"/>
          <w:szCs w:val="24"/>
          <w:lang w:val="et-EE"/>
        </w:rPr>
      </w:pPr>
    </w:p>
    <w:p w14:paraId="34F206DF" w14:textId="38B9998F" w:rsidR="0034263D" w:rsidRPr="006C5175" w:rsidRDefault="0034263D" w:rsidP="0034263D">
      <w:pPr>
        <w:spacing w:line="240" w:lineRule="auto"/>
        <w:rPr>
          <w:rFonts w:cs="Times New Roman"/>
          <w:color w:val="000000"/>
          <w:szCs w:val="24"/>
          <w:lang w:val="et-EE"/>
        </w:rPr>
      </w:pPr>
      <w:r w:rsidRPr="006C5175">
        <w:rPr>
          <w:rFonts w:cs="Times New Roman"/>
          <w:color w:val="000000"/>
          <w:szCs w:val="24"/>
          <w:lang w:val="et-EE"/>
        </w:rPr>
        <w:lastRenderedPageBreak/>
        <w:t>Samasugune ajaperiood on ette nähtud ka määruses nr 19</w:t>
      </w:r>
      <w:r w:rsidR="00431EF4">
        <w:rPr>
          <w:rStyle w:val="Allmrkuseviide"/>
          <w:color w:val="000000"/>
          <w:szCs w:val="24"/>
          <w:lang w:val="et-EE"/>
        </w:rPr>
        <w:footnoteReference w:id="43"/>
      </w:r>
      <w:r w:rsidRPr="006C5175">
        <w:rPr>
          <w:rFonts w:cs="Times New Roman"/>
          <w:color w:val="000000"/>
          <w:szCs w:val="24"/>
          <w:lang w:val="et-EE"/>
        </w:rPr>
        <w:t>, mille § 8 lõike 5 kohaselt kontrollib asutus tulirelva, elektrišokirelva, laskemoona ja lahingumoona käitlemise nõuete ja hoiutingimuste täitmist vähemalt üks kord aastas.</w:t>
      </w:r>
    </w:p>
    <w:p w14:paraId="43FE7553" w14:textId="77777777" w:rsidR="0034263D" w:rsidRPr="006C5175" w:rsidRDefault="0034263D" w:rsidP="0034263D">
      <w:pPr>
        <w:spacing w:line="240" w:lineRule="auto"/>
        <w:rPr>
          <w:rFonts w:cs="Times New Roman"/>
          <w:color w:val="000000"/>
          <w:szCs w:val="24"/>
          <w:lang w:val="et-EE"/>
        </w:rPr>
      </w:pPr>
    </w:p>
    <w:p w14:paraId="13E7C29A" w14:textId="27EAD3E7" w:rsidR="0034263D" w:rsidRPr="006C5175" w:rsidRDefault="0034263D" w:rsidP="0034263D">
      <w:pPr>
        <w:spacing w:line="240" w:lineRule="auto"/>
        <w:rPr>
          <w:rFonts w:cs="Times New Roman"/>
          <w:szCs w:val="24"/>
          <w:lang w:val="et-EE"/>
        </w:rPr>
      </w:pPr>
      <w:r w:rsidRPr="006C5175">
        <w:rPr>
          <w:rFonts w:cs="Times New Roman"/>
          <w:color w:val="000000"/>
          <w:szCs w:val="24"/>
          <w:u w:val="single"/>
          <w:lang w:val="et-EE"/>
        </w:rPr>
        <w:t xml:space="preserve">Lõikes </w:t>
      </w:r>
      <w:r w:rsidR="006F1D65">
        <w:rPr>
          <w:rFonts w:cs="Times New Roman"/>
          <w:color w:val="000000"/>
          <w:szCs w:val="24"/>
          <w:u w:val="single"/>
          <w:lang w:val="et-EE"/>
        </w:rPr>
        <w:t>11</w:t>
      </w:r>
      <w:r w:rsidRPr="006C5175">
        <w:rPr>
          <w:rFonts w:cs="Times New Roman"/>
          <w:color w:val="000000"/>
          <w:szCs w:val="24"/>
          <w:lang w:val="et-EE"/>
        </w:rPr>
        <w:t xml:space="preserve"> nähakse ette, et selle kontrolli tulemusest teavitab asutus RelvS-i § 88 lõike</w:t>
      </w:r>
      <w:r w:rsidR="006F1D65">
        <w:rPr>
          <w:rFonts w:cs="Times New Roman"/>
          <w:color w:val="000000"/>
          <w:szCs w:val="24"/>
          <w:lang w:val="et-EE"/>
        </w:rPr>
        <w:t>s</w:t>
      </w:r>
      <w:r w:rsidRPr="006C5175">
        <w:rPr>
          <w:rFonts w:cs="Times New Roman"/>
          <w:color w:val="000000"/>
          <w:szCs w:val="24"/>
          <w:lang w:val="et-EE"/>
        </w:rPr>
        <w:t xml:space="preserve"> 2 nimetatud asutust viivitamata. Selleks, et ministeeriumid saaksid paremini teha teenistuslikku järelevalvet oma valitsemisalas lasketiirude ja laskepaikade seaduslikkuse ja otstarbekuse üle, nähakse eelnõuga ette ministeeriumi teavitamine asutuse läbiviidud kontrolli tulemusest. Muudatus ei puuduta Kaitseministeeriumi poolt Kaitseväe ja Kaitseliidu lasketiiru ja harjutusvälja üle teostatavat järelevalvet. </w:t>
      </w:r>
      <w:r w:rsidRPr="006C5175">
        <w:rPr>
          <w:rFonts w:cs="Times New Roman"/>
          <w:szCs w:val="24"/>
          <w:lang w:val="et-EE"/>
        </w:rPr>
        <w:t>Kaitseministeeriumi valitsemisala asutustel on sõjaväerelvad ja neile ei kohaldata määrust nr 12</w:t>
      </w:r>
      <w:r w:rsidR="006F1D65">
        <w:rPr>
          <w:rStyle w:val="Allmrkuseviide"/>
          <w:szCs w:val="24"/>
          <w:lang w:val="et-EE"/>
        </w:rPr>
        <w:footnoteReference w:id="44"/>
      </w:r>
      <w:r w:rsidRPr="006C5175">
        <w:rPr>
          <w:rFonts w:cs="Times New Roman"/>
          <w:szCs w:val="24"/>
          <w:lang w:val="et-EE"/>
        </w:rPr>
        <w:t xml:space="preserve">. </w:t>
      </w:r>
    </w:p>
    <w:p w14:paraId="3D21526E" w14:textId="77777777" w:rsidR="0034263D" w:rsidRPr="006C5175" w:rsidRDefault="0034263D" w:rsidP="0034263D">
      <w:pPr>
        <w:spacing w:line="240" w:lineRule="auto"/>
        <w:rPr>
          <w:rFonts w:cs="Times New Roman"/>
          <w:szCs w:val="24"/>
          <w:lang w:val="et-EE"/>
        </w:rPr>
      </w:pPr>
    </w:p>
    <w:p w14:paraId="4264208D" w14:textId="687F8782" w:rsidR="0034263D" w:rsidRPr="00736EAD" w:rsidRDefault="0034263D" w:rsidP="0034263D">
      <w:pPr>
        <w:spacing w:line="240" w:lineRule="auto"/>
        <w:rPr>
          <w:rFonts w:cs="Times New Roman"/>
          <w:szCs w:val="24"/>
          <w:lang w:val="et-EE"/>
        </w:rPr>
      </w:pPr>
      <w:r w:rsidRPr="006C5175">
        <w:rPr>
          <w:rFonts w:cs="Times New Roman"/>
          <w:szCs w:val="24"/>
          <w:lang w:val="et-EE"/>
        </w:rPr>
        <w:t xml:space="preserve">Lisaks Kaitseministeeriumile, ei puuduta </w:t>
      </w:r>
      <w:r w:rsidR="00D6631B" w:rsidRPr="00D6631B">
        <w:rPr>
          <w:rFonts w:cs="Times New Roman"/>
          <w:szCs w:val="24"/>
          <w:lang w:val="et-EE"/>
        </w:rPr>
        <w:t xml:space="preserve">kavandatav </w:t>
      </w:r>
      <w:r w:rsidRPr="00736EAD">
        <w:rPr>
          <w:rFonts w:cs="Times New Roman"/>
          <w:szCs w:val="24"/>
          <w:lang w:val="et-EE"/>
        </w:rPr>
        <w:t>muudatus Justiits</w:t>
      </w:r>
      <w:r w:rsidR="00D6631B" w:rsidRPr="00D6631B">
        <w:rPr>
          <w:rFonts w:cs="Times New Roman"/>
          <w:szCs w:val="24"/>
          <w:lang w:val="et-EE"/>
        </w:rPr>
        <w:t>- ja Digi</w:t>
      </w:r>
      <w:r w:rsidRPr="00736EAD">
        <w:rPr>
          <w:rFonts w:cs="Times New Roman"/>
          <w:szCs w:val="24"/>
          <w:lang w:val="et-EE"/>
        </w:rPr>
        <w:t>ministeeriumi teostatavat järelevalvet kohaliku omavalitsuse organite ja asutuste ning kohtute üle, sest seal ei käidelda teenistusrelvi.</w:t>
      </w:r>
    </w:p>
    <w:p w14:paraId="16418BDB" w14:textId="77777777" w:rsidR="0034263D" w:rsidRPr="00736EAD" w:rsidRDefault="0034263D" w:rsidP="0034263D">
      <w:pPr>
        <w:spacing w:line="240" w:lineRule="auto"/>
        <w:rPr>
          <w:rFonts w:cs="Times New Roman"/>
          <w:color w:val="000000"/>
          <w:szCs w:val="24"/>
          <w:lang w:val="et-EE"/>
        </w:rPr>
      </w:pPr>
    </w:p>
    <w:p w14:paraId="6B9F00BC" w14:textId="77777777" w:rsidR="0034263D" w:rsidRPr="00736EAD" w:rsidRDefault="0034263D" w:rsidP="0034263D">
      <w:pPr>
        <w:spacing w:line="240" w:lineRule="auto"/>
        <w:rPr>
          <w:rFonts w:cs="Times New Roman"/>
          <w:color w:val="000000"/>
          <w:szCs w:val="24"/>
          <w:lang w:val="et-EE"/>
        </w:rPr>
      </w:pPr>
      <w:r w:rsidRPr="00736EAD">
        <w:rPr>
          <w:rFonts w:cs="Times New Roman"/>
          <w:color w:val="000000"/>
          <w:szCs w:val="24"/>
          <w:lang w:val="et-EE"/>
        </w:rPr>
        <w:t>Ministeeriumi teavitamise nõue tagab, et rikkumised või kõrvalekalded saavad õigeaegselt tähelepanu ning on võimalus vajadusel võtta meetmeid rikkumise lõpetamiseks või hinnata kehtivate nõuete otstarbekust.</w:t>
      </w:r>
    </w:p>
    <w:p w14:paraId="4DEC24A2" w14:textId="77777777" w:rsidR="0034263D" w:rsidRPr="00736EAD" w:rsidRDefault="0034263D" w:rsidP="0034263D">
      <w:pPr>
        <w:spacing w:line="240" w:lineRule="auto"/>
        <w:rPr>
          <w:rFonts w:cs="Times New Roman"/>
          <w:color w:val="000000"/>
          <w:szCs w:val="24"/>
          <w:lang w:val="et-EE"/>
        </w:rPr>
      </w:pPr>
    </w:p>
    <w:p w14:paraId="774629E6" w14:textId="4C086833" w:rsidR="0034263D" w:rsidRPr="00736EAD" w:rsidRDefault="0034263D" w:rsidP="0034263D">
      <w:pPr>
        <w:spacing w:line="240" w:lineRule="auto"/>
        <w:rPr>
          <w:rFonts w:cs="Times New Roman"/>
          <w:color w:val="000000"/>
          <w:szCs w:val="24"/>
          <w:lang w:val="et-EE"/>
        </w:rPr>
      </w:pPr>
      <w:r w:rsidRPr="00736EAD">
        <w:rPr>
          <w:rFonts w:cs="Times New Roman"/>
          <w:color w:val="000000"/>
          <w:szCs w:val="24"/>
          <w:u w:val="single"/>
          <w:lang w:val="et-EE"/>
        </w:rPr>
        <w:t xml:space="preserve">Lõige </w:t>
      </w:r>
      <w:r w:rsidR="00D6631B" w:rsidRPr="00D6631B">
        <w:rPr>
          <w:rFonts w:cs="Times New Roman"/>
          <w:color w:val="000000"/>
          <w:szCs w:val="24"/>
          <w:u w:val="single"/>
          <w:lang w:val="et-EE"/>
        </w:rPr>
        <w:t>12</w:t>
      </w:r>
      <w:r w:rsidRPr="00736EAD">
        <w:rPr>
          <w:rFonts w:cs="Times New Roman"/>
          <w:color w:val="000000"/>
          <w:szCs w:val="24"/>
          <w:lang w:val="et-EE"/>
        </w:rPr>
        <w:t xml:space="preserve"> kohustab teenistusrelvi käitleva asutuse juhti või tema volitatud ametnikku kehtestama lasketiiru ja laskepaiga nõuetele vastavuse kontrolli kord, kuid jätab piisava paindlikkuse asutustel kohandada kontrolli korda arvestades asutuse vajadusi, suurust ja hetkeolukorda, samas säilitades vastavuse üldistele nõuetele ja ohutusnormidele.</w:t>
      </w:r>
    </w:p>
    <w:p w14:paraId="59C24E98" w14:textId="77777777" w:rsidR="0034263D" w:rsidRPr="00736EAD" w:rsidRDefault="0034263D" w:rsidP="0034263D">
      <w:pPr>
        <w:spacing w:line="240" w:lineRule="auto"/>
        <w:rPr>
          <w:rFonts w:cs="Times New Roman"/>
          <w:color w:val="000000"/>
          <w:szCs w:val="24"/>
          <w:lang w:val="et-EE"/>
        </w:rPr>
      </w:pPr>
    </w:p>
    <w:p w14:paraId="0E4E08BF" w14:textId="77777777" w:rsidR="0034263D" w:rsidRPr="00736EAD" w:rsidRDefault="0034263D" w:rsidP="0034263D">
      <w:pPr>
        <w:spacing w:line="240" w:lineRule="auto"/>
        <w:rPr>
          <w:rFonts w:cs="Times New Roman"/>
          <w:color w:val="000000"/>
          <w:szCs w:val="24"/>
          <w:lang w:val="et-EE"/>
        </w:rPr>
      </w:pPr>
      <w:r w:rsidRPr="00736EAD">
        <w:rPr>
          <w:rFonts w:cs="Times New Roman"/>
          <w:color w:val="000000"/>
          <w:szCs w:val="24"/>
          <w:lang w:val="et-EE"/>
        </w:rPr>
        <w:t>Asutuse juhi kehtestatavas kontrollimise korras võiksid olla järgmised nõuded, mis aitaksid tagada lasketiiru ja laskepaiga nõuetekohasuse, ohutuse ning järjepideva vastavuse määrusele.</w:t>
      </w:r>
    </w:p>
    <w:p w14:paraId="62B22D99" w14:textId="77777777" w:rsidR="0034263D" w:rsidRPr="00736EAD" w:rsidRDefault="0034263D" w:rsidP="0034263D">
      <w:pPr>
        <w:spacing w:line="240" w:lineRule="auto"/>
        <w:rPr>
          <w:rFonts w:cs="Times New Roman"/>
          <w:color w:val="000000"/>
          <w:szCs w:val="24"/>
          <w:lang w:val="et-EE"/>
        </w:rPr>
      </w:pPr>
    </w:p>
    <w:p w14:paraId="688C38D8" w14:textId="77777777" w:rsidR="0034263D" w:rsidRPr="00736EAD" w:rsidRDefault="0034263D" w:rsidP="00173DF1">
      <w:pPr>
        <w:keepNext/>
        <w:numPr>
          <w:ilvl w:val="0"/>
          <w:numId w:val="62"/>
        </w:numPr>
        <w:spacing w:line="240" w:lineRule="auto"/>
        <w:ind w:hanging="357"/>
        <w:rPr>
          <w:rFonts w:cs="Times New Roman"/>
          <w:color w:val="000000"/>
          <w:szCs w:val="24"/>
          <w:lang w:val="et-EE"/>
        </w:rPr>
      </w:pPr>
      <w:r w:rsidRPr="00736EAD">
        <w:rPr>
          <w:rFonts w:cs="Times New Roman"/>
          <w:b/>
          <w:color w:val="000000"/>
          <w:szCs w:val="24"/>
          <w:lang w:val="et-EE"/>
        </w:rPr>
        <w:t>Ohutusnõuded</w:t>
      </w:r>
      <w:r w:rsidRPr="00736EAD">
        <w:rPr>
          <w:rFonts w:cs="Times New Roman"/>
          <w:color w:val="000000"/>
          <w:szCs w:val="24"/>
          <w:lang w:val="et-EE"/>
        </w:rPr>
        <w:t>:</w:t>
      </w:r>
    </w:p>
    <w:p w14:paraId="666DB6BE" w14:textId="77777777" w:rsidR="0034263D" w:rsidRPr="00736EAD" w:rsidRDefault="0034263D" w:rsidP="00173DF1">
      <w:pPr>
        <w:keepNext/>
        <w:numPr>
          <w:ilvl w:val="1"/>
          <w:numId w:val="62"/>
        </w:numPr>
        <w:spacing w:line="240" w:lineRule="auto"/>
        <w:ind w:hanging="357"/>
        <w:rPr>
          <w:rFonts w:cs="Times New Roman"/>
          <w:color w:val="000000"/>
          <w:szCs w:val="24"/>
          <w:lang w:val="et-EE"/>
        </w:rPr>
      </w:pPr>
      <w:r w:rsidRPr="00736EAD">
        <w:rPr>
          <w:rFonts w:cs="Times New Roman"/>
          <w:color w:val="000000"/>
          <w:szCs w:val="24"/>
          <w:lang w:val="et-EE"/>
        </w:rPr>
        <w:t>täpsed tingimused, mis peavad olema täidetud, et lasketiir või laskepaik oleks ohutu laskurile ja kõrvalisele isikule;</w:t>
      </w:r>
    </w:p>
    <w:p w14:paraId="1A089608" w14:textId="77777777" w:rsidR="0034263D" w:rsidRPr="00736EAD" w:rsidRDefault="0034263D" w:rsidP="00173DF1">
      <w:pPr>
        <w:keepNext/>
        <w:numPr>
          <w:ilvl w:val="1"/>
          <w:numId w:val="62"/>
        </w:numPr>
        <w:spacing w:line="240" w:lineRule="auto"/>
        <w:ind w:hanging="357"/>
        <w:rPr>
          <w:rFonts w:cs="Times New Roman"/>
          <w:color w:val="000000"/>
          <w:szCs w:val="24"/>
          <w:lang w:val="et-EE"/>
        </w:rPr>
      </w:pPr>
      <w:r w:rsidRPr="00736EAD">
        <w:rPr>
          <w:rFonts w:cs="Times New Roman"/>
          <w:color w:val="000000"/>
          <w:szCs w:val="24"/>
          <w:lang w:val="et-EE"/>
        </w:rPr>
        <w:t>nõuded kaitserajatiste (nt kuulipüüdjate, kuulisuunajate, põrkeplaatide paiknemine) paigaldamiseks, nende seisukorra regulaarne kontroll ja meetodid.</w:t>
      </w:r>
    </w:p>
    <w:p w14:paraId="56705FCF" w14:textId="77777777" w:rsidR="0034263D" w:rsidRPr="00736EAD" w:rsidRDefault="0034263D" w:rsidP="0034263D">
      <w:pPr>
        <w:spacing w:line="240" w:lineRule="auto"/>
        <w:ind w:left="720"/>
        <w:rPr>
          <w:rFonts w:cs="Times New Roman"/>
          <w:color w:val="000000"/>
          <w:szCs w:val="24"/>
          <w:lang w:val="et-EE"/>
        </w:rPr>
      </w:pPr>
    </w:p>
    <w:p w14:paraId="30187D2A" w14:textId="77777777" w:rsidR="0034263D" w:rsidRPr="00736EAD" w:rsidRDefault="0034263D" w:rsidP="00173DF1">
      <w:pPr>
        <w:numPr>
          <w:ilvl w:val="0"/>
          <w:numId w:val="62"/>
        </w:numPr>
        <w:spacing w:line="240" w:lineRule="auto"/>
        <w:rPr>
          <w:rFonts w:cs="Times New Roman"/>
          <w:color w:val="000000"/>
          <w:szCs w:val="24"/>
          <w:lang w:val="et-EE"/>
        </w:rPr>
      </w:pPr>
      <w:r w:rsidRPr="00736EAD">
        <w:rPr>
          <w:rFonts w:cs="Times New Roman"/>
          <w:b/>
          <w:color w:val="000000"/>
          <w:szCs w:val="24"/>
          <w:lang w:val="et-EE"/>
        </w:rPr>
        <w:t>Nõuded kontrollijale</w:t>
      </w:r>
      <w:r w:rsidRPr="00736EAD">
        <w:rPr>
          <w:rFonts w:cs="Times New Roman"/>
          <w:color w:val="000000"/>
          <w:szCs w:val="24"/>
          <w:lang w:val="et-EE"/>
        </w:rPr>
        <w:t>:</w:t>
      </w:r>
    </w:p>
    <w:p w14:paraId="36867C7D" w14:textId="77777777" w:rsidR="0034263D" w:rsidRPr="00736EAD" w:rsidRDefault="0034263D" w:rsidP="00173DF1">
      <w:pPr>
        <w:numPr>
          <w:ilvl w:val="1"/>
          <w:numId w:val="62"/>
        </w:numPr>
        <w:spacing w:line="240" w:lineRule="auto"/>
        <w:rPr>
          <w:rFonts w:cs="Times New Roman"/>
          <w:color w:val="000000"/>
          <w:szCs w:val="24"/>
          <w:lang w:val="et-EE"/>
        </w:rPr>
      </w:pPr>
      <w:r w:rsidRPr="00736EAD">
        <w:rPr>
          <w:rFonts w:cs="Times New Roman"/>
          <w:color w:val="000000"/>
          <w:szCs w:val="24"/>
          <w:lang w:val="et-EE"/>
        </w:rPr>
        <w:t>nõuded teadmistele ja väljaõppele ning täiendkoolitused, tagamaks, et kontrollijad oleksid piisavalt pädevad lasketiiru ja laskepaiga seisukorda hindama.</w:t>
      </w:r>
    </w:p>
    <w:p w14:paraId="6062A525" w14:textId="77777777" w:rsidR="0034263D" w:rsidRPr="00736EAD" w:rsidRDefault="0034263D" w:rsidP="0034263D">
      <w:pPr>
        <w:spacing w:line="240" w:lineRule="auto"/>
        <w:ind w:left="720"/>
        <w:rPr>
          <w:rFonts w:cs="Times New Roman"/>
          <w:color w:val="000000"/>
          <w:szCs w:val="24"/>
          <w:lang w:val="et-EE"/>
        </w:rPr>
      </w:pPr>
    </w:p>
    <w:p w14:paraId="43665F32" w14:textId="77777777" w:rsidR="0034263D" w:rsidRPr="00736EAD" w:rsidRDefault="0034263D" w:rsidP="00173DF1">
      <w:pPr>
        <w:numPr>
          <w:ilvl w:val="0"/>
          <w:numId w:val="62"/>
        </w:numPr>
        <w:spacing w:line="240" w:lineRule="auto"/>
        <w:rPr>
          <w:rFonts w:cs="Times New Roman"/>
          <w:color w:val="000000"/>
          <w:szCs w:val="24"/>
          <w:lang w:val="et-EE"/>
        </w:rPr>
      </w:pPr>
      <w:r w:rsidRPr="00736EAD">
        <w:rPr>
          <w:rFonts w:cs="Times New Roman"/>
          <w:b/>
          <w:color w:val="000000"/>
          <w:szCs w:val="24"/>
          <w:lang w:val="et-EE"/>
        </w:rPr>
        <w:t>Kontrolliprotseduurid</w:t>
      </w:r>
      <w:r w:rsidRPr="00736EAD">
        <w:rPr>
          <w:rFonts w:cs="Times New Roman"/>
          <w:color w:val="000000"/>
          <w:szCs w:val="24"/>
          <w:lang w:val="et-EE"/>
        </w:rPr>
        <w:t>:</w:t>
      </w:r>
    </w:p>
    <w:p w14:paraId="495EEA70" w14:textId="77777777" w:rsidR="0034263D" w:rsidRPr="00736EAD" w:rsidRDefault="0034263D" w:rsidP="00173DF1">
      <w:pPr>
        <w:numPr>
          <w:ilvl w:val="1"/>
          <w:numId w:val="62"/>
        </w:numPr>
        <w:spacing w:line="240" w:lineRule="auto"/>
        <w:rPr>
          <w:rFonts w:cs="Times New Roman"/>
          <w:color w:val="000000"/>
          <w:szCs w:val="24"/>
          <w:lang w:val="et-EE"/>
        </w:rPr>
      </w:pPr>
      <w:r w:rsidRPr="00736EAD">
        <w:rPr>
          <w:rFonts w:cs="Times New Roman"/>
          <w:color w:val="000000"/>
          <w:szCs w:val="24"/>
          <w:lang w:val="et-EE"/>
        </w:rPr>
        <w:t>üksikasjalik kontrolliprotseduur, mis hõlmab erinevaid hindamiskriteeriume (nt ehituskonstruktsioonid, relvade hoidmise kohad, märklauad, ventilatsioonisüsteemid);</w:t>
      </w:r>
    </w:p>
    <w:p w14:paraId="5954AC65" w14:textId="77777777" w:rsidR="0034263D" w:rsidRPr="00736EAD" w:rsidRDefault="0034263D" w:rsidP="00173DF1">
      <w:pPr>
        <w:numPr>
          <w:ilvl w:val="1"/>
          <w:numId w:val="62"/>
        </w:numPr>
        <w:spacing w:line="240" w:lineRule="auto"/>
        <w:rPr>
          <w:rFonts w:cs="Times New Roman"/>
          <w:color w:val="000000"/>
          <w:szCs w:val="24"/>
          <w:lang w:val="et-EE"/>
        </w:rPr>
      </w:pPr>
      <w:r w:rsidRPr="00736EAD">
        <w:rPr>
          <w:rFonts w:cs="Times New Roman"/>
          <w:color w:val="000000"/>
          <w:szCs w:val="24"/>
          <w:lang w:val="et-EE"/>
        </w:rPr>
        <w:lastRenderedPageBreak/>
        <w:t>loetelu dokumentidest ja aruannetest, mida tuleb kontrolli käigus täita ja säilitada;</w:t>
      </w:r>
    </w:p>
    <w:p w14:paraId="20667323" w14:textId="77777777" w:rsidR="0034263D" w:rsidRPr="00736EAD" w:rsidRDefault="0034263D" w:rsidP="00173DF1">
      <w:pPr>
        <w:numPr>
          <w:ilvl w:val="1"/>
          <w:numId w:val="62"/>
        </w:numPr>
        <w:spacing w:line="240" w:lineRule="auto"/>
        <w:rPr>
          <w:rFonts w:cs="Times New Roman"/>
          <w:color w:val="000000"/>
          <w:szCs w:val="24"/>
          <w:lang w:val="et-EE"/>
        </w:rPr>
      </w:pPr>
      <w:r w:rsidRPr="00736EAD">
        <w:rPr>
          <w:rFonts w:cs="Times New Roman"/>
          <w:color w:val="000000"/>
          <w:szCs w:val="24"/>
          <w:lang w:val="et-EE"/>
        </w:rPr>
        <w:t>juhised iga-aastase kontrolli läbiviimiseks, sealhulgas täiendavad kontrollid pärast remonditöid, õnnetusi või muutuvaid ohutusnorme;</w:t>
      </w:r>
    </w:p>
    <w:p w14:paraId="155BD464" w14:textId="77777777" w:rsidR="0034263D" w:rsidRPr="00736EAD" w:rsidRDefault="0034263D" w:rsidP="00173DF1">
      <w:pPr>
        <w:numPr>
          <w:ilvl w:val="1"/>
          <w:numId w:val="62"/>
        </w:numPr>
        <w:spacing w:line="240" w:lineRule="auto"/>
        <w:rPr>
          <w:rFonts w:cs="Times New Roman"/>
          <w:color w:val="000000"/>
          <w:szCs w:val="24"/>
          <w:lang w:val="et-EE"/>
        </w:rPr>
      </w:pPr>
      <w:r w:rsidRPr="00736EAD">
        <w:rPr>
          <w:rFonts w:cs="Times New Roman"/>
          <w:color w:val="000000"/>
          <w:szCs w:val="24"/>
          <w:lang w:val="et-EE"/>
        </w:rPr>
        <w:t>korduvkontrollide sagedus ja ulatus juhul, kui varasemas kontrollis tuvastati rikkumisi.</w:t>
      </w:r>
    </w:p>
    <w:p w14:paraId="7EEFCF86" w14:textId="77777777" w:rsidR="0034263D" w:rsidRPr="00736EAD" w:rsidRDefault="0034263D" w:rsidP="0034263D">
      <w:pPr>
        <w:spacing w:line="240" w:lineRule="auto"/>
        <w:ind w:left="720"/>
        <w:rPr>
          <w:rFonts w:cs="Times New Roman"/>
          <w:color w:val="000000"/>
          <w:szCs w:val="24"/>
          <w:lang w:val="et-EE"/>
        </w:rPr>
      </w:pPr>
    </w:p>
    <w:p w14:paraId="50F947A8" w14:textId="77777777" w:rsidR="0034263D" w:rsidRPr="00736EAD" w:rsidRDefault="0034263D" w:rsidP="00173DF1">
      <w:pPr>
        <w:numPr>
          <w:ilvl w:val="0"/>
          <w:numId w:val="62"/>
        </w:numPr>
        <w:spacing w:line="240" w:lineRule="auto"/>
        <w:rPr>
          <w:rFonts w:cs="Times New Roman"/>
          <w:color w:val="000000"/>
          <w:szCs w:val="24"/>
          <w:lang w:val="et-EE"/>
        </w:rPr>
      </w:pPr>
      <w:r w:rsidRPr="00736EAD">
        <w:rPr>
          <w:rFonts w:cs="Times New Roman"/>
          <w:b/>
          <w:color w:val="000000"/>
          <w:szCs w:val="24"/>
          <w:lang w:val="et-EE"/>
        </w:rPr>
        <w:t>Rikkumiste ja puuduste kõrvaldamine</w:t>
      </w:r>
      <w:r w:rsidRPr="00736EAD">
        <w:rPr>
          <w:rFonts w:cs="Times New Roman"/>
          <w:color w:val="000000"/>
          <w:szCs w:val="24"/>
          <w:lang w:val="et-EE"/>
        </w:rPr>
        <w:t>:</w:t>
      </w:r>
    </w:p>
    <w:p w14:paraId="063EDB2A" w14:textId="77777777" w:rsidR="0034263D" w:rsidRPr="00736EAD" w:rsidRDefault="0034263D" w:rsidP="00173DF1">
      <w:pPr>
        <w:numPr>
          <w:ilvl w:val="1"/>
          <w:numId w:val="62"/>
        </w:numPr>
        <w:spacing w:line="240" w:lineRule="auto"/>
        <w:rPr>
          <w:rFonts w:cs="Times New Roman"/>
          <w:color w:val="000000"/>
          <w:szCs w:val="24"/>
          <w:lang w:val="et-EE"/>
        </w:rPr>
      </w:pPr>
      <w:r w:rsidRPr="00736EAD">
        <w:rPr>
          <w:rFonts w:cs="Times New Roman"/>
          <w:color w:val="000000"/>
          <w:szCs w:val="24"/>
          <w:lang w:val="et-EE"/>
        </w:rPr>
        <w:t>tegevused võimalike rikkumiste või puuduste avastamise korral, sealhulgas parandusplaanid ja ajagraafik kõrvalekallete kõrvaldamiseks;</w:t>
      </w:r>
    </w:p>
    <w:p w14:paraId="346A99A6" w14:textId="77777777" w:rsidR="0034263D" w:rsidRPr="00736EAD" w:rsidRDefault="0034263D" w:rsidP="00173DF1">
      <w:pPr>
        <w:numPr>
          <w:ilvl w:val="1"/>
          <w:numId w:val="62"/>
        </w:numPr>
        <w:spacing w:line="240" w:lineRule="auto"/>
        <w:rPr>
          <w:rFonts w:cs="Times New Roman"/>
          <w:color w:val="000000"/>
          <w:szCs w:val="24"/>
          <w:lang w:val="et-EE"/>
        </w:rPr>
      </w:pPr>
      <w:r w:rsidRPr="00736EAD">
        <w:rPr>
          <w:rFonts w:cs="Times New Roman"/>
          <w:color w:val="000000"/>
          <w:szCs w:val="24"/>
          <w:lang w:val="et-EE"/>
        </w:rPr>
        <w:t>erimeetmed, mis tuleb võtta tõsiste rikkumiste korral, näiteks lasketiiru sulgemine kuni tagatakse nõuetele vastavus vms.</w:t>
      </w:r>
    </w:p>
    <w:p w14:paraId="78954267" w14:textId="77777777" w:rsidR="0034263D" w:rsidRPr="00736EAD" w:rsidRDefault="0034263D" w:rsidP="0034263D">
      <w:pPr>
        <w:spacing w:line="240" w:lineRule="auto"/>
        <w:ind w:left="720"/>
        <w:rPr>
          <w:rFonts w:cs="Times New Roman"/>
          <w:color w:val="000000"/>
          <w:szCs w:val="24"/>
          <w:lang w:val="et-EE"/>
        </w:rPr>
      </w:pPr>
    </w:p>
    <w:p w14:paraId="1121661A" w14:textId="77777777" w:rsidR="0034263D" w:rsidRPr="00736EAD" w:rsidRDefault="0034263D" w:rsidP="00173DF1">
      <w:pPr>
        <w:numPr>
          <w:ilvl w:val="0"/>
          <w:numId w:val="62"/>
        </w:numPr>
        <w:spacing w:line="240" w:lineRule="auto"/>
        <w:rPr>
          <w:rFonts w:cs="Times New Roman"/>
          <w:color w:val="000000"/>
          <w:szCs w:val="24"/>
          <w:lang w:val="et-EE"/>
        </w:rPr>
      </w:pPr>
      <w:r w:rsidRPr="00736EAD">
        <w:rPr>
          <w:rFonts w:cs="Times New Roman"/>
          <w:b/>
          <w:color w:val="000000"/>
          <w:szCs w:val="24"/>
          <w:lang w:val="et-EE"/>
        </w:rPr>
        <w:t>Teavitamis- ja aruandlusnõuded</w:t>
      </w:r>
      <w:r w:rsidRPr="00736EAD">
        <w:rPr>
          <w:rFonts w:cs="Times New Roman"/>
          <w:color w:val="000000"/>
          <w:szCs w:val="24"/>
          <w:lang w:val="et-EE"/>
        </w:rPr>
        <w:t>:</w:t>
      </w:r>
    </w:p>
    <w:p w14:paraId="4956B083" w14:textId="77777777" w:rsidR="0034263D" w:rsidRPr="00736EAD" w:rsidRDefault="0034263D" w:rsidP="00173DF1">
      <w:pPr>
        <w:numPr>
          <w:ilvl w:val="1"/>
          <w:numId w:val="62"/>
        </w:numPr>
        <w:spacing w:line="240" w:lineRule="auto"/>
        <w:rPr>
          <w:rFonts w:cs="Times New Roman"/>
          <w:color w:val="000000"/>
          <w:szCs w:val="24"/>
          <w:lang w:val="et-EE"/>
        </w:rPr>
      </w:pPr>
      <w:r w:rsidRPr="00736EAD">
        <w:rPr>
          <w:rFonts w:cs="Times New Roman"/>
          <w:color w:val="000000"/>
          <w:szCs w:val="24"/>
          <w:lang w:val="et-EE"/>
        </w:rPr>
        <w:t>kontrolli tulemuste ja oluliste avastuste edastamise kord vastavatele ametiasutustele ning juhtkonnale;</w:t>
      </w:r>
    </w:p>
    <w:p w14:paraId="1DBE6CDB" w14:textId="77777777" w:rsidR="0034263D" w:rsidRPr="00736EAD" w:rsidRDefault="0034263D" w:rsidP="00173DF1">
      <w:pPr>
        <w:numPr>
          <w:ilvl w:val="1"/>
          <w:numId w:val="62"/>
        </w:numPr>
        <w:spacing w:line="240" w:lineRule="auto"/>
        <w:rPr>
          <w:rFonts w:cs="Times New Roman"/>
          <w:color w:val="000000"/>
          <w:szCs w:val="24"/>
          <w:lang w:val="et-EE"/>
        </w:rPr>
      </w:pPr>
      <w:r w:rsidRPr="00736EAD">
        <w:rPr>
          <w:rFonts w:cs="Times New Roman"/>
          <w:color w:val="000000"/>
          <w:szCs w:val="24"/>
          <w:lang w:val="et-EE"/>
        </w:rPr>
        <w:t>nõue säilitada kontrolliaruandeid ja dokumente teatud aja jooksul, et tagada jälgitavus ja vastutus.</w:t>
      </w:r>
    </w:p>
    <w:p w14:paraId="2D62CA2D" w14:textId="77777777" w:rsidR="0034263D" w:rsidRPr="00736EAD" w:rsidRDefault="0034263D" w:rsidP="0034263D">
      <w:pPr>
        <w:spacing w:line="240" w:lineRule="auto"/>
        <w:ind w:left="720"/>
        <w:rPr>
          <w:rFonts w:cs="Times New Roman"/>
          <w:color w:val="000000"/>
          <w:szCs w:val="24"/>
          <w:lang w:val="et-EE"/>
        </w:rPr>
      </w:pPr>
    </w:p>
    <w:p w14:paraId="41F2F82A" w14:textId="77777777" w:rsidR="0034263D" w:rsidRPr="00736EAD" w:rsidRDefault="0034263D" w:rsidP="00173DF1">
      <w:pPr>
        <w:numPr>
          <w:ilvl w:val="0"/>
          <w:numId w:val="62"/>
        </w:numPr>
        <w:spacing w:line="240" w:lineRule="auto"/>
        <w:rPr>
          <w:rFonts w:cs="Times New Roman"/>
          <w:color w:val="000000"/>
          <w:szCs w:val="24"/>
          <w:lang w:val="et-EE"/>
        </w:rPr>
      </w:pPr>
      <w:r w:rsidRPr="00736EAD">
        <w:rPr>
          <w:rFonts w:cs="Times New Roman"/>
          <w:b/>
          <w:color w:val="000000"/>
          <w:szCs w:val="24"/>
          <w:lang w:val="et-EE"/>
        </w:rPr>
        <w:t>Hädaolukorra plaanid</w:t>
      </w:r>
      <w:r w:rsidRPr="00736EAD">
        <w:rPr>
          <w:rFonts w:cs="Times New Roman"/>
          <w:color w:val="000000"/>
          <w:szCs w:val="24"/>
          <w:lang w:val="et-EE"/>
        </w:rPr>
        <w:t>:</w:t>
      </w:r>
    </w:p>
    <w:p w14:paraId="2127389A" w14:textId="77777777" w:rsidR="0034263D" w:rsidRPr="00736EAD" w:rsidRDefault="0034263D" w:rsidP="00173DF1">
      <w:pPr>
        <w:numPr>
          <w:ilvl w:val="1"/>
          <w:numId w:val="62"/>
        </w:numPr>
        <w:spacing w:line="240" w:lineRule="auto"/>
        <w:rPr>
          <w:rFonts w:cs="Times New Roman"/>
          <w:color w:val="000000"/>
          <w:szCs w:val="24"/>
          <w:lang w:val="et-EE"/>
        </w:rPr>
      </w:pPr>
      <w:r w:rsidRPr="00736EAD">
        <w:rPr>
          <w:rFonts w:cs="Times New Roman"/>
          <w:color w:val="000000"/>
          <w:szCs w:val="24"/>
          <w:lang w:val="et-EE"/>
        </w:rPr>
        <w:t>juhised võimalike hädaolukordade (nt tulekahju, õnnetusjuhtum) jaoks ning kiire reageerimise meetmed ja evakuatsiooniplaanid.</w:t>
      </w:r>
    </w:p>
    <w:p w14:paraId="78B34183" w14:textId="77777777" w:rsidR="0034263D" w:rsidRPr="00736EAD" w:rsidRDefault="0034263D" w:rsidP="0034263D">
      <w:pPr>
        <w:spacing w:line="240" w:lineRule="auto"/>
        <w:rPr>
          <w:rFonts w:cs="Times New Roman"/>
          <w:color w:val="000000"/>
          <w:szCs w:val="24"/>
          <w:lang w:val="et-EE"/>
        </w:rPr>
      </w:pPr>
    </w:p>
    <w:p w14:paraId="68FB4471" w14:textId="77777777" w:rsidR="00C66DA7" w:rsidRDefault="0034263D" w:rsidP="00BB4E13">
      <w:pPr>
        <w:rPr>
          <w:rFonts w:cs="Times New Roman"/>
          <w:color w:val="000000"/>
          <w:szCs w:val="24"/>
          <w:lang w:val="et-EE"/>
        </w:rPr>
      </w:pPr>
      <w:r w:rsidRPr="00736EAD">
        <w:rPr>
          <w:rFonts w:cs="Times New Roman"/>
          <w:color w:val="000000"/>
          <w:szCs w:val="24"/>
          <w:lang w:val="et-EE"/>
        </w:rPr>
        <w:t>Sellised nõuded tagavad, et lasketiiru ja laskepaiga tegevus ja taristu oleksid põhjalikult hinnatud ning et teenistusrelvade käsitsemine toimuks ohutult ja vastavalt kehtivatele õigusnormidele.</w:t>
      </w:r>
    </w:p>
    <w:p w14:paraId="03368A28" w14:textId="77777777" w:rsidR="00C66DA7" w:rsidRDefault="00C66DA7" w:rsidP="00BB4E13">
      <w:pPr>
        <w:rPr>
          <w:rFonts w:cs="Times New Roman"/>
          <w:color w:val="000000"/>
          <w:szCs w:val="24"/>
          <w:lang w:val="et-EE"/>
        </w:rPr>
      </w:pPr>
    </w:p>
    <w:p w14:paraId="16EC6CCC" w14:textId="252F9E34" w:rsidR="00D87BB2" w:rsidRPr="006157C0" w:rsidRDefault="008D3981" w:rsidP="00BB4E13">
      <w:pPr>
        <w:rPr>
          <w:lang w:val="et-EE"/>
        </w:rPr>
      </w:pPr>
      <w:r w:rsidRPr="006157C0">
        <w:rPr>
          <w:rFonts w:eastAsia="Times New Roman" w:cs="Times New Roman"/>
          <w:b/>
          <w:bCs/>
          <w:szCs w:val="24"/>
          <w:lang w:val="et-EE"/>
        </w:rPr>
        <w:t>Eelnõu § 1 punkti</w:t>
      </w:r>
      <w:r w:rsidR="00D87BB2" w:rsidRPr="006157C0">
        <w:rPr>
          <w:rFonts w:eastAsia="Times New Roman" w:cs="Times New Roman"/>
          <w:b/>
          <w:bCs/>
          <w:szCs w:val="24"/>
          <w:lang w:val="et-EE"/>
        </w:rPr>
        <w:t>dega</w:t>
      </w:r>
      <w:r w:rsidRPr="006157C0">
        <w:rPr>
          <w:rFonts w:eastAsia="Times New Roman" w:cs="Times New Roman"/>
          <w:b/>
          <w:bCs/>
          <w:szCs w:val="24"/>
          <w:lang w:val="et-EE"/>
        </w:rPr>
        <w:t xml:space="preserve"> </w:t>
      </w:r>
      <w:r w:rsidR="00506DFD">
        <w:rPr>
          <w:rFonts w:eastAsia="Times New Roman" w:cs="Times New Roman"/>
          <w:b/>
          <w:bCs/>
          <w:szCs w:val="24"/>
          <w:lang w:val="et-EE"/>
        </w:rPr>
        <w:t>53</w:t>
      </w:r>
      <w:r w:rsidR="00506DFD" w:rsidRPr="006157C0">
        <w:rPr>
          <w:rFonts w:eastAsia="Times New Roman" w:cs="Times New Roman"/>
          <w:b/>
          <w:bCs/>
          <w:szCs w:val="24"/>
          <w:lang w:val="et-EE"/>
        </w:rPr>
        <w:t xml:space="preserve"> </w:t>
      </w:r>
      <w:r w:rsidR="00D87BB2" w:rsidRPr="006157C0">
        <w:rPr>
          <w:rFonts w:eastAsia="Times New Roman" w:cs="Times New Roman"/>
          <w:b/>
          <w:bCs/>
          <w:szCs w:val="24"/>
          <w:lang w:val="et-EE"/>
        </w:rPr>
        <w:t>ja</w:t>
      </w:r>
      <w:r w:rsidR="00D87BB2" w:rsidRPr="006157C0" w:rsidDel="00506DFD">
        <w:rPr>
          <w:rFonts w:eastAsia="Times New Roman" w:cs="Times New Roman"/>
          <w:b/>
          <w:bCs/>
          <w:szCs w:val="24"/>
          <w:lang w:val="et-EE"/>
        </w:rPr>
        <w:t xml:space="preserve"> </w:t>
      </w:r>
      <w:r w:rsidR="00506DFD">
        <w:rPr>
          <w:rFonts w:eastAsia="Times New Roman" w:cs="Times New Roman"/>
          <w:b/>
          <w:bCs/>
          <w:szCs w:val="24"/>
          <w:lang w:val="et-EE"/>
        </w:rPr>
        <w:t>54</w:t>
      </w:r>
      <w:r w:rsidR="00506DFD" w:rsidRPr="006157C0">
        <w:rPr>
          <w:rFonts w:eastAsia="Times New Roman" w:cs="Times New Roman"/>
          <w:b/>
          <w:bCs/>
          <w:szCs w:val="24"/>
          <w:lang w:val="et-EE"/>
        </w:rPr>
        <w:t xml:space="preserve"> </w:t>
      </w:r>
      <w:r w:rsidR="00D87BB2" w:rsidRPr="006157C0">
        <w:rPr>
          <w:lang w:val="et-EE"/>
        </w:rPr>
        <w:t xml:space="preserve">muudetakse </w:t>
      </w:r>
      <w:r w:rsidR="00BB4E13" w:rsidRPr="006157C0">
        <w:rPr>
          <w:lang w:val="et-EE"/>
        </w:rPr>
        <w:t>RelvS-i</w:t>
      </w:r>
      <w:r w:rsidR="00D87BB2" w:rsidRPr="006157C0">
        <w:rPr>
          <w:lang w:val="et-EE"/>
        </w:rPr>
        <w:t xml:space="preserve"> § 86 alaealiste relvakäsitlust puudutavaid sätteid eesmärgiga täpsustada, ühtlustada ja laiendada alaealiste võimalusi ohutult tutvuda tulirelvade kasutamisega laskeinstruktori või relvaluba omava lapsevanema vahetu järelevalve all. Kehtiv regulatsioon lubab anda sporditulirelva kasutada vähemalt 12-aastasele </w:t>
      </w:r>
      <w:r w:rsidR="00986193" w:rsidRPr="006157C0">
        <w:rPr>
          <w:lang w:val="et-EE"/>
        </w:rPr>
        <w:t>lapsele</w:t>
      </w:r>
      <w:r w:rsidR="00D87BB2" w:rsidRPr="006157C0">
        <w:rPr>
          <w:lang w:val="et-EE"/>
        </w:rPr>
        <w:t>, kuid ei tee vahet väiksema energiaga ja madalama riskiga relvadel ning suurema tagasilöögiga relvadel. Samuti sisaldab kehtiv sõnastus mitmeid sisulisi ja tehnilisi piiranguid, mis ei ole kooskõlas tegeliku laskeõppepraktika ega laskespordi arenguvajadustega.</w:t>
      </w:r>
      <w:r w:rsidR="00986193" w:rsidRPr="006157C0">
        <w:rPr>
          <w:lang w:val="et-EE"/>
        </w:rPr>
        <w:t xml:space="preserve"> Probleemiks on ka asjaolu, et kehtiva RelvS-i § 86 lõike 8 teise lause kohaselt ei tohi relvaluba omav lapsevanem või laskeinstruktor oma isiklikku tulirelva ja laskemoona omal vastutusel ja vahetu järelevalve all anda kasutada täisealisele isikule, kel puudub relvaluba. See tähendab, et täisealine isik – näiteks 18-, 25- või 40-aastane inimene – ei tohi lasketiirus instruktori vastutusel proovida või kasutada tulirelva, kui tal endal relvaluba ei ole.</w:t>
      </w:r>
    </w:p>
    <w:p w14:paraId="090DC2AB" w14:textId="77777777" w:rsidR="00986193" w:rsidRPr="006157C0" w:rsidRDefault="00986193" w:rsidP="00BB4E13">
      <w:pPr>
        <w:rPr>
          <w:lang w:val="et-EE"/>
        </w:rPr>
      </w:pPr>
    </w:p>
    <w:p w14:paraId="375FC2B0" w14:textId="2C092DAC" w:rsidR="00986193" w:rsidRPr="006157C0" w:rsidRDefault="0052027F" w:rsidP="0052027F">
      <w:pPr>
        <w:rPr>
          <w:lang w:val="et-EE"/>
        </w:rPr>
      </w:pPr>
      <w:r w:rsidRPr="006157C0">
        <w:rPr>
          <w:lang w:val="et-EE"/>
        </w:rPr>
        <w:t>See on loogiliselt ebaühtlane ja praktiliselt takistav, sest täiskasvanud inimest, kes soovib proovida laskmist enne relvaloa taotlemist, osaleda algkoolitusel, tutvuda relvade käsitsemisega instruktori juhendamisel või läbida esmast ohutuskoolitust, koheldakse rangemalt kui 12-aastast last, kellele kehtiv RelvS lubab relva kasutada anda.</w:t>
      </w:r>
    </w:p>
    <w:p w14:paraId="695E58F7" w14:textId="77777777" w:rsidR="0052027F" w:rsidRPr="006157C0" w:rsidRDefault="0052027F" w:rsidP="0052027F">
      <w:pPr>
        <w:rPr>
          <w:lang w:val="et-EE"/>
        </w:rPr>
      </w:pPr>
    </w:p>
    <w:p w14:paraId="0E4F3C72" w14:textId="5F1EC364" w:rsidR="00D87BB2" w:rsidRPr="006157C0" w:rsidRDefault="00D87BB2" w:rsidP="00BB4E13">
      <w:pPr>
        <w:rPr>
          <w:lang w:val="et-EE"/>
        </w:rPr>
      </w:pPr>
      <w:r w:rsidRPr="006157C0">
        <w:rPr>
          <w:b/>
          <w:bCs/>
          <w:lang w:val="et-EE"/>
        </w:rPr>
        <w:t xml:space="preserve">Eelnõu punktiga </w:t>
      </w:r>
      <w:r w:rsidR="00325D8D">
        <w:rPr>
          <w:b/>
          <w:bCs/>
          <w:lang w:val="et-EE"/>
        </w:rPr>
        <w:t>53</w:t>
      </w:r>
      <w:r w:rsidR="00325D8D" w:rsidRPr="006157C0">
        <w:rPr>
          <w:b/>
          <w:bCs/>
          <w:lang w:val="et-EE"/>
        </w:rPr>
        <w:t xml:space="preserve"> </w:t>
      </w:r>
      <w:r w:rsidRPr="006157C0">
        <w:rPr>
          <w:lang w:val="et-EE"/>
        </w:rPr>
        <w:t xml:space="preserve">jäetakse RelvS-i § 86 lõikest 8 välja teine lause ning </w:t>
      </w:r>
      <w:r w:rsidRPr="006157C0">
        <w:rPr>
          <w:b/>
          <w:bCs/>
          <w:lang w:val="et-EE"/>
        </w:rPr>
        <w:t xml:space="preserve">eelnõu punktiga </w:t>
      </w:r>
      <w:r w:rsidR="00325D8D" w:rsidRPr="006157C0">
        <w:rPr>
          <w:b/>
          <w:bCs/>
          <w:lang w:val="et-EE"/>
        </w:rPr>
        <w:t>5</w:t>
      </w:r>
      <w:r w:rsidR="00325D8D">
        <w:rPr>
          <w:b/>
          <w:bCs/>
          <w:lang w:val="et-EE"/>
        </w:rPr>
        <w:t>4</w:t>
      </w:r>
      <w:r w:rsidR="00325D8D" w:rsidRPr="006157C0">
        <w:rPr>
          <w:lang w:val="et-EE"/>
        </w:rPr>
        <w:t xml:space="preserve"> </w:t>
      </w:r>
      <w:r w:rsidRPr="006157C0">
        <w:rPr>
          <w:lang w:val="et-EE"/>
        </w:rPr>
        <w:t>lisatakse uued lõiked 8</w:t>
      </w:r>
      <w:r w:rsidRPr="006157C0">
        <w:rPr>
          <w:vertAlign w:val="superscript"/>
          <w:lang w:val="et-EE"/>
        </w:rPr>
        <w:t>1</w:t>
      </w:r>
      <w:r w:rsidRPr="006157C0">
        <w:rPr>
          <w:lang w:val="et-EE"/>
        </w:rPr>
        <w:t xml:space="preserve"> ja 8</w:t>
      </w:r>
      <w:r w:rsidRPr="006157C0">
        <w:rPr>
          <w:vertAlign w:val="superscript"/>
          <w:lang w:val="et-EE"/>
        </w:rPr>
        <w:t>2</w:t>
      </w:r>
      <w:r w:rsidRPr="006157C0">
        <w:rPr>
          <w:lang w:val="et-EE"/>
        </w:rPr>
        <w:t xml:space="preserve">, millega kehtestatakse selged vanusepiirid eri relvakategooriate jaoks. </w:t>
      </w:r>
      <w:r w:rsidR="00A34EB0" w:rsidRPr="00281DB7">
        <w:rPr>
          <w:u w:val="single"/>
          <w:lang w:val="et-EE"/>
        </w:rPr>
        <w:lastRenderedPageBreak/>
        <w:t>Lõike 8</w:t>
      </w:r>
      <w:r w:rsidR="00A34EB0" w:rsidRPr="00281DB7">
        <w:rPr>
          <w:u w:val="single"/>
          <w:vertAlign w:val="superscript"/>
          <w:lang w:val="et-EE"/>
        </w:rPr>
        <w:t>1</w:t>
      </w:r>
      <w:r w:rsidR="00A34EB0">
        <w:rPr>
          <w:lang w:val="et-EE"/>
        </w:rPr>
        <w:t xml:space="preserve"> kohaselt võib e</w:t>
      </w:r>
      <w:r w:rsidRPr="00BB4E13">
        <w:rPr>
          <w:lang w:val="et-EE"/>
        </w:rPr>
        <w:t>daspidi</w:t>
      </w:r>
      <w:r w:rsidRPr="006157C0">
        <w:rPr>
          <w:lang w:val="et-EE"/>
        </w:rPr>
        <w:t xml:space="preserve"> laskeinstruktor või relvaluba omav lapsevanem oma vastutusel ja vahetu järelevalve all anda lasketiirus või laskepaigas kasutada:</w:t>
      </w:r>
    </w:p>
    <w:p w14:paraId="10CE9D5C" w14:textId="77777777" w:rsidR="00D87BB2" w:rsidRPr="006157C0" w:rsidRDefault="00D87BB2" w:rsidP="00173DF1">
      <w:pPr>
        <w:pStyle w:val="Loendilik"/>
        <w:numPr>
          <w:ilvl w:val="0"/>
          <w:numId w:val="63"/>
        </w:numPr>
        <w:rPr>
          <w:lang w:val="et-EE"/>
        </w:rPr>
      </w:pPr>
      <w:r w:rsidRPr="006157C0">
        <w:rPr>
          <w:lang w:val="et-EE"/>
        </w:rPr>
        <w:t>kuni .22 kaliibriga tulirelva vähemalt 10-aastasele isikule;</w:t>
      </w:r>
    </w:p>
    <w:p w14:paraId="43248589" w14:textId="77777777" w:rsidR="00D87BB2" w:rsidRPr="006157C0" w:rsidRDefault="00D87BB2" w:rsidP="00173DF1">
      <w:pPr>
        <w:pStyle w:val="Loendilik"/>
        <w:numPr>
          <w:ilvl w:val="0"/>
          <w:numId w:val="63"/>
        </w:numPr>
        <w:rPr>
          <w:lang w:val="et-EE"/>
        </w:rPr>
      </w:pPr>
      <w:r w:rsidRPr="006157C0">
        <w:rPr>
          <w:lang w:val="et-EE"/>
        </w:rPr>
        <w:t>üle .22 kaliibriga tulirelva vähemalt 12-aastasele isikule.</w:t>
      </w:r>
    </w:p>
    <w:p w14:paraId="6B23AAF7" w14:textId="77777777" w:rsidR="00D87BB2" w:rsidRPr="006157C0" w:rsidRDefault="00D87BB2" w:rsidP="00BB4E13">
      <w:pPr>
        <w:rPr>
          <w:lang w:val="et-EE"/>
        </w:rPr>
      </w:pPr>
    </w:p>
    <w:p w14:paraId="32B45460" w14:textId="0426E63A" w:rsidR="00D91A03" w:rsidRPr="006157C0" w:rsidRDefault="00D87BB2" w:rsidP="00BB4E13">
      <w:pPr>
        <w:rPr>
          <w:lang w:val="et-EE"/>
        </w:rPr>
      </w:pPr>
      <w:r w:rsidRPr="006157C0">
        <w:rPr>
          <w:lang w:val="et-EE"/>
        </w:rPr>
        <w:t xml:space="preserve">Uus diferentseeritud lähenemine arvestab relvade tegelikku ohtlikkust ja tagasilööki: väiksema energiaga .22 kaliibriga tulirelvad sobivad hästi laskeõppe alustamiseks ning on rahvusvaheliselt tunnustatud noortespordi harjutusrelvad. </w:t>
      </w:r>
      <w:r w:rsidR="00D91A03" w:rsidRPr="006157C0">
        <w:rPr>
          <w:lang w:val="et-EE"/>
        </w:rPr>
        <w:t>Alaealiste laskeõppe korraldamisel on Euroopa riikides levinud praktika, et tulirelva võib kasutada ka enne 12. eluaastat, tingimusel et see toimub täiskasvanu vahetu järelevalve all ja kontrollitud tingimustes. Näiteks Tšehhi</w:t>
      </w:r>
      <w:r w:rsidR="00D91A03" w:rsidRPr="006157C0">
        <w:rPr>
          <w:rStyle w:val="Allmrkuseviide"/>
          <w:lang w:val="et-EE"/>
        </w:rPr>
        <w:footnoteReference w:id="45"/>
      </w:r>
      <w:r w:rsidR="00D91A03" w:rsidRPr="006157C0">
        <w:rPr>
          <w:lang w:val="et-EE"/>
        </w:rPr>
        <w:t xml:space="preserve"> relvaseaduse kohaselt võib vähemalt 10-aastasele isikule anda tulirelva kasutada juhul, kui ta on seadusliku esindaja järelevalve all. Seda kinnitavad Tšehhi lasketiirude tegevusjuhised, mille kohaselt on 10-aastastele lubatud tulirelvadega harjutamine, kui lapsevanem viibib juures ja vastutab tegevuse eest.</w:t>
      </w:r>
    </w:p>
    <w:p w14:paraId="4B15B4E0" w14:textId="77777777" w:rsidR="00D91A03" w:rsidRPr="006157C0" w:rsidRDefault="00D91A03" w:rsidP="00BB4E13">
      <w:pPr>
        <w:rPr>
          <w:lang w:val="et-EE"/>
        </w:rPr>
      </w:pPr>
    </w:p>
    <w:p w14:paraId="1AC8D297" w14:textId="30403317" w:rsidR="00D91A03" w:rsidRPr="006157C0" w:rsidRDefault="00D91A03" w:rsidP="00BB4E13">
      <w:pPr>
        <w:rPr>
          <w:lang w:val="et-EE"/>
        </w:rPr>
      </w:pPr>
      <w:r w:rsidRPr="006157C0">
        <w:rPr>
          <w:lang w:val="et-EE"/>
        </w:rPr>
        <w:t xml:space="preserve">Rahvusvahelises laskespordis algavad noorte ametlikud vanuseklassid tavaliselt U14 või U15 kategooriast, mis tähendab, et sportlik laskeõpe alustatakse praktikas sageli juba 12. eluaasta paiku. Seda kinnitavad rahvusvahelise laskesporti reguleeriva ISSF-i (International </w:t>
      </w:r>
      <w:proofErr w:type="spellStart"/>
      <w:r w:rsidRPr="006157C0">
        <w:rPr>
          <w:lang w:val="et-EE"/>
        </w:rPr>
        <w:t>Shooting</w:t>
      </w:r>
      <w:proofErr w:type="spellEnd"/>
      <w:r w:rsidRPr="006157C0">
        <w:rPr>
          <w:lang w:val="et-EE"/>
        </w:rPr>
        <w:t xml:space="preserve"> Sport </w:t>
      </w:r>
      <w:proofErr w:type="spellStart"/>
      <w:r w:rsidRPr="006157C0">
        <w:rPr>
          <w:lang w:val="et-EE"/>
        </w:rPr>
        <w:t>Federation</w:t>
      </w:r>
      <w:proofErr w:type="spellEnd"/>
      <w:r w:rsidRPr="006157C0">
        <w:rPr>
          <w:lang w:val="et-EE"/>
        </w:rPr>
        <w:t xml:space="preserve">) </w:t>
      </w:r>
      <w:r w:rsidRPr="00D91A03">
        <w:rPr>
          <w:lang w:val="et-EE"/>
        </w:rPr>
        <w:t>noorte</w:t>
      </w:r>
      <w:r w:rsidR="00A34EB0">
        <w:rPr>
          <w:lang w:val="et-EE"/>
        </w:rPr>
        <w:t xml:space="preserve"> </w:t>
      </w:r>
      <w:r w:rsidRPr="00D91A03">
        <w:rPr>
          <w:lang w:val="et-EE"/>
        </w:rPr>
        <w:t>võistluste</w:t>
      </w:r>
      <w:r w:rsidRPr="006157C0">
        <w:rPr>
          <w:lang w:val="et-EE"/>
        </w:rPr>
        <w:t xml:space="preserve"> vanusekategooriad.</w:t>
      </w:r>
    </w:p>
    <w:p w14:paraId="25439CD6" w14:textId="77777777" w:rsidR="00D91A03" w:rsidRPr="006157C0" w:rsidRDefault="00D91A03" w:rsidP="00BB4E13">
      <w:pPr>
        <w:rPr>
          <w:lang w:val="et-EE"/>
        </w:rPr>
      </w:pPr>
    </w:p>
    <w:p w14:paraId="0C15C0AC" w14:textId="2567300A" w:rsidR="00D91A03" w:rsidRPr="006157C0" w:rsidRDefault="00D91A03" w:rsidP="00BB4E13">
      <w:pPr>
        <w:rPr>
          <w:lang w:val="et-EE"/>
        </w:rPr>
      </w:pPr>
      <w:r w:rsidRPr="006157C0">
        <w:rPr>
          <w:lang w:val="et-EE"/>
        </w:rPr>
        <w:t xml:space="preserve">Muudatuse eesmärk ei ole alaealiste tulirelvadega harrastamise ulatuslik laiendamine, vaid </w:t>
      </w:r>
      <w:r w:rsidRPr="006157C0">
        <w:rPr>
          <w:b/>
          <w:bCs/>
          <w:lang w:val="et-EE"/>
        </w:rPr>
        <w:t>kehtiva õiguse täpsustamine ja riskipõhine diferentseerimine</w:t>
      </w:r>
      <w:r w:rsidRPr="006157C0">
        <w:rPr>
          <w:lang w:val="et-EE"/>
        </w:rPr>
        <w:t xml:space="preserve">. Kuni .22 kaliibriga relvad on madalama tagasilöögi ja väiksema haavatavusega ning rahvusvaheliselt tunnustatud kui sobiv õppe- ja treeningrelv laskeõppe alustamiseks. Seetõttu kehtestatakse nende puhul madalam, 10-aastane vanusepiir, ent alati koos range tingimusega, et tegevus peab toimuma </w:t>
      </w:r>
      <w:r w:rsidRPr="006157C0">
        <w:rPr>
          <w:b/>
          <w:bCs/>
          <w:lang w:val="et-EE"/>
        </w:rPr>
        <w:t>lasketiirus või laskepaigas</w:t>
      </w:r>
      <w:r w:rsidRPr="006157C0">
        <w:rPr>
          <w:lang w:val="et-EE"/>
        </w:rPr>
        <w:t xml:space="preserve">, ning üksnes </w:t>
      </w:r>
      <w:r w:rsidRPr="006157C0">
        <w:rPr>
          <w:b/>
          <w:bCs/>
          <w:lang w:val="et-EE"/>
        </w:rPr>
        <w:t>laskeinstruktori või relvaluba omava lapsevanema vahetu järelevalve all</w:t>
      </w:r>
      <w:r w:rsidRPr="006157C0">
        <w:rPr>
          <w:lang w:val="et-EE"/>
        </w:rPr>
        <w:t xml:space="preserve">. Suurema kaliibriga relvade puhul säilib 12-aastane </w:t>
      </w:r>
      <w:r w:rsidR="00BB4E13" w:rsidRPr="006157C0">
        <w:rPr>
          <w:lang w:val="et-EE"/>
        </w:rPr>
        <w:t>alam</w:t>
      </w:r>
      <w:r w:rsidRPr="006157C0">
        <w:rPr>
          <w:lang w:val="et-EE"/>
        </w:rPr>
        <w:t>piir, mis arvestab nende relvade kõrgendatud tagasilööki ja ohtlikkust.</w:t>
      </w:r>
    </w:p>
    <w:p w14:paraId="65C94B24" w14:textId="77777777" w:rsidR="00D91A03" w:rsidRPr="006157C0" w:rsidRDefault="00D91A03" w:rsidP="00BB4E13">
      <w:pPr>
        <w:rPr>
          <w:lang w:val="et-EE"/>
        </w:rPr>
      </w:pPr>
    </w:p>
    <w:p w14:paraId="5262A989" w14:textId="517579A0" w:rsidR="00D87BB2" w:rsidRPr="006157C0" w:rsidRDefault="00D87BB2" w:rsidP="00BB4E13">
      <w:pPr>
        <w:rPr>
          <w:lang w:val="et-EE"/>
        </w:rPr>
      </w:pPr>
      <w:r w:rsidRPr="006157C0">
        <w:rPr>
          <w:lang w:val="et-EE"/>
        </w:rPr>
        <w:t xml:space="preserve">Seetõttu </w:t>
      </w:r>
      <w:r w:rsidR="00BB4E13" w:rsidRPr="006157C0">
        <w:rPr>
          <w:lang w:val="et-EE"/>
        </w:rPr>
        <w:t xml:space="preserve">toetab </w:t>
      </w:r>
      <w:r w:rsidRPr="006157C0">
        <w:rPr>
          <w:lang w:val="et-EE"/>
        </w:rPr>
        <w:t>muudatus nii treeningtegevust kui ka sportlaskmise järelkasvu arengut, säilitades samal ajal kõrge turvanõuete taseme.</w:t>
      </w:r>
    </w:p>
    <w:p w14:paraId="2E0EC483" w14:textId="77777777" w:rsidR="00D87BB2" w:rsidRPr="006157C0" w:rsidRDefault="00D87BB2" w:rsidP="00BB4E13">
      <w:pPr>
        <w:rPr>
          <w:lang w:val="et-EE"/>
        </w:rPr>
      </w:pPr>
    </w:p>
    <w:p w14:paraId="0795A3F8" w14:textId="71FBBF9C" w:rsidR="00D87BB2" w:rsidRPr="006157C0" w:rsidRDefault="00D87BB2" w:rsidP="00BB4E13">
      <w:pPr>
        <w:rPr>
          <w:lang w:val="et-EE"/>
        </w:rPr>
      </w:pPr>
      <w:r w:rsidRPr="006157C0">
        <w:rPr>
          <w:lang w:val="et-EE"/>
        </w:rPr>
        <w:t xml:space="preserve">Lisaks nähakse uue </w:t>
      </w:r>
      <w:r w:rsidRPr="00281DB7">
        <w:rPr>
          <w:u w:val="single"/>
          <w:lang w:val="et-EE"/>
        </w:rPr>
        <w:t>lõikega 8</w:t>
      </w:r>
      <w:r w:rsidRPr="00281DB7">
        <w:rPr>
          <w:u w:val="single"/>
          <w:vertAlign w:val="superscript"/>
          <w:lang w:val="et-EE"/>
        </w:rPr>
        <w:t>2</w:t>
      </w:r>
      <w:r w:rsidRPr="006157C0">
        <w:rPr>
          <w:lang w:val="et-EE"/>
        </w:rPr>
        <w:t xml:space="preserve"> ette </w:t>
      </w:r>
      <w:r w:rsidRPr="00281DB7">
        <w:rPr>
          <w:b/>
          <w:lang w:val="et-EE"/>
        </w:rPr>
        <w:t>lapsevanema</w:t>
      </w:r>
      <w:r w:rsidRPr="006157C0">
        <w:rPr>
          <w:lang w:val="et-EE"/>
        </w:rPr>
        <w:t xml:space="preserve"> </w:t>
      </w:r>
      <w:r w:rsidR="00591BEF" w:rsidRPr="00281DB7">
        <w:rPr>
          <w:b/>
          <w:lang w:val="et-EE"/>
        </w:rPr>
        <w:t>nõusoleku</w:t>
      </w:r>
      <w:r w:rsidR="00591BEF" w:rsidRPr="006157C0">
        <w:rPr>
          <w:lang w:val="et-EE"/>
        </w:rPr>
        <w:t xml:space="preserve"> kohustus</w:t>
      </w:r>
      <w:r w:rsidR="00591BEF">
        <w:rPr>
          <w:lang w:val="et-EE"/>
        </w:rPr>
        <w:t>, mis peab olema</w:t>
      </w:r>
      <w:r w:rsidR="00591BEF" w:rsidRPr="006157C0">
        <w:rPr>
          <w:lang w:val="et-EE"/>
        </w:rPr>
        <w:t xml:space="preserve"> </w:t>
      </w:r>
      <w:r w:rsidRPr="006157C0">
        <w:rPr>
          <w:lang w:val="et-EE"/>
        </w:rPr>
        <w:t>kirjalikku taasesitamist võimaldavas vormis. See tagab, et alaealise relvakoolitus toimub lapsevanema teadmisel ja nõusolekul, suurendades läbipaistvust ja vastutust. Nõusoleku nõue täpsustab laskeinstruktori ja lapsevanema vastutust ning välistab olukorrad, kus alaealine osaleb lasketegevuses ilma hooldaja teadmiseta.</w:t>
      </w:r>
      <w:r w:rsidR="00325D8D">
        <w:rPr>
          <w:lang w:val="et-EE"/>
        </w:rPr>
        <w:t xml:space="preserve"> Kirjalik</w:t>
      </w:r>
      <w:r w:rsidR="00577919">
        <w:rPr>
          <w:lang w:val="et-EE"/>
        </w:rPr>
        <w:t>ku</w:t>
      </w:r>
      <w:r w:rsidR="00325D8D">
        <w:rPr>
          <w:lang w:val="et-EE"/>
        </w:rPr>
        <w:t xml:space="preserve"> taasesita</w:t>
      </w:r>
      <w:r w:rsidR="00577919">
        <w:rPr>
          <w:lang w:val="et-EE"/>
        </w:rPr>
        <w:t>mist võimaldavas</w:t>
      </w:r>
      <w:r w:rsidR="00325D8D">
        <w:rPr>
          <w:lang w:val="et-EE"/>
        </w:rPr>
        <w:t xml:space="preserve"> vormis nõusolek ei ole vajalik, kui lapsevanem viibib vahetult </w:t>
      </w:r>
      <w:r w:rsidR="00577919">
        <w:rPr>
          <w:lang w:val="et-EE"/>
        </w:rPr>
        <w:t>relva kasutamise juures.</w:t>
      </w:r>
    </w:p>
    <w:p w14:paraId="12C0146C" w14:textId="77777777" w:rsidR="00D87BB2" w:rsidRPr="006157C0" w:rsidRDefault="00D87BB2" w:rsidP="00BB4E13">
      <w:pPr>
        <w:rPr>
          <w:lang w:val="et-EE"/>
        </w:rPr>
      </w:pPr>
    </w:p>
    <w:p w14:paraId="25FEA433" w14:textId="6DDC36F8" w:rsidR="00D87BB2" w:rsidRPr="006157C0" w:rsidRDefault="00D87BB2" w:rsidP="00BB4E13">
      <w:pPr>
        <w:rPr>
          <w:lang w:val="et-EE"/>
        </w:rPr>
      </w:pPr>
      <w:r w:rsidRPr="006157C0">
        <w:rPr>
          <w:lang w:val="et-EE"/>
        </w:rPr>
        <w:t xml:space="preserve">Muudatus ei vähenda turvalisust, sest kõik harjutused toimuvad üksnes lasketiirus või laskepaigas, professionaalse juhendaja või relvaluba omava lapsevanema vahetu järelevalve all. Samal ajal </w:t>
      </w:r>
      <w:r w:rsidRPr="006157C0">
        <w:rPr>
          <w:lang w:val="et-EE"/>
        </w:rPr>
        <w:lastRenderedPageBreak/>
        <w:t>aitab muudatus leevendada tõlgendusprobleeme kehtivas seaduses, ühtlustada praktikat ning toetada laskespordi ja relvaohutuse õppe varajast ja turvalist alustamist.</w:t>
      </w:r>
    </w:p>
    <w:p w14:paraId="2F0654C9" w14:textId="77777777" w:rsidR="00821CFA" w:rsidRPr="006157C0" w:rsidRDefault="00821CFA" w:rsidP="00821CFA">
      <w:pPr>
        <w:spacing w:line="240" w:lineRule="auto"/>
        <w:rPr>
          <w:rFonts w:eastAsia="Times New Roman" w:cs="Times New Roman"/>
          <w:szCs w:val="24"/>
          <w:lang w:val="et-EE"/>
        </w:rPr>
      </w:pPr>
    </w:p>
    <w:p w14:paraId="1A6086D5" w14:textId="1B5C94E0" w:rsidR="00821CFA" w:rsidRPr="006157C0" w:rsidRDefault="00CC20B5" w:rsidP="00821CFA">
      <w:pPr>
        <w:spacing w:line="240" w:lineRule="auto"/>
        <w:rPr>
          <w:rFonts w:eastAsia="Times New Roman" w:cs="Times New Roman"/>
          <w:szCs w:val="24"/>
          <w:lang w:val="et-EE"/>
        </w:rPr>
      </w:pPr>
      <w:r>
        <w:rPr>
          <w:rFonts w:eastAsia="Times New Roman" w:cs="Times New Roman"/>
          <w:b/>
          <w:bCs/>
          <w:szCs w:val="24"/>
          <w:lang w:val="et-EE"/>
        </w:rPr>
        <w:t xml:space="preserve">Eelnõu § 1 punktiga </w:t>
      </w:r>
      <w:r w:rsidR="00A70CD6">
        <w:rPr>
          <w:rFonts w:eastAsia="Times New Roman" w:cs="Times New Roman"/>
          <w:b/>
          <w:bCs/>
          <w:szCs w:val="24"/>
          <w:lang w:val="et-EE"/>
        </w:rPr>
        <w:t xml:space="preserve">55 </w:t>
      </w:r>
      <w:r w:rsidRPr="00B32D6E">
        <w:rPr>
          <w:rFonts w:eastAsia="Times New Roman" w:cs="Times New Roman"/>
          <w:szCs w:val="24"/>
          <w:lang w:val="et-EE"/>
        </w:rPr>
        <w:t>täiendatakse RelvS-i §</w:t>
      </w:r>
      <w:r w:rsidR="00821CFA" w:rsidRPr="006157C0">
        <w:rPr>
          <w:rFonts w:eastAsia="Times New Roman" w:cs="Times New Roman"/>
          <w:szCs w:val="24"/>
          <w:lang w:val="et-EE"/>
        </w:rPr>
        <w:t xml:space="preserve"> 89</w:t>
      </w:r>
      <w:r w:rsidR="00821CFA" w:rsidRPr="006157C0">
        <w:rPr>
          <w:rFonts w:eastAsia="Times New Roman" w:cs="Times New Roman"/>
          <w:szCs w:val="24"/>
          <w:vertAlign w:val="superscript"/>
          <w:lang w:val="et-EE"/>
        </w:rPr>
        <w:t>1</w:t>
      </w:r>
      <w:r w:rsidR="00821CFA" w:rsidRPr="006157C0">
        <w:rPr>
          <w:rFonts w:eastAsia="Times New Roman" w:cs="Times New Roman"/>
          <w:szCs w:val="24"/>
          <w:lang w:val="et-EE"/>
        </w:rPr>
        <w:t xml:space="preserve"> pealkirja ja lõiget 1 täiendatakse pärast sõna „osa“ tekstiosaga „, tulirelva lisaseadme“;</w:t>
      </w:r>
    </w:p>
    <w:p w14:paraId="042156C0" w14:textId="77777777" w:rsidR="00821CFA" w:rsidRPr="006157C0" w:rsidRDefault="00821CFA" w:rsidP="00821CFA">
      <w:pPr>
        <w:spacing w:line="240" w:lineRule="auto"/>
        <w:rPr>
          <w:rFonts w:eastAsia="Times New Roman" w:cs="Times New Roman"/>
          <w:b/>
          <w:bCs/>
          <w:szCs w:val="24"/>
          <w:lang w:val="et-EE"/>
        </w:rPr>
      </w:pPr>
    </w:p>
    <w:p w14:paraId="7E00906C" w14:textId="62CA931C" w:rsidR="005B7225" w:rsidRPr="006157C0" w:rsidRDefault="005B7225" w:rsidP="005B7225">
      <w:pPr>
        <w:spacing w:line="240" w:lineRule="auto"/>
        <w:rPr>
          <w:rFonts w:eastAsia="Times New Roman" w:cs="Times New Roman"/>
          <w:szCs w:val="24"/>
          <w:lang w:val="et-EE"/>
        </w:rPr>
      </w:pPr>
      <w:r w:rsidRPr="006157C0">
        <w:rPr>
          <w:rFonts w:eastAsia="Times New Roman" w:cs="Times New Roman"/>
          <w:szCs w:val="24"/>
          <w:lang w:val="et-EE"/>
        </w:rPr>
        <w:t>RelvS</w:t>
      </w:r>
      <w:r w:rsidR="00790BF1">
        <w:rPr>
          <w:rFonts w:eastAsia="Times New Roman" w:cs="Times New Roman"/>
          <w:szCs w:val="24"/>
          <w:lang w:val="et-EE"/>
        </w:rPr>
        <w:t>-i</w:t>
      </w:r>
      <w:r w:rsidRPr="006157C0">
        <w:rPr>
          <w:rFonts w:eastAsia="Times New Roman" w:cs="Times New Roman"/>
          <w:szCs w:val="24"/>
          <w:lang w:val="et-EE"/>
        </w:rPr>
        <w:t xml:space="preserve"> § 89¹ käsitleb väärteona relva, tulirelva olulise osa ja laskemoona käitlemise nõuete rikkumist, sealhulgas kandmist, hoidmist, üleandmist, valmistamist, ümbertegemist, parandamist, müümist, laenutamist, vedu ning arvestus- ja registreerimiskorra järgimist. Säte ei hõlma aga tulirelva lisaseadmeid</w:t>
      </w:r>
      <w:r w:rsidR="001C75A9" w:rsidRPr="006157C0">
        <w:rPr>
          <w:rFonts w:eastAsia="Times New Roman" w:cs="Times New Roman"/>
          <w:szCs w:val="24"/>
          <w:lang w:val="et-EE"/>
        </w:rPr>
        <w:t>. E</w:t>
      </w:r>
      <w:r w:rsidRPr="006157C0">
        <w:rPr>
          <w:rFonts w:eastAsia="Times New Roman" w:cs="Times New Roman"/>
          <w:szCs w:val="24"/>
          <w:lang w:val="et-EE"/>
        </w:rPr>
        <w:t xml:space="preserve">elnõuga kehtestatakse lisaseadmete (nt helisummuti, </w:t>
      </w:r>
      <w:r w:rsidR="00896BE6" w:rsidRPr="006157C0">
        <w:rPr>
          <w:rFonts w:eastAsia="Times New Roman" w:cs="Times New Roman"/>
          <w:szCs w:val="24"/>
          <w:lang w:val="et-EE"/>
        </w:rPr>
        <w:t xml:space="preserve">lasersihik ja </w:t>
      </w:r>
      <w:r w:rsidRPr="006157C0">
        <w:rPr>
          <w:rFonts w:eastAsia="Times New Roman" w:cs="Times New Roman"/>
          <w:szCs w:val="24"/>
          <w:lang w:val="et-EE"/>
        </w:rPr>
        <w:t>öösihik) käitlemisele eraldi nõuded ja piirangud</w:t>
      </w:r>
      <w:r w:rsidR="001C75A9" w:rsidRPr="006157C0">
        <w:rPr>
          <w:rFonts w:eastAsia="Times New Roman" w:cs="Times New Roman"/>
          <w:szCs w:val="24"/>
          <w:lang w:val="et-EE"/>
        </w:rPr>
        <w:t>, seega on oluline täiendada ka RelvS-i § 89</w:t>
      </w:r>
      <w:r w:rsidR="001C75A9" w:rsidRPr="006157C0">
        <w:rPr>
          <w:rFonts w:eastAsia="Times New Roman" w:cs="Times New Roman"/>
          <w:szCs w:val="24"/>
          <w:vertAlign w:val="superscript"/>
          <w:lang w:val="et-EE"/>
        </w:rPr>
        <w:t>1</w:t>
      </w:r>
      <w:r w:rsidR="001C75A9" w:rsidRPr="006157C0">
        <w:rPr>
          <w:rFonts w:eastAsia="Times New Roman" w:cs="Times New Roman"/>
          <w:szCs w:val="24"/>
          <w:lang w:val="et-EE"/>
        </w:rPr>
        <w:t xml:space="preserve"> lõiget 1.</w:t>
      </w:r>
    </w:p>
    <w:p w14:paraId="76B17612" w14:textId="77777777" w:rsidR="005B7225" w:rsidRPr="006157C0" w:rsidRDefault="005B7225" w:rsidP="005B7225">
      <w:pPr>
        <w:spacing w:line="240" w:lineRule="auto"/>
        <w:rPr>
          <w:rFonts w:eastAsia="Times New Roman" w:cs="Times New Roman"/>
          <w:szCs w:val="24"/>
          <w:lang w:val="et-EE"/>
        </w:rPr>
      </w:pPr>
    </w:p>
    <w:p w14:paraId="110B7911" w14:textId="47F2E295" w:rsidR="005B7225" w:rsidRPr="006157C0" w:rsidRDefault="00896BE6" w:rsidP="005B7225">
      <w:pPr>
        <w:spacing w:line="240" w:lineRule="auto"/>
        <w:rPr>
          <w:rFonts w:eastAsia="Times New Roman" w:cs="Times New Roman"/>
          <w:szCs w:val="24"/>
          <w:lang w:val="et-EE"/>
        </w:rPr>
      </w:pPr>
      <w:r w:rsidRPr="006157C0">
        <w:rPr>
          <w:rFonts w:eastAsia="Times New Roman" w:cs="Times New Roman"/>
          <w:szCs w:val="24"/>
          <w:lang w:val="et-EE"/>
        </w:rPr>
        <w:t>Tulirelva l</w:t>
      </w:r>
      <w:r w:rsidR="005B7225" w:rsidRPr="006157C0">
        <w:rPr>
          <w:rFonts w:eastAsia="Times New Roman" w:cs="Times New Roman"/>
          <w:szCs w:val="24"/>
          <w:lang w:val="et-EE"/>
        </w:rPr>
        <w:t xml:space="preserve">isaseadmete mittekuulumine </w:t>
      </w:r>
      <w:r w:rsidR="004F0086">
        <w:rPr>
          <w:rFonts w:eastAsia="Times New Roman" w:cs="Times New Roman"/>
          <w:szCs w:val="24"/>
          <w:lang w:val="et-EE"/>
        </w:rPr>
        <w:t xml:space="preserve">RelvS-i </w:t>
      </w:r>
      <w:r w:rsidR="005B7225" w:rsidRPr="006157C0">
        <w:rPr>
          <w:rFonts w:eastAsia="Times New Roman" w:cs="Times New Roman"/>
          <w:szCs w:val="24"/>
          <w:lang w:val="et-EE"/>
        </w:rPr>
        <w:t>§ 89¹ regulatsiooni alla tekitaks olukorra, kus lisaseadmete suhtes seatud uute nõuete rikkumisele ei järgneks väärteovastutust, kuna puuduks selge karistusnorm. See looks õigusselgusetuse ning võimaliku õigusliku lünga, kus seadus reguleerib lisaseadmete käitlemist, kuid ei näe ette vastutust nõuete eiramise eest.</w:t>
      </w:r>
    </w:p>
    <w:p w14:paraId="003043A4" w14:textId="77777777" w:rsidR="005B7225" w:rsidRPr="006157C0" w:rsidRDefault="005B7225" w:rsidP="005B7225">
      <w:pPr>
        <w:spacing w:line="240" w:lineRule="auto"/>
        <w:rPr>
          <w:rFonts w:eastAsia="Times New Roman" w:cs="Times New Roman"/>
          <w:szCs w:val="24"/>
          <w:lang w:val="et-EE"/>
        </w:rPr>
      </w:pPr>
    </w:p>
    <w:p w14:paraId="7CBD765B" w14:textId="1FC26F45" w:rsidR="008B6A07" w:rsidRDefault="005B7225" w:rsidP="008C123D">
      <w:pPr>
        <w:spacing w:line="240" w:lineRule="auto"/>
        <w:rPr>
          <w:rFonts w:eastAsia="Times New Roman" w:cs="Times New Roman"/>
          <w:szCs w:val="24"/>
          <w:lang w:val="et-EE"/>
        </w:rPr>
      </w:pPr>
      <w:r w:rsidRPr="006157C0">
        <w:rPr>
          <w:rFonts w:eastAsia="Times New Roman" w:cs="Times New Roman"/>
          <w:szCs w:val="24"/>
          <w:lang w:val="et-EE"/>
        </w:rPr>
        <w:t xml:space="preserve">Muudatusega täiendatakse </w:t>
      </w:r>
      <w:r w:rsidR="001C75A9" w:rsidRPr="006157C0">
        <w:rPr>
          <w:rFonts w:eastAsia="Times New Roman" w:cs="Times New Roman"/>
          <w:szCs w:val="24"/>
          <w:lang w:val="et-EE"/>
        </w:rPr>
        <w:t xml:space="preserve">RelvS-i </w:t>
      </w:r>
      <w:r w:rsidRPr="006157C0">
        <w:rPr>
          <w:rFonts w:eastAsia="Times New Roman" w:cs="Times New Roman"/>
          <w:szCs w:val="24"/>
          <w:lang w:val="et-EE"/>
        </w:rPr>
        <w:t xml:space="preserve">§ 89¹ pealkirja ja lõike 1 sõnastust nii, et karistatavaks muutub ka </w:t>
      </w:r>
      <w:r w:rsidRPr="006157C0">
        <w:rPr>
          <w:rFonts w:eastAsia="Times New Roman" w:cs="Times New Roman"/>
          <w:b/>
          <w:bCs/>
          <w:szCs w:val="24"/>
          <w:lang w:val="et-EE"/>
        </w:rPr>
        <w:t>tulirelva lisaseadmete</w:t>
      </w:r>
      <w:r w:rsidRPr="006157C0">
        <w:rPr>
          <w:rFonts w:eastAsia="Times New Roman" w:cs="Times New Roman"/>
          <w:szCs w:val="24"/>
          <w:lang w:val="et-EE"/>
        </w:rPr>
        <w:t xml:space="preserve"> käitlemise nõuete rikkumine. See tagab, et </w:t>
      </w:r>
      <w:r w:rsidR="001C75A9" w:rsidRPr="006157C0">
        <w:rPr>
          <w:rFonts w:eastAsia="Times New Roman" w:cs="Times New Roman"/>
          <w:szCs w:val="24"/>
          <w:lang w:val="et-EE"/>
        </w:rPr>
        <w:t xml:space="preserve">tulirelva </w:t>
      </w:r>
      <w:r w:rsidRPr="006157C0">
        <w:rPr>
          <w:rFonts w:eastAsia="Times New Roman" w:cs="Times New Roman"/>
          <w:szCs w:val="24"/>
          <w:lang w:val="et-EE"/>
        </w:rPr>
        <w:t xml:space="preserve">lisaseadmete suhtes kehtestatud nõuded – sealhulgas päritolu tuvastamine, müügi- ja üleandmise piirangud ning muud eelnõus ette nähtud kohustused – oleksid täidetavad ning nende rikkumine oleks sanktsioneeritud kooskõlas </w:t>
      </w:r>
      <w:r w:rsidR="001C75A9" w:rsidRPr="006157C0">
        <w:rPr>
          <w:rFonts w:eastAsia="Times New Roman" w:cs="Times New Roman"/>
          <w:szCs w:val="24"/>
          <w:lang w:val="et-EE"/>
        </w:rPr>
        <w:t>RelvS-i</w:t>
      </w:r>
      <w:r w:rsidRPr="006157C0">
        <w:rPr>
          <w:rFonts w:eastAsia="Times New Roman" w:cs="Times New Roman"/>
          <w:szCs w:val="24"/>
          <w:lang w:val="et-EE"/>
        </w:rPr>
        <w:t xml:space="preserve"> üldise loogikaga.</w:t>
      </w:r>
    </w:p>
    <w:p w14:paraId="4C737023" w14:textId="77777777" w:rsidR="00B32D6E" w:rsidRPr="006157C0" w:rsidRDefault="00B32D6E" w:rsidP="008C123D">
      <w:pPr>
        <w:spacing w:line="240" w:lineRule="auto"/>
        <w:rPr>
          <w:rFonts w:eastAsia="Times New Roman" w:cs="Times New Roman"/>
          <w:szCs w:val="24"/>
          <w:lang w:val="et-EE"/>
        </w:rPr>
      </w:pPr>
    </w:p>
    <w:p w14:paraId="6AF3C18C" w14:textId="7D8F3DA9" w:rsidR="001C75A9" w:rsidRPr="006157C0" w:rsidRDefault="001C75A9" w:rsidP="001C75A9">
      <w:pPr>
        <w:spacing w:line="240" w:lineRule="auto"/>
        <w:rPr>
          <w:rFonts w:eastAsia="Times New Roman" w:cs="Times New Roman"/>
          <w:szCs w:val="24"/>
          <w:lang w:val="et-EE"/>
        </w:rPr>
      </w:pPr>
      <w:r w:rsidRPr="006157C0">
        <w:rPr>
          <w:rFonts w:eastAsia="Times New Roman" w:cs="Times New Roman"/>
          <w:szCs w:val="24"/>
          <w:lang w:val="et-EE"/>
        </w:rPr>
        <w:t>Muudatus tagab õigusliku järjepidevuse ja karistusnormide sidususe kõigi relva käitlemisega seotud valdkondade osas, loob tõhusa järelevalveraamistiku, mis hõlmab ka seaduse uuendamisel reguleeritavaid tulirelva lisaseadmeid, välistab võimaluse, et tulirelva lisaseadmete käitlemise nõuete rikkumised jääksid karistuseta ning tugevdab relvade ja nendega seotud seadmete jälgitavust ja turvalisust.</w:t>
      </w:r>
    </w:p>
    <w:p w14:paraId="2454F5BF" w14:textId="77777777" w:rsidR="001C75A9" w:rsidRPr="006157C0" w:rsidRDefault="001C75A9" w:rsidP="001C75A9">
      <w:pPr>
        <w:spacing w:line="240" w:lineRule="auto"/>
        <w:rPr>
          <w:rFonts w:eastAsia="Times New Roman" w:cs="Times New Roman"/>
          <w:szCs w:val="24"/>
          <w:lang w:val="et-EE"/>
        </w:rPr>
      </w:pPr>
    </w:p>
    <w:p w14:paraId="7AE1E38F" w14:textId="446ECBC9" w:rsidR="00CC20B5" w:rsidRDefault="001C75A9" w:rsidP="001C75A9">
      <w:pPr>
        <w:spacing w:line="240" w:lineRule="auto"/>
        <w:rPr>
          <w:rFonts w:eastAsia="Times New Roman" w:cs="Times New Roman"/>
          <w:szCs w:val="24"/>
          <w:lang w:val="et-EE"/>
        </w:rPr>
      </w:pPr>
      <w:r w:rsidRPr="006157C0">
        <w:rPr>
          <w:rFonts w:eastAsia="Times New Roman" w:cs="Times New Roman"/>
          <w:szCs w:val="24"/>
          <w:lang w:val="et-EE"/>
        </w:rPr>
        <w:t>Sätte täiendamine on seega sisuliselt ja süsteemselt vajalik, et muuta karistusõiguslik regulatsioon vastavaks eelnõuga uuendatavale RelvS-i sisulisele osale.</w:t>
      </w:r>
    </w:p>
    <w:p w14:paraId="1E353279" w14:textId="77777777" w:rsidR="00A70CD6" w:rsidRDefault="00A70CD6" w:rsidP="001C75A9">
      <w:pPr>
        <w:spacing w:line="240" w:lineRule="auto"/>
        <w:rPr>
          <w:rFonts w:eastAsia="Times New Roman" w:cs="Times New Roman"/>
          <w:szCs w:val="24"/>
          <w:lang w:val="et-EE"/>
        </w:rPr>
      </w:pPr>
    </w:p>
    <w:p w14:paraId="1F9FBD04" w14:textId="34C46E86" w:rsidR="00CC292B" w:rsidRPr="00CC292B" w:rsidRDefault="00A70CD6" w:rsidP="00CC292B">
      <w:pPr>
        <w:spacing w:line="240" w:lineRule="auto"/>
        <w:rPr>
          <w:rFonts w:eastAsia="Times New Roman" w:cs="Times New Roman"/>
          <w:szCs w:val="24"/>
          <w:lang w:val="et-EE"/>
        </w:rPr>
      </w:pPr>
      <w:r>
        <w:rPr>
          <w:rFonts w:eastAsia="Times New Roman" w:cs="Times New Roman"/>
          <w:b/>
          <w:bCs/>
          <w:szCs w:val="24"/>
          <w:lang w:val="et-EE"/>
        </w:rPr>
        <w:t xml:space="preserve">Eelnõu § 1 punktiga 56 </w:t>
      </w:r>
      <w:r w:rsidR="00CC292B" w:rsidRPr="00CC292B">
        <w:rPr>
          <w:rFonts w:eastAsia="Times New Roman" w:cs="Times New Roman"/>
          <w:szCs w:val="24"/>
          <w:lang w:val="et-EE"/>
        </w:rPr>
        <w:t>kehtestatakse üleminekusäte isikutele, kes tegutse</w:t>
      </w:r>
      <w:r w:rsidR="00CC292B">
        <w:rPr>
          <w:rFonts w:eastAsia="Times New Roman" w:cs="Times New Roman"/>
          <w:szCs w:val="24"/>
          <w:lang w:val="et-EE"/>
        </w:rPr>
        <w:t>si</w:t>
      </w:r>
      <w:r w:rsidR="00CC292B" w:rsidRPr="00CC292B">
        <w:rPr>
          <w:rFonts w:eastAsia="Times New Roman" w:cs="Times New Roman"/>
          <w:szCs w:val="24"/>
          <w:lang w:val="et-EE"/>
        </w:rPr>
        <w:t>d</w:t>
      </w:r>
      <w:r w:rsidR="00CC292B">
        <w:rPr>
          <w:rFonts w:eastAsia="Times New Roman" w:cs="Times New Roman"/>
          <w:szCs w:val="24"/>
          <w:lang w:val="et-EE"/>
        </w:rPr>
        <w:t xml:space="preserve"> enne 2026. aasta 1. juulit</w:t>
      </w:r>
      <w:r w:rsidR="00CC292B" w:rsidRPr="00CC292B">
        <w:rPr>
          <w:rFonts w:eastAsia="Times New Roman" w:cs="Times New Roman"/>
          <w:szCs w:val="24"/>
          <w:lang w:val="et-EE"/>
        </w:rPr>
        <w:t xml:space="preserve"> </w:t>
      </w:r>
      <w:r w:rsidR="00CC292B">
        <w:rPr>
          <w:rFonts w:eastAsia="Times New Roman" w:cs="Times New Roman"/>
          <w:szCs w:val="24"/>
          <w:lang w:val="et-EE"/>
        </w:rPr>
        <w:t>RelvS</w:t>
      </w:r>
      <w:r w:rsidR="0087626C">
        <w:rPr>
          <w:rFonts w:eastAsia="Times New Roman" w:cs="Times New Roman"/>
          <w:szCs w:val="24"/>
          <w:lang w:val="et-EE"/>
        </w:rPr>
        <w:t>-i</w:t>
      </w:r>
      <w:r w:rsidR="00CC292B" w:rsidRPr="00CC292B">
        <w:rPr>
          <w:rFonts w:eastAsia="Times New Roman" w:cs="Times New Roman"/>
          <w:szCs w:val="24"/>
          <w:lang w:val="et-EE"/>
        </w:rPr>
        <w:t xml:space="preserve"> § 66 lõikes 5 nimetatud tegevusaladel, mille suhtes rakendub majandustegevusteate esitamise kohustus. Muudatuse eesmärk on tagada sujuv üleminek uuele regulatsioonile, </w:t>
      </w:r>
      <w:r w:rsidR="00CC292B">
        <w:rPr>
          <w:rFonts w:eastAsia="Times New Roman" w:cs="Times New Roman"/>
          <w:szCs w:val="24"/>
          <w:lang w:val="et-EE"/>
        </w:rPr>
        <w:t xml:space="preserve">ja anda aega </w:t>
      </w:r>
      <w:r w:rsidR="00956742">
        <w:rPr>
          <w:rFonts w:eastAsia="Times New Roman" w:cs="Times New Roman"/>
          <w:szCs w:val="24"/>
          <w:lang w:val="et-EE"/>
        </w:rPr>
        <w:t>ettevõtjatele</w:t>
      </w:r>
      <w:r w:rsidR="00CC292B">
        <w:rPr>
          <w:rFonts w:eastAsia="Times New Roman" w:cs="Times New Roman"/>
          <w:szCs w:val="24"/>
          <w:lang w:val="et-EE"/>
        </w:rPr>
        <w:t xml:space="preserve"> majandustegevusteatise esitamiseks.</w:t>
      </w:r>
    </w:p>
    <w:p w14:paraId="4E230A3C" w14:textId="77777777" w:rsidR="00CC292B" w:rsidRPr="00CC292B" w:rsidRDefault="00CC292B" w:rsidP="00CC292B">
      <w:pPr>
        <w:spacing w:line="240" w:lineRule="auto"/>
        <w:rPr>
          <w:rFonts w:eastAsia="Times New Roman" w:cs="Times New Roman"/>
          <w:szCs w:val="24"/>
          <w:lang w:val="et-EE"/>
        </w:rPr>
      </w:pPr>
    </w:p>
    <w:p w14:paraId="314C7A16" w14:textId="6B8EC9E1" w:rsidR="00CC292B" w:rsidRPr="00CC292B" w:rsidRDefault="00CC292B" w:rsidP="00CC292B">
      <w:pPr>
        <w:spacing w:line="240" w:lineRule="auto"/>
        <w:rPr>
          <w:rFonts w:eastAsia="Times New Roman" w:cs="Times New Roman"/>
          <w:szCs w:val="24"/>
          <w:lang w:val="et-EE"/>
        </w:rPr>
      </w:pPr>
      <w:r w:rsidRPr="00CC292B">
        <w:rPr>
          <w:rFonts w:eastAsia="Times New Roman" w:cs="Times New Roman"/>
          <w:szCs w:val="24"/>
          <w:lang w:val="et-EE"/>
        </w:rPr>
        <w:t xml:space="preserve">Üleminekusätte kohaselt peavad isikud, kes tegutsesid nimetatud tegevusaladel juba enne 2026. aasta 1. juulit, esitama majandustegevusteate </w:t>
      </w:r>
      <w:r w:rsidR="0073334A">
        <w:rPr>
          <w:rFonts w:eastAsia="Times New Roman" w:cs="Times New Roman"/>
          <w:szCs w:val="24"/>
          <w:lang w:val="et-EE"/>
        </w:rPr>
        <w:t>RelvS-s</w:t>
      </w:r>
      <w:r w:rsidRPr="00CC292B">
        <w:rPr>
          <w:rFonts w:eastAsia="Times New Roman" w:cs="Times New Roman"/>
          <w:szCs w:val="24"/>
          <w:lang w:val="et-EE"/>
        </w:rPr>
        <w:t xml:space="preserve"> sätestatud korras hiljemalt 2026. aasta 1. </w:t>
      </w:r>
      <w:r>
        <w:rPr>
          <w:rFonts w:eastAsia="Times New Roman" w:cs="Times New Roman"/>
          <w:szCs w:val="24"/>
          <w:lang w:val="et-EE"/>
        </w:rPr>
        <w:t>oktoobr</w:t>
      </w:r>
      <w:r w:rsidRPr="00CC292B">
        <w:rPr>
          <w:rFonts w:eastAsia="Times New Roman" w:cs="Times New Roman"/>
          <w:szCs w:val="24"/>
          <w:lang w:val="et-EE"/>
        </w:rPr>
        <w:t>iks. See annab olemasolevatele ettevõtjatele mõistliku ajavahemiku oma tegevuse vastavusse viimiseks uute nõuetega pärast seaduse jõustumist.</w:t>
      </w:r>
    </w:p>
    <w:p w14:paraId="5DF4731C" w14:textId="77777777" w:rsidR="00CC292B" w:rsidRPr="00CC292B" w:rsidRDefault="00CC292B" w:rsidP="00CC292B">
      <w:pPr>
        <w:spacing w:line="240" w:lineRule="auto"/>
        <w:rPr>
          <w:rFonts w:eastAsia="Times New Roman" w:cs="Times New Roman"/>
          <w:szCs w:val="24"/>
          <w:lang w:val="et-EE"/>
        </w:rPr>
      </w:pPr>
    </w:p>
    <w:p w14:paraId="109867BE" w14:textId="535CA037" w:rsidR="009F1874" w:rsidRDefault="00CC292B" w:rsidP="001C75A9">
      <w:pPr>
        <w:spacing w:line="240" w:lineRule="auto"/>
        <w:rPr>
          <w:rFonts w:eastAsia="Times New Roman" w:cs="Times New Roman"/>
          <w:szCs w:val="24"/>
          <w:lang w:val="et-EE"/>
        </w:rPr>
      </w:pPr>
      <w:r w:rsidRPr="00CC292B">
        <w:rPr>
          <w:rFonts w:eastAsia="Times New Roman" w:cs="Times New Roman"/>
          <w:szCs w:val="24"/>
          <w:lang w:val="et-EE"/>
        </w:rPr>
        <w:t xml:space="preserve">Isikutele, kes alustavad </w:t>
      </w:r>
      <w:r w:rsidR="0087626C">
        <w:rPr>
          <w:rFonts w:eastAsia="Times New Roman" w:cs="Times New Roman"/>
          <w:szCs w:val="24"/>
          <w:lang w:val="et-EE"/>
        </w:rPr>
        <w:t>RelvS-i</w:t>
      </w:r>
      <w:r w:rsidRPr="00CC292B">
        <w:rPr>
          <w:rFonts w:eastAsia="Times New Roman" w:cs="Times New Roman"/>
          <w:szCs w:val="24"/>
          <w:lang w:val="et-EE"/>
        </w:rPr>
        <w:t xml:space="preserve"> § 66 lõikes 5 nimetatud tegevusaladel tegevust alates 2026. aasta 1. juulist, kohaldub majandustegevusteate esitamise kohustus koheselt tegevuse alustamisel. Sellega tagatakse, et uued turule sisenejad tegutsevad algusest peale kooskõlas kehtiva õigusega</w:t>
      </w:r>
      <w:r w:rsidR="009F1874">
        <w:rPr>
          <w:rFonts w:eastAsia="Times New Roman" w:cs="Times New Roman"/>
          <w:szCs w:val="24"/>
          <w:lang w:val="et-EE"/>
        </w:rPr>
        <w:t xml:space="preserve">. </w:t>
      </w:r>
    </w:p>
    <w:p w14:paraId="00F3C4AC" w14:textId="77777777" w:rsidR="009F1874" w:rsidRDefault="009F1874" w:rsidP="001C75A9">
      <w:pPr>
        <w:spacing w:line="240" w:lineRule="auto"/>
        <w:rPr>
          <w:rFonts w:eastAsia="Times New Roman" w:cs="Times New Roman"/>
          <w:szCs w:val="24"/>
          <w:lang w:val="et-EE"/>
        </w:rPr>
      </w:pPr>
    </w:p>
    <w:p w14:paraId="6315DFCE" w14:textId="2CB98FEF" w:rsidR="00CC292B" w:rsidRDefault="00B4632F" w:rsidP="001C75A9">
      <w:pPr>
        <w:spacing w:line="240" w:lineRule="auto"/>
        <w:rPr>
          <w:rFonts w:eastAsia="Times New Roman" w:cs="Times New Roman"/>
          <w:szCs w:val="24"/>
          <w:lang w:val="et-EE"/>
        </w:rPr>
      </w:pPr>
      <w:r w:rsidRPr="003D415A">
        <w:rPr>
          <w:rFonts w:eastAsia="Times New Roman" w:cs="Times New Roman"/>
          <w:b/>
          <w:szCs w:val="24"/>
          <w:lang w:val="et-EE"/>
        </w:rPr>
        <w:lastRenderedPageBreak/>
        <w:t xml:space="preserve">Eelnõu </w:t>
      </w:r>
      <w:r w:rsidR="003B14FD" w:rsidRPr="003D415A">
        <w:rPr>
          <w:rFonts w:eastAsia="Times New Roman" w:cs="Times New Roman"/>
          <w:b/>
          <w:bCs/>
          <w:szCs w:val="24"/>
          <w:lang w:val="et-EE"/>
        </w:rPr>
        <w:t>§</w:t>
      </w:r>
      <w:r w:rsidRPr="003D415A">
        <w:rPr>
          <w:rFonts w:eastAsia="Times New Roman" w:cs="Times New Roman"/>
          <w:b/>
          <w:szCs w:val="24"/>
          <w:lang w:val="et-EE"/>
        </w:rPr>
        <w:t xml:space="preserve"> 2</w:t>
      </w:r>
      <w:r w:rsidR="003B14FD">
        <w:rPr>
          <w:rFonts w:eastAsia="Times New Roman" w:cs="Times New Roman"/>
          <w:szCs w:val="24"/>
          <w:lang w:val="et-EE"/>
        </w:rPr>
        <w:t xml:space="preserve"> kohaselt on seadus </w:t>
      </w:r>
      <w:r w:rsidR="003D415A">
        <w:rPr>
          <w:rFonts w:eastAsia="Times New Roman" w:cs="Times New Roman"/>
          <w:szCs w:val="24"/>
          <w:lang w:val="et-EE"/>
        </w:rPr>
        <w:t>kavandatud</w:t>
      </w:r>
      <w:r w:rsidR="003B14FD">
        <w:rPr>
          <w:rFonts w:eastAsia="Times New Roman" w:cs="Times New Roman"/>
          <w:szCs w:val="24"/>
          <w:lang w:val="et-EE"/>
        </w:rPr>
        <w:t xml:space="preserve"> jõustuma üldises korras.</w:t>
      </w:r>
      <w:r w:rsidR="003D415A">
        <w:rPr>
          <w:rFonts w:eastAsia="Times New Roman" w:cs="Times New Roman"/>
          <w:szCs w:val="24"/>
          <w:lang w:val="et-EE"/>
        </w:rPr>
        <w:t xml:space="preserve"> </w:t>
      </w:r>
      <w:r w:rsidR="009F1874" w:rsidRPr="003D415A">
        <w:rPr>
          <w:rFonts w:eastAsia="Times New Roman" w:cs="Times New Roman"/>
          <w:szCs w:val="24"/>
          <w:lang w:val="et-EE"/>
        </w:rPr>
        <w:t xml:space="preserve">Muudatuste vastuvõtmise ja jõustumise vahele ei ole vaja jätta täiendavat aega, kuna kavandatud muudatused ei </w:t>
      </w:r>
      <w:r w:rsidR="00DF4A4D" w:rsidRPr="003D415A">
        <w:rPr>
          <w:rFonts w:eastAsia="Times New Roman" w:cs="Times New Roman"/>
          <w:szCs w:val="24"/>
          <w:lang w:val="et-EE"/>
        </w:rPr>
        <w:t>sisalda regulatsioone, mille rakendamine eeldaks adressaatidelt, haldusorganitelt või teistelt isikutelt pikemat ettevalmistusaega.</w:t>
      </w:r>
    </w:p>
    <w:p w14:paraId="2675904F" w14:textId="77777777" w:rsidR="003D415A" w:rsidRDefault="003D415A" w:rsidP="001C75A9">
      <w:pPr>
        <w:spacing w:line="240" w:lineRule="auto"/>
        <w:rPr>
          <w:rFonts w:eastAsia="Times New Roman" w:cs="Times New Roman"/>
          <w:szCs w:val="24"/>
          <w:lang w:val="et-EE"/>
        </w:rPr>
      </w:pPr>
    </w:p>
    <w:p w14:paraId="41773014" w14:textId="7BC4AC7D" w:rsidR="003D415A" w:rsidRPr="00DF4A4D" w:rsidRDefault="008A64F7" w:rsidP="001C75A9">
      <w:pPr>
        <w:spacing w:line="240" w:lineRule="auto"/>
        <w:rPr>
          <w:rFonts w:eastAsia="Times New Roman" w:cs="Times New Roman"/>
          <w:szCs w:val="24"/>
          <w:lang w:val="et-EE"/>
        </w:rPr>
      </w:pPr>
      <w:r>
        <w:rPr>
          <w:rFonts w:eastAsia="Times New Roman" w:cs="Times New Roman"/>
          <w:szCs w:val="24"/>
          <w:lang w:val="et-EE"/>
        </w:rPr>
        <w:t>Eelnõu §</w:t>
      </w:r>
      <w:r w:rsidR="003D415A">
        <w:rPr>
          <w:rFonts w:eastAsia="Times New Roman" w:cs="Times New Roman"/>
          <w:szCs w:val="24"/>
          <w:lang w:val="et-EE"/>
        </w:rPr>
        <w:t xml:space="preserve"> 2 kohaselt jõustub seaduse </w:t>
      </w:r>
      <w:r w:rsidR="003D415A">
        <w:rPr>
          <w:lang w:val="et-EE"/>
        </w:rPr>
        <w:t>§ 1 punkt 4</w:t>
      </w:r>
      <w:r>
        <w:rPr>
          <w:lang w:val="et-EE"/>
        </w:rPr>
        <w:t>4</w:t>
      </w:r>
      <w:r w:rsidR="003D415A">
        <w:rPr>
          <w:lang w:val="et-EE"/>
        </w:rPr>
        <w:t xml:space="preserve"> 2027. aasta 1. juulil</w:t>
      </w:r>
      <w:r w:rsidR="00E20CCD">
        <w:rPr>
          <w:lang w:val="et-EE"/>
        </w:rPr>
        <w:t xml:space="preserve"> arvestades, et on relvaomanikke, kellel on üks tulirelv, aga kes seni ei ole olnud kohustatud omama relvakappi </w:t>
      </w:r>
      <w:r w:rsidR="00977C29">
        <w:rPr>
          <w:lang w:val="et-EE"/>
        </w:rPr>
        <w:t>aga peavad selle nüüd hankima, et seaduse nõuetele vastata</w:t>
      </w:r>
      <w:r w:rsidR="003D415A">
        <w:rPr>
          <w:lang w:val="et-EE"/>
        </w:rPr>
        <w:t>.</w:t>
      </w:r>
    </w:p>
    <w:p w14:paraId="33451ABF" w14:textId="77777777" w:rsidR="00157CE3" w:rsidRPr="006157C0" w:rsidRDefault="00157CE3" w:rsidP="007945F6">
      <w:pPr>
        <w:pStyle w:val="Pealkiri1"/>
        <w:rPr>
          <w:lang w:val="et-EE"/>
        </w:rPr>
      </w:pPr>
      <w:bookmarkStart w:id="53" w:name="_Toc216952606"/>
      <w:r w:rsidRPr="006157C0">
        <w:rPr>
          <w:lang w:val="et-EE"/>
        </w:rPr>
        <w:t>4. Eelnõu terminoloogia</w:t>
      </w:r>
      <w:bookmarkEnd w:id="53"/>
    </w:p>
    <w:p w14:paraId="7D1FECA5" w14:textId="77777777" w:rsidR="00157CE3" w:rsidRPr="006157C0" w:rsidRDefault="00157CE3" w:rsidP="00A17FED">
      <w:pPr>
        <w:spacing w:line="240" w:lineRule="auto"/>
        <w:rPr>
          <w:rFonts w:cs="Times New Roman"/>
          <w:szCs w:val="24"/>
          <w:lang w:val="et-EE"/>
        </w:rPr>
      </w:pPr>
    </w:p>
    <w:p w14:paraId="4CC67F49" w14:textId="0D4917D7" w:rsidR="00157CE3" w:rsidRPr="006157C0" w:rsidRDefault="00157CE3" w:rsidP="00A17FED">
      <w:pPr>
        <w:spacing w:line="240" w:lineRule="auto"/>
        <w:rPr>
          <w:rFonts w:cs="Times New Roman"/>
          <w:szCs w:val="24"/>
          <w:lang w:val="et-EE"/>
        </w:rPr>
      </w:pPr>
      <w:r w:rsidRPr="006157C0">
        <w:rPr>
          <w:rFonts w:cs="Times New Roman"/>
          <w:szCs w:val="24"/>
          <w:lang w:val="et-EE"/>
        </w:rPr>
        <w:t>Eelnõuga võetakse RelvS-s kasutusele uu</w:t>
      </w:r>
      <w:r w:rsidR="00305FA0">
        <w:rPr>
          <w:rFonts w:cs="Times New Roman"/>
          <w:szCs w:val="24"/>
          <w:lang w:val="et-EE"/>
        </w:rPr>
        <w:t>s</w:t>
      </w:r>
      <w:r w:rsidR="007B7D6B">
        <w:rPr>
          <w:rFonts w:cs="Times New Roman"/>
          <w:szCs w:val="24"/>
          <w:lang w:val="et-EE"/>
        </w:rPr>
        <w:t xml:space="preserve"> </w:t>
      </w:r>
      <w:r w:rsidRPr="006157C0">
        <w:rPr>
          <w:rFonts w:cs="Times New Roman"/>
          <w:szCs w:val="24"/>
          <w:lang w:val="et-EE"/>
        </w:rPr>
        <w:t xml:space="preserve">termin </w:t>
      </w:r>
      <w:r w:rsidR="007B7D6B" w:rsidRPr="008A64F7">
        <w:rPr>
          <w:rFonts w:cs="Times New Roman"/>
          <w:i/>
          <w:iCs/>
          <w:szCs w:val="24"/>
          <w:lang w:val="et-EE"/>
        </w:rPr>
        <w:t>paukpadrun</w:t>
      </w:r>
      <w:r w:rsidR="007B7D6B">
        <w:rPr>
          <w:rFonts w:cs="Times New Roman"/>
          <w:szCs w:val="24"/>
          <w:lang w:val="et-EE"/>
        </w:rPr>
        <w:t>, mille</w:t>
      </w:r>
      <w:r w:rsidRPr="006157C0">
        <w:rPr>
          <w:rFonts w:cs="Times New Roman"/>
          <w:szCs w:val="24"/>
          <w:lang w:val="et-EE"/>
        </w:rPr>
        <w:t xml:space="preserve"> tähendust on selgitatud seletuskirjas </w:t>
      </w:r>
      <w:r w:rsidR="007B7D6B">
        <w:rPr>
          <w:rFonts w:cs="Times New Roman"/>
          <w:szCs w:val="24"/>
          <w:lang w:val="et-EE"/>
        </w:rPr>
        <w:t xml:space="preserve">eelnõu § 1 punkti 5 </w:t>
      </w:r>
      <w:r w:rsidRPr="006157C0">
        <w:rPr>
          <w:rFonts w:cs="Times New Roman"/>
          <w:szCs w:val="24"/>
          <w:lang w:val="et-EE"/>
        </w:rPr>
        <w:t>selgituste juures.</w:t>
      </w:r>
    </w:p>
    <w:p w14:paraId="760DEB68" w14:textId="77777777" w:rsidR="00157CE3" w:rsidRPr="006157C0" w:rsidRDefault="00157CE3" w:rsidP="00DE3998">
      <w:pPr>
        <w:rPr>
          <w:lang w:val="et-EE"/>
        </w:rPr>
      </w:pPr>
    </w:p>
    <w:p w14:paraId="0F0CF776" w14:textId="51854513" w:rsidR="00157CE3" w:rsidRPr="006157C0" w:rsidRDefault="00157CE3" w:rsidP="007945F6">
      <w:pPr>
        <w:pStyle w:val="Pealkiri1"/>
        <w:rPr>
          <w:lang w:val="et-EE"/>
        </w:rPr>
      </w:pPr>
      <w:bookmarkStart w:id="54" w:name="_Toc216952607"/>
      <w:r w:rsidRPr="006157C0">
        <w:rPr>
          <w:lang w:val="et-EE"/>
        </w:rPr>
        <w:t>5. Eelnõu vastavus Euroopa Liidu õigusele</w:t>
      </w:r>
      <w:bookmarkEnd w:id="54"/>
    </w:p>
    <w:p w14:paraId="4EDEA55F" w14:textId="77777777" w:rsidR="00627E7E" w:rsidRPr="006157C0" w:rsidRDefault="00627E7E" w:rsidP="005B5434">
      <w:pPr>
        <w:rPr>
          <w:lang w:val="et-EE"/>
        </w:rPr>
      </w:pPr>
    </w:p>
    <w:p w14:paraId="22F69921" w14:textId="476F54EF" w:rsidR="00157CE3" w:rsidRPr="006157C0" w:rsidRDefault="00157CE3" w:rsidP="007D4CD3">
      <w:pPr>
        <w:spacing w:line="240" w:lineRule="auto"/>
        <w:rPr>
          <w:lang w:val="et-EE"/>
        </w:rPr>
      </w:pPr>
      <w:r w:rsidRPr="006157C0">
        <w:rPr>
          <w:lang w:val="et-EE"/>
        </w:rPr>
        <w:t xml:space="preserve">Eelnõu ei ole vastuolus EL-i õigusega. </w:t>
      </w:r>
      <w:r w:rsidR="00523CDD" w:rsidRPr="006157C0">
        <w:rPr>
          <w:lang w:val="et-EE"/>
        </w:rPr>
        <w:t xml:space="preserve">Tulirelvadirektiiv määratleb miinimumtasemel ühtsed reeglid tulirelvade omandamise ja valdamise kohta </w:t>
      </w:r>
      <w:proofErr w:type="spellStart"/>
      <w:r w:rsidR="00523CDD" w:rsidRPr="006157C0">
        <w:rPr>
          <w:lang w:val="et-EE"/>
        </w:rPr>
        <w:t>EL-s</w:t>
      </w:r>
      <w:proofErr w:type="spellEnd"/>
      <w:r w:rsidR="00523CDD" w:rsidRPr="006157C0">
        <w:rPr>
          <w:lang w:val="et-EE"/>
        </w:rPr>
        <w:t>, samuti nende relvade edasitoimetamise kohta ühest EL-i riigist teise. Tulirelvadirektiiv tasakaalustab siseturu eesmärgid ja julgeolekukaalutlused tsiviilkasutuses olevate tulirelvade osas. Tulirelvadirektiiv tugevdab ka EL-</w:t>
      </w:r>
      <w:r w:rsidR="00F06A15">
        <w:rPr>
          <w:lang w:val="et-EE"/>
        </w:rPr>
        <w:t> </w:t>
      </w:r>
      <w:r w:rsidR="00523CDD" w:rsidRPr="006157C0">
        <w:rPr>
          <w:lang w:val="et-EE"/>
        </w:rPr>
        <w:t xml:space="preserve">i liikmesriikide vahelist koostööd, parandades teabevahetust, ning toob kaasa olulisi edusamme tulirelvade jälgitavuses, suurendades legaalselt omatavate relvade jälgimist, et vähendada nende sattumise riski ebaseaduslikule turule. Tulirelvadirektiiv kehtestab piirangud tsiviilkasutuses olevate tulirelvade ringlusele ning sätestab õigused ja kohustused eraisikutele, relvakaupmeestele, vahendajatele, kollektsionääridele ja muuseumidele. See direktiiv on Eesti õigusesse juba üle võetud RelvS-s ja selle alusel antud õigusaktides. </w:t>
      </w:r>
      <w:r w:rsidRPr="006157C0">
        <w:rPr>
          <w:lang w:val="et-EE"/>
        </w:rPr>
        <w:t>Eelnõuga</w:t>
      </w:r>
      <w:r w:rsidRPr="006157C0" w:rsidDel="00523CDD">
        <w:rPr>
          <w:lang w:val="et-EE"/>
        </w:rPr>
        <w:t xml:space="preserve"> </w:t>
      </w:r>
      <w:r w:rsidR="00523CDD" w:rsidRPr="006157C0">
        <w:rPr>
          <w:lang w:val="et-EE"/>
        </w:rPr>
        <w:t>täpsustatakse</w:t>
      </w:r>
      <w:r w:rsidR="00523CDD" w:rsidRPr="006157C0">
        <w:rPr>
          <w:b/>
          <w:lang w:val="et-EE"/>
        </w:rPr>
        <w:t xml:space="preserve"> </w:t>
      </w:r>
      <w:r w:rsidR="00030D92" w:rsidRPr="006157C0">
        <w:rPr>
          <w:lang w:val="et-EE"/>
        </w:rPr>
        <w:t>RelvS</w:t>
      </w:r>
      <w:r w:rsidRPr="006157C0">
        <w:rPr>
          <w:lang w:val="et-EE"/>
        </w:rPr>
        <w:t>-i regulatsioon</w:t>
      </w:r>
      <w:r w:rsidR="00523CDD" w:rsidRPr="006157C0">
        <w:rPr>
          <w:bCs/>
          <w:lang w:val="et-EE"/>
        </w:rPr>
        <w:t>i, et see vastaks paremini</w:t>
      </w:r>
      <w:r w:rsidRPr="006157C0">
        <w:rPr>
          <w:lang w:val="et-EE"/>
        </w:rPr>
        <w:t xml:space="preserve"> </w:t>
      </w:r>
      <w:r w:rsidR="00030D92" w:rsidRPr="006157C0">
        <w:rPr>
          <w:lang w:val="et-EE"/>
        </w:rPr>
        <w:t>relva</w:t>
      </w:r>
      <w:r w:rsidR="00523CDD" w:rsidRPr="006157C0">
        <w:rPr>
          <w:bCs/>
          <w:lang w:val="et-EE"/>
        </w:rPr>
        <w:t>direktiivile, kuna Eesti suhtes on algatatud rikkumismenetlus, mille käigus on muu hulgas ette heidetud, et kõik tulirelvadirektiivi nõuded ei ole RelvS-i asjakohaselt üle võetud.</w:t>
      </w:r>
    </w:p>
    <w:p w14:paraId="695D3B5C" w14:textId="77777777" w:rsidR="00157CE3" w:rsidRPr="006157C0" w:rsidRDefault="00157CE3" w:rsidP="007D4CD3">
      <w:pPr>
        <w:spacing w:line="240" w:lineRule="auto"/>
        <w:rPr>
          <w:lang w:val="et-EE"/>
        </w:rPr>
      </w:pPr>
    </w:p>
    <w:p w14:paraId="38BB375A" w14:textId="77777777" w:rsidR="00157CE3" w:rsidRPr="006157C0" w:rsidRDefault="00157CE3" w:rsidP="005B5434">
      <w:pPr>
        <w:pStyle w:val="Pealkiri1"/>
        <w:rPr>
          <w:lang w:val="et-EE"/>
        </w:rPr>
      </w:pPr>
      <w:bookmarkStart w:id="55" w:name="_Toc216952608"/>
      <w:r w:rsidRPr="006157C0">
        <w:rPr>
          <w:lang w:val="et-EE"/>
        </w:rPr>
        <w:t>6. Seaduse mõjud</w:t>
      </w:r>
      <w:bookmarkEnd w:id="55"/>
    </w:p>
    <w:p w14:paraId="0B57B0D5" w14:textId="77777777" w:rsidR="00157CE3" w:rsidRPr="006157C0" w:rsidRDefault="00157CE3" w:rsidP="00627E7E">
      <w:pPr>
        <w:spacing w:line="240" w:lineRule="auto"/>
        <w:rPr>
          <w:rFonts w:eastAsia="Times New Roman" w:cs="Times New Roman"/>
          <w:szCs w:val="24"/>
          <w:lang w:val="et-EE"/>
        </w:rPr>
      </w:pPr>
    </w:p>
    <w:p w14:paraId="7651249F" w14:textId="77777777" w:rsidR="00264F78" w:rsidRPr="006157C0" w:rsidRDefault="00264F78" w:rsidP="00264F78">
      <w:pPr>
        <w:rPr>
          <w:lang w:val="et-EE"/>
        </w:rPr>
      </w:pPr>
      <w:r w:rsidRPr="006157C0">
        <w:rPr>
          <w:lang w:val="et-EE"/>
        </w:rPr>
        <w:t>Eelnõu muudatustel on oluline mõju õigusselgusele, avalikule korrale ja julgeolekule, riigikaitsele, järelevalve tõhususele ning isikute halduskoormusele.</w:t>
      </w:r>
    </w:p>
    <w:p w14:paraId="21F6E7E4" w14:textId="77777777" w:rsidR="00264F78" w:rsidRPr="006157C0" w:rsidRDefault="00264F78" w:rsidP="00264F78">
      <w:pPr>
        <w:rPr>
          <w:lang w:val="et-EE"/>
        </w:rPr>
      </w:pPr>
    </w:p>
    <w:p w14:paraId="182AE0AF" w14:textId="77777777" w:rsidR="00264F78" w:rsidRPr="006157C0" w:rsidRDefault="00264F78" w:rsidP="00264F78">
      <w:pPr>
        <w:pStyle w:val="Pealkiri2"/>
        <w:rPr>
          <w:rFonts w:eastAsia="Times New Roman"/>
          <w:lang w:val="et-EE"/>
        </w:rPr>
      </w:pPr>
      <w:bookmarkStart w:id="56" w:name="_Toc216952609"/>
      <w:r w:rsidRPr="006157C0">
        <w:rPr>
          <w:rFonts w:eastAsia="Times New Roman"/>
          <w:lang w:val="et-EE"/>
        </w:rPr>
        <w:t>6.1. Mõju õigusselgusele ja õiguskorra süsteemsusele</w:t>
      </w:r>
      <w:bookmarkEnd w:id="56"/>
    </w:p>
    <w:p w14:paraId="3FFA5EA9" w14:textId="77777777" w:rsidR="00264F78" w:rsidRPr="006157C0" w:rsidRDefault="00264F78" w:rsidP="008A64F7">
      <w:pPr>
        <w:keepNext/>
        <w:rPr>
          <w:lang w:val="et-EE"/>
        </w:rPr>
      </w:pPr>
    </w:p>
    <w:p w14:paraId="030E3F02" w14:textId="1D783240" w:rsidR="00264F78" w:rsidRPr="006157C0" w:rsidRDefault="00264F78" w:rsidP="008A64F7">
      <w:pPr>
        <w:keepNext/>
        <w:rPr>
          <w:lang w:val="et-EE"/>
        </w:rPr>
      </w:pPr>
      <w:r w:rsidRPr="006157C0">
        <w:rPr>
          <w:lang w:val="et-EE"/>
        </w:rPr>
        <w:t xml:space="preserve">Eelnõu ajakohastab relvade ja laskemoona liigituse ning ühtlustab mõistete kasutuse. </w:t>
      </w:r>
      <w:r w:rsidR="00AD0F2D">
        <w:rPr>
          <w:lang w:val="et-EE"/>
        </w:rPr>
        <w:t>A</w:t>
      </w:r>
      <w:r w:rsidRPr="006157C0">
        <w:rPr>
          <w:lang w:val="et-EE"/>
        </w:rPr>
        <w:t xml:space="preserve">ntiik- ja laskekõlbmatuks muudetud relvad lisatakse piiramata tsiviilkäibega relvade hulka, </w:t>
      </w:r>
      <w:r w:rsidR="00AD0F2D">
        <w:rPr>
          <w:lang w:val="et-EE"/>
        </w:rPr>
        <w:t xml:space="preserve">seadusesse tuuakse </w:t>
      </w:r>
      <w:r w:rsidRPr="006157C0">
        <w:rPr>
          <w:lang w:val="et-EE"/>
        </w:rPr>
        <w:t>paukpadrun</w:t>
      </w:r>
      <w:r w:rsidR="00AD0F2D">
        <w:rPr>
          <w:lang w:val="et-EE"/>
        </w:rPr>
        <w:t>i mõiste</w:t>
      </w:r>
      <w:r w:rsidRPr="006157C0">
        <w:rPr>
          <w:lang w:val="et-EE"/>
        </w:rPr>
        <w:t>, täpsustatakse relva kasutamise mõistet (sh hoiatuslasu võimalus) ning korrastatakse sõjarelvade seos</w:t>
      </w:r>
      <w:r w:rsidR="00AD0F2D">
        <w:rPr>
          <w:lang w:val="et-EE"/>
        </w:rPr>
        <w:t>t</w:t>
      </w:r>
      <w:r w:rsidRPr="006157C0">
        <w:rPr>
          <w:lang w:val="et-EE"/>
        </w:rPr>
        <w:t xml:space="preserve"> </w:t>
      </w:r>
      <w:proofErr w:type="spellStart"/>
      <w:r w:rsidR="00AD0F2D">
        <w:rPr>
          <w:lang w:val="et-EE"/>
        </w:rPr>
        <w:t>RelvS</w:t>
      </w:r>
      <w:proofErr w:type="spellEnd"/>
      <w:r w:rsidR="00AD0F2D">
        <w:rPr>
          <w:lang w:val="et-EE"/>
        </w:rPr>
        <w:t>-i</w:t>
      </w:r>
      <w:r w:rsidRPr="006157C0">
        <w:rPr>
          <w:lang w:val="et-EE"/>
        </w:rPr>
        <w:t xml:space="preserve"> </w:t>
      </w:r>
      <w:proofErr w:type="spellStart"/>
      <w:r w:rsidRPr="006157C0">
        <w:rPr>
          <w:lang w:val="et-EE"/>
        </w:rPr>
        <w:t>üldregulatsiooniga</w:t>
      </w:r>
      <w:proofErr w:type="spellEnd"/>
      <w:r w:rsidRPr="006157C0">
        <w:rPr>
          <w:lang w:val="et-EE"/>
        </w:rPr>
        <w:t xml:space="preserve">. </w:t>
      </w:r>
    </w:p>
    <w:p w14:paraId="5493D963" w14:textId="77777777" w:rsidR="00264F78" w:rsidRPr="006157C0" w:rsidRDefault="00264F78" w:rsidP="00264F78">
      <w:pPr>
        <w:rPr>
          <w:lang w:val="et-EE"/>
        </w:rPr>
      </w:pPr>
    </w:p>
    <w:p w14:paraId="0DD2B95B" w14:textId="6F028DB3" w:rsidR="00264F78" w:rsidRPr="006157C0" w:rsidRDefault="00264F78" w:rsidP="00264F78">
      <w:pPr>
        <w:rPr>
          <w:lang w:val="et-EE"/>
        </w:rPr>
      </w:pPr>
      <w:r w:rsidRPr="006157C0">
        <w:rPr>
          <w:lang w:val="et-EE"/>
        </w:rPr>
        <w:lastRenderedPageBreak/>
        <w:t>Kõrvaldatakse varasema ebaloogika, mille kohaselt ei tohtinud relvaloata täisealisele isikule anda kasutada lapsevanema või laskeinstruktori isiklikku relva, kuid lapsele tohtis. Muudat</w:t>
      </w:r>
      <w:r w:rsidR="00353680">
        <w:rPr>
          <w:lang w:val="et-EE"/>
        </w:rPr>
        <w:t>u</w:t>
      </w:r>
      <w:r w:rsidRPr="006157C0">
        <w:rPr>
          <w:lang w:val="et-EE"/>
        </w:rPr>
        <w:t>s loob selge ja mõistliku süsteemi, mille tulemusena praktika ühtlustub ja õigusselgus kasvab.</w:t>
      </w:r>
    </w:p>
    <w:p w14:paraId="681D7F3E" w14:textId="77777777" w:rsidR="00264F78" w:rsidRPr="006157C0" w:rsidRDefault="00264F78" w:rsidP="00264F78">
      <w:pPr>
        <w:rPr>
          <w:lang w:val="et-EE"/>
        </w:rPr>
      </w:pPr>
    </w:p>
    <w:p w14:paraId="4EA76DA6" w14:textId="4E7F8E83" w:rsidR="00264F78" w:rsidRPr="006157C0" w:rsidRDefault="00264F78" w:rsidP="00264F78">
      <w:pPr>
        <w:rPr>
          <w:lang w:val="et-EE"/>
        </w:rPr>
      </w:pPr>
      <w:r w:rsidRPr="006157C0">
        <w:rPr>
          <w:lang w:val="et-EE"/>
        </w:rPr>
        <w:t xml:space="preserve">Muudatuste mõju ulatus on </w:t>
      </w:r>
      <w:r w:rsidRPr="006157C0">
        <w:rPr>
          <w:b/>
          <w:bCs/>
          <w:lang w:val="et-EE"/>
        </w:rPr>
        <w:t>suur</w:t>
      </w:r>
      <w:r w:rsidRPr="006157C0">
        <w:rPr>
          <w:lang w:val="et-EE"/>
        </w:rPr>
        <w:t xml:space="preserve">, kuna muudatused mõjutavad mitut RelvS-i põhimõistet ning mitut peatükki. Muudatuste olulisus on </w:t>
      </w:r>
      <w:r w:rsidRPr="006157C0">
        <w:rPr>
          <w:b/>
          <w:bCs/>
          <w:lang w:val="et-EE"/>
        </w:rPr>
        <w:t>kõrge</w:t>
      </w:r>
      <w:r w:rsidRPr="006157C0">
        <w:rPr>
          <w:lang w:val="et-EE"/>
        </w:rPr>
        <w:t>, kuna liigituste ja mõistete ühtlustamine kõrvaldab tõlgendamisraskused, suurendab õigusselgust ja tagab kooskõla EL</w:t>
      </w:r>
      <w:r w:rsidR="008A64F7">
        <w:rPr>
          <w:lang w:val="et-EE"/>
        </w:rPr>
        <w:t>-i</w:t>
      </w:r>
      <w:r w:rsidRPr="006157C0">
        <w:rPr>
          <w:lang w:val="et-EE"/>
        </w:rPr>
        <w:t xml:space="preserve"> õigusega (sh relvadirektiiv).</w:t>
      </w:r>
    </w:p>
    <w:p w14:paraId="08266A60" w14:textId="77777777" w:rsidR="00264F78" w:rsidRPr="006157C0" w:rsidRDefault="00264F78" w:rsidP="00264F78">
      <w:pPr>
        <w:rPr>
          <w:lang w:val="et-EE"/>
        </w:rPr>
      </w:pPr>
    </w:p>
    <w:p w14:paraId="44CB9C06" w14:textId="6D1CCE2E" w:rsidR="00264F78" w:rsidRPr="006157C0" w:rsidRDefault="00264F78" w:rsidP="00264F78">
      <w:pPr>
        <w:rPr>
          <w:lang w:val="et-EE"/>
        </w:rPr>
      </w:pPr>
      <w:r w:rsidRPr="006157C0">
        <w:rPr>
          <w:lang w:val="et-EE"/>
        </w:rPr>
        <w:t xml:space="preserve">Muudatuste mõju on </w:t>
      </w:r>
      <w:r w:rsidR="00CE7E6C">
        <w:rPr>
          <w:b/>
          <w:bCs/>
          <w:lang w:val="et-EE"/>
        </w:rPr>
        <w:t>oluline</w:t>
      </w:r>
      <w:r w:rsidRPr="006157C0">
        <w:rPr>
          <w:lang w:val="et-EE"/>
        </w:rPr>
        <w:t>, mõjutades nii õiguskaitseasutuste tööprotsesse kui ka relvaomanike õigusi ja kohustusi. Normitehniliselt paraneb seaduse rakendatavus ja loetavus ning vähenevad õigusvaidlused mõistete üle.</w:t>
      </w:r>
    </w:p>
    <w:p w14:paraId="522D6008" w14:textId="77777777" w:rsidR="00264F78" w:rsidRPr="006157C0" w:rsidRDefault="00264F78" w:rsidP="00264F78">
      <w:pPr>
        <w:spacing w:line="240" w:lineRule="auto"/>
        <w:rPr>
          <w:rFonts w:eastAsia="Times New Roman" w:cs="Times New Roman"/>
          <w:szCs w:val="24"/>
          <w:lang w:val="et-EE"/>
        </w:rPr>
      </w:pPr>
    </w:p>
    <w:p w14:paraId="31C9E22E" w14:textId="77777777" w:rsidR="00264F78" w:rsidRPr="006157C0" w:rsidRDefault="00264F78" w:rsidP="00264F78">
      <w:pPr>
        <w:pStyle w:val="Pealkiri2"/>
        <w:rPr>
          <w:rFonts w:eastAsia="Times New Roman"/>
          <w:lang w:val="et-EE"/>
        </w:rPr>
      </w:pPr>
      <w:bookmarkStart w:id="57" w:name="_Toc216952610"/>
      <w:commentRangeStart w:id="58"/>
      <w:r w:rsidRPr="006157C0">
        <w:rPr>
          <w:rFonts w:eastAsia="Times New Roman"/>
          <w:lang w:val="et-EE"/>
        </w:rPr>
        <w:t>6.2. Mõju avalikule korrale ja julgeolekule</w:t>
      </w:r>
      <w:bookmarkEnd w:id="57"/>
      <w:commentRangeEnd w:id="58"/>
      <w:r w:rsidR="00B5254B">
        <w:rPr>
          <w:rStyle w:val="Kommentaariviide"/>
          <w:rFonts w:ascii="Times New Roman" w:eastAsiaTheme="minorHAnsi" w:hAnsi="Times New Roman" w:cstheme="minorBidi"/>
          <w:color w:val="auto"/>
        </w:rPr>
        <w:commentReference w:id="58"/>
      </w:r>
    </w:p>
    <w:p w14:paraId="28F6DF4C" w14:textId="77777777" w:rsidR="00264F78" w:rsidRPr="006157C0" w:rsidRDefault="00264F78" w:rsidP="00264F78">
      <w:pPr>
        <w:spacing w:line="240" w:lineRule="auto"/>
        <w:rPr>
          <w:rFonts w:eastAsia="Times New Roman" w:cs="Times New Roman"/>
          <w:szCs w:val="24"/>
          <w:lang w:val="et-EE"/>
        </w:rPr>
      </w:pPr>
    </w:p>
    <w:p w14:paraId="21E11F42"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Olulised riskipõhised muudatused on:</w:t>
      </w:r>
    </w:p>
    <w:p w14:paraId="5478E6BD" w14:textId="77777777" w:rsidR="00264F78" w:rsidRPr="006157C0" w:rsidRDefault="00264F78" w:rsidP="00173DF1">
      <w:pPr>
        <w:pStyle w:val="Loendilik"/>
        <w:numPr>
          <w:ilvl w:val="0"/>
          <w:numId w:val="50"/>
        </w:numPr>
        <w:spacing w:line="240" w:lineRule="auto"/>
        <w:rPr>
          <w:rFonts w:eastAsia="Times New Roman" w:cs="Times New Roman"/>
          <w:szCs w:val="24"/>
          <w:lang w:val="et-EE"/>
        </w:rPr>
      </w:pPr>
      <w:r w:rsidRPr="006157C0">
        <w:rPr>
          <w:rFonts w:eastAsia="Times New Roman" w:cs="Times New Roman"/>
          <w:szCs w:val="24"/>
          <w:lang w:val="et-EE"/>
        </w:rPr>
        <w:t>antiikrelvade, nende koopiate ja laskekõlbmatuks muudetud relvade viimine reguleerimisalasse,</w:t>
      </w:r>
    </w:p>
    <w:p w14:paraId="3D38D09B" w14:textId="77777777" w:rsidR="00264F78" w:rsidRPr="006157C0" w:rsidRDefault="00264F78" w:rsidP="00173DF1">
      <w:pPr>
        <w:pStyle w:val="Loendilik"/>
        <w:numPr>
          <w:ilvl w:val="0"/>
          <w:numId w:val="50"/>
        </w:numPr>
        <w:spacing w:line="240" w:lineRule="auto"/>
        <w:rPr>
          <w:rFonts w:eastAsia="Times New Roman" w:cs="Times New Roman"/>
          <w:szCs w:val="24"/>
          <w:lang w:val="et-EE"/>
        </w:rPr>
      </w:pPr>
      <w:r w:rsidRPr="006157C0">
        <w:rPr>
          <w:rFonts w:eastAsia="Times New Roman" w:cs="Times New Roman"/>
          <w:szCs w:val="24"/>
          <w:lang w:val="et-EE"/>
        </w:rPr>
        <w:t>tulirelva lisaseadmete kohustuslik registrisse kandmine,</w:t>
      </w:r>
    </w:p>
    <w:p w14:paraId="47A78C05" w14:textId="77777777" w:rsidR="00264F78" w:rsidRPr="006157C0" w:rsidRDefault="00264F78" w:rsidP="00173DF1">
      <w:pPr>
        <w:pStyle w:val="Loendilik"/>
        <w:numPr>
          <w:ilvl w:val="0"/>
          <w:numId w:val="50"/>
        </w:numPr>
        <w:spacing w:line="240" w:lineRule="auto"/>
        <w:rPr>
          <w:rFonts w:eastAsia="Times New Roman" w:cs="Times New Roman"/>
          <w:szCs w:val="24"/>
          <w:lang w:val="et-EE"/>
        </w:rPr>
      </w:pPr>
      <w:r w:rsidRPr="006157C0">
        <w:rPr>
          <w:rFonts w:eastAsia="Times New Roman" w:cs="Times New Roman"/>
          <w:szCs w:val="24"/>
          <w:lang w:val="et-EE"/>
        </w:rPr>
        <w:t>laskemoona lubatud hoiustamismahu suurendamine,</w:t>
      </w:r>
    </w:p>
    <w:p w14:paraId="01B38120" w14:textId="77777777" w:rsidR="00264F78" w:rsidRPr="006157C0" w:rsidRDefault="00264F78" w:rsidP="00173DF1">
      <w:pPr>
        <w:pStyle w:val="Loendilik"/>
        <w:numPr>
          <w:ilvl w:val="0"/>
          <w:numId w:val="50"/>
        </w:numPr>
        <w:spacing w:line="240" w:lineRule="auto"/>
        <w:rPr>
          <w:rFonts w:eastAsia="Times New Roman" w:cs="Times New Roman"/>
          <w:szCs w:val="24"/>
          <w:lang w:val="et-EE"/>
        </w:rPr>
      </w:pPr>
      <w:r w:rsidRPr="006157C0">
        <w:rPr>
          <w:rFonts w:eastAsia="Times New Roman" w:cs="Times New Roman"/>
          <w:szCs w:val="24"/>
          <w:lang w:val="et-EE"/>
        </w:rPr>
        <w:t xml:space="preserve">relva käitlemise ja kasutamise mõiste laiendamine ning hoiatuslasu õigusliku aluse </w:t>
      </w:r>
      <w:commentRangeStart w:id="59"/>
      <w:r w:rsidRPr="006157C0">
        <w:rPr>
          <w:rFonts w:eastAsia="Times New Roman" w:cs="Times New Roman"/>
          <w:szCs w:val="24"/>
          <w:lang w:val="et-EE"/>
        </w:rPr>
        <w:t>loomine</w:t>
      </w:r>
      <w:commentRangeEnd w:id="59"/>
      <w:r w:rsidR="007826F9">
        <w:rPr>
          <w:rStyle w:val="Kommentaariviide"/>
        </w:rPr>
        <w:commentReference w:id="59"/>
      </w:r>
      <w:r w:rsidRPr="006157C0">
        <w:rPr>
          <w:rFonts w:eastAsia="Times New Roman" w:cs="Times New Roman"/>
          <w:szCs w:val="24"/>
          <w:lang w:val="et-EE"/>
        </w:rPr>
        <w:t>.</w:t>
      </w:r>
    </w:p>
    <w:p w14:paraId="5E6D4BEA" w14:textId="77777777" w:rsidR="00264F78" w:rsidRPr="006157C0" w:rsidRDefault="00264F78" w:rsidP="00264F78">
      <w:pPr>
        <w:spacing w:line="240" w:lineRule="auto"/>
        <w:rPr>
          <w:rFonts w:eastAsia="Times New Roman" w:cs="Times New Roman"/>
          <w:szCs w:val="24"/>
          <w:lang w:val="et-EE"/>
        </w:rPr>
      </w:pPr>
    </w:p>
    <w:p w14:paraId="22063F0E"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b/>
          <w:bCs/>
          <w:szCs w:val="24"/>
          <w:lang w:val="et-EE"/>
        </w:rPr>
        <w:t xml:space="preserve">Antiik- ja laskekõlbmatuks muudetud relvade </w:t>
      </w:r>
      <w:r w:rsidRPr="006157C0">
        <w:rPr>
          <w:rFonts w:eastAsia="Times New Roman" w:cs="Times New Roman"/>
          <w:szCs w:val="24"/>
          <w:lang w:val="et-EE"/>
        </w:rPr>
        <w:t>hõlmamine RelvS-i reguleerimisalasse suurendab siseturvalisust ja vähendab illegaalse relvakasutuse riski.</w:t>
      </w:r>
    </w:p>
    <w:p w14:paraId="64ADCDE8" w14:textId="77777777" w:rsidR="00264F78" w:rsidRPr="006157C0" w:rsidRDefault="00264F78" w:rsidP="00264F78">
      <w:pPr>
        <w:spacing w:line="240" w:lineRule="auto"/>
        <w:rPr>
          <w:rFonts w:eastAsia="Times New Roman" w:cs="Times New Roman"/>
          <w:b/>
          <w:bCs/>
          <w:szCs w:val="24"/>
          <w:lang w:val="et-EE"/>
        </w:rPr>
      </w:pPr>
    </w:p>
    <w:p w14:paraId="7AC1249B"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b/>
          <w:bCs/>
          <w:szCs w:val="24"/>
          <w:lang w:val="et-EE"/>
        </w:rPr>
        <w:t>Tulirelva lisaseadmete</w:t>
      </w:r>
      <w:r w:rsidRPr="006157C0">
        <w:rPr>
          <w:rFonts w:eastAsia="Times New Roman" w:cs="Times New Roman"/>
          <w:szCs w:val="24"/>
          <w:lang w:val="et-EE"/>
        </w:rPr>
        <w:t xml:space="preserve"> (nt helisummuti, öösihik, lasersihik) üle arvestuse pidamine parandab nende jälgitavust ja vähendab ebaseaduslikku ringlust. Tõstab avalikku ohutust ja takistab kuritegude toimepanekuks vajalike tarvikute kontrollimatut liikumist.</w:t>
      </w:r>
    </w:p>
    <w:p w14:paraId="5EA63AA7" w14:textId="77777777" w:rsidR="00264F78" w:rsidRPr="006157C0" w:rsidRDefault="00264F78" w:rsidP="00264F78">
      <w:pPr>
        <w:spacing w:line="240" w:lineRule="auto"/>
        <w:rPr>
          <w:rFonts w:eastAsia="Times New Roman" w:cs="Times New Roman"/>
          <w:szCs w:val="24"/>
          <w:lang w:val="et-EE"/>
        </w:rPr>
      </w:pPr>
    </w:p>
    <w:p w14:paraId="2A250BAF"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 xml:space="preserve">Füüsilisele isikule maksimaalselt hoida lubatud </w:t>
      </w:r>
      <w:r w:rsidRPr="006157C0">
        <w:rPr>
          <w:rFonts w:eastAsia="Times New Roman" w:cs="Times New Roman"/>
          <w:b/>
          <w:bCs/>
          <w:szCs w:val="24"/>
          <w:lang w:val="et-EE"/>
        </w:rPr>
        <w:t>laskemoona hulga suurendamine</w:t>
      </w:r>
      <w:r w:rsidRPr="006157C0">
        <w:rPr>
          <w:rFonts w:eastAsia="Times New Roman" w:cs="Times New Roman"/>
          <w:szCs w:val="24"/>
          <w:lang w:val="et-EE"/>
        </w:rPr>
        <w:t xml:space="preserve"> kasvatab riigi kriisivõimekust, kuna igapäevane laskemoona defitsiidi oht on reaalne. Samuti toetab see elanikkonnakaitset ja reservi valmisolekut.</w:t>
      </w:r>
    </w:p>
    <w:p w14:paraId="6A3E0B71" w14:textId="77777777" w:rsidR="00264F78" w:rsidRPr="006157C0" w:rsidRDefault="00264F78" w:rsidP="00264F78">
      <w:pPr>
        <w:spacing w:line="240" w:lineRule="auto"/>
        <w:rPr>
          <w:rFonts w:eastAsia="Times New Roman" w:cs="Times New Roman"/>
          <w:szCs w:val="24"/>
          <w:lang w:val="et-EE"/>
        </w:rPr>
      </w:pPr>
    </w:p>
    <w:p w14:paraId="6949EA34"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 xml:space="preserve">Relva </w:t>
      </w:r>
      <w:r w:rsidRPr="006157C0">
        <w:rPr>
          <w:rFonts w:eastAsia="Times New Roman" w:cs="Times New Roman"/>
          <w:b/>
          <w:bCs/>
          <w:szCs w:val="24"/>
          <w:lang w:val="et-EE"/>
        </w:rPr>
        <w:t>käitlemise mõiste laiendamine</w:t>
      </w:r>
      <w:r w:rsidRPr="006157C0">
        <w:rPr>
          <w:rFonts w:eastAsia="Times New Roman" w:cs="Times New Roman"/>
          <w:szCs w:val="24"/>
          <w:lang w:val="et-EE"/>
        </w:rPr>
        <w:t xml:space="preserve"> relva kasutamisega ja relva kasutamise mõiste laiendamine selliselt, et kaetud oleks ka selline relva kasutamine, mille eesmärk ei ole tabada või kahjustada sihtmärki (nt hoiatuslask) vähendab ohtlikke tõlgendusvigu ja tagab tegevuste hinnatava proportsionaalsuse.</w:t>
      </w:r>
    </w:p>
    <w:p w14:paraId="53AACC45" w14:textId="77777777" w:rsidR="00264F78" w:rsidRPr="006157C0" w:rsidRDefault="00264F78" w:rsidP="00264F78">
      <w:pPr>
        <w:spacing w:line="240" w:lineRule="auto"/>
        <w:rPr>
          <w:rFonts w:eastAsia="Times New Roman" w:cs="Times New Roman"/>
          <w:szCs w:val="24"/>
          <w:lang w:val="et-EE"/>
        </w:rPr>
      </w:pPr>
    </w:p>
    <w:p w14:paraId="5A6B44D0"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 xml:space="preserve">Muudatuste mõju </w:t>
      </w:r>
      <w:r w:rsidRPr="006157C0">
        <w:rPr>
          <w:rFonts w:eastAsia="Times New Roman" w:cs="Times New Roman"/>
          <w:b/>
          <w:bCs/>
          <w:szCs w:val="24"/>
          <w:lang w:val="et-EE"/>
        </w:rPr>
        <w:t>ulatus on</w:t>
      </w:r>
      <w:r w:rsidRPr="006157C0">
        <w:rPr>
          <w:rFonts w:eastAsia="Times New Roman" w:cs="Times New Roman"/>
          <w:szCs w:val="24"/>
          <w:lang w:val="et-EE"/>
        </w:rPr>
        <w:t xml:space="preserve"> </w:t>
      </w:r>
      <w:r w:rsidRPr="006157C0">
        <w:rPr>
          <w:rFonts w:eastAsia="Times New Roman" w:cs="Times New Roman"/>
          <w:b/>
          <w:bCs/>
          <w:szCs w:val="24"/>
          <w:lang w:val="et-EE"/>
        </w:rPr>
        <w:t>kõrge</w:t>
      </w:r>
      <w:r w:rsidRPr="006157C0">
        <w:rPr>
          <w:rFonts w:eastAsia="Times New Roman" w:cs="Times New Roman"/>
          <w:szCs w:val="24"/>
          <w:lang w:val="et-EE"/>
        </w:rPr>
        <w:t xml:space="preserve">, kuna see mõjutab nii relvade käitlemise järelevalvet, musta püssirohu relvade kuritarvitamise riski kui ka relvatarvikute ebaseadusliku ringluse vähendamist. Muudatuste mõju </w:t>
      </w:r>
      <w:r w:rsidRPr="006157C0">
        <w:rPr>
          <w:rFonts w:eastAsia="Times New Roman" w:cs="Times New Roman"/>
          <w:b/>
          <w:bCs/>
          <w:szCs w:val="24"/>
          <w:lang w:val="et-EE"/>
        </w:rPr>
        <w:t>olulisus on</w:t>
      </w:r>
      <w:r w:rsidRPr="006157C0">
        <w:rPr>
          <w:rFonts w:eastAsia="Times New Roman" w:cs="Times New Roman"/>
          <w:szCs w:val="24"/>
          <w:lang w:val="et-EE"/>
        </w:rPr>
        <w:t xml:space="preserve"> </w:t>
      </w:r>
      <w:r w:rsidRPr="006157C0">
        <w:rPr>
          <w:rFonts w:eastAsia="Times New Roman" w:cs="Times New Roman"/>
          <w:b/>
          <w:bCs/>
          <w:szCs w:val="24"/>
          <w:lang w:val="et-EE"/>
        </w:rPr>
        <w:t>väga suur</w:t>
      </w:r>
      <w:r w:rsidRPr="006157C0">
        <w:rPr>
          <w:rFonts w:eastAsia="Times New Roman" w:cs="Times New Roman"/>
          <w:szCs w:val="24"/>
          <w:lang w:val="et-EE"/>
        </w:rPr>
        <w:t>, kuna muudatused vähendavad selgelt avaliku korra ja siseturvalisuse ohte, mis seni tulenesid kontrollimata relvadest, lisaseadmetest või riskiolukordadest (nt hoiatuslasu tõlgendamine).</w:t>
      </w:r>
    </w:p>
    <w:p w14:paraId="603BBFEB" w14:textId="77777777" w:rsidR="00264F78" w:rsidRPr="006157C0" w:rsidRDefault="00264F78" w:rsidP="00264F78">
      <w:pPr>
        <w:spacing w:line="240" w:lineRule="auto"/>
        <w:rPr>
          <w:rFonts w:eastAsia="Times New Roman" w:cs="Times New Roman"/>
          <w:szCs w:val="24"/>
          <w:lang w:val="et-EE"/>
        </w:rPr>
      </w:pPr>
    </w:p>
    <w:p w14:paraId="6F3E8AD6"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lastRenderedPageBreak/>
        <w:t xml:space="preserve">Muudatuste mõju </w:t>
      </w:r>
      <w:r w:rsidRPr="006157C0">
        <w:rPr>
          <w:rFonts w:eastAsia="Times New Roman" w:cs="Times New Roman"/>
          <w:b/>
          <w:bCs/>
          <w:szCs w:val="24"/>
          <w:lang w:val="et-EE"/>
        </w:rPr>
        <w:t>suurus on märkimisväärne</w:t>
      </w:r>
      <w:r w:rsidRPr="006157C0">
        <w:rPr>
          <w:rFonts w:eastAsia="Times New Roman" w:cs="Times New Roman"/>
          <w:szCs w:val="24"/>
          <w:lang w:val="et-EE"/>
        </w:rPr>
        <w:t>, sest muudatused vähendavad väärkasutuse ja kuritegevuse riski, parandavad järelevalve kvaliteeti ning tõstavad relvade käitlemise turvalisust.</w:t>
      </w:r>
    </w:p>
    <w:p w14:paraId="4D61263B" w14:textId="77777777" w:rsidR="00264F78" w:rsidRPr="006157C0" w:rsidRDefault="00264F78" w:rsidP="00264F78">
      <w:pPr>
        <w:spacing w:line="240" w:lineRule="auto"/>
        <w:rPr>
          <w:rFonts w:eastAsia="Times New Roman" w:cs="Times New Roman"/>
          <w:szCs w:val="24"/>
          <w:lang w:val="et-EE"/>
        </w:rPr>
      </w:pPr>
    </w:p>
    <w:p w14:paraId="23049441" w14:textId="77777777" w:rsidR="00264F78" w:rsidRPr="006157C0" w:rsidRDefault="00264F78" w:rsidP="00264F78">
      <w:pPr>
        <w:pStyle w:val="Pealkiri2"/>
        <w:rPr>
          <w:rFonts w:eastAsia="Times New Roman"/>
          <w:lang w:val="et-EE"/>
        </w:rPr>
      </w:pPr>
      <w:bookmarkStart w:id="60" w:name="_Toc216952611"/>
      <w:commentRangeStart w:id="61"/>
      <w:r w:rsidRPr="006157C0">
        <w:rPr>
          <w:rFonts w:eastAsia="Times New Roman"/>
          <w:lang w:val="et-EE"/>
        </w:rPr>
        <w:t>6.3. Mõju riigikaitsele</w:t>
      </w:r>
      <w:bookmarkEnd w:id="60"/>
      <w:commentRangeEnd w:id="61"/>
      <w:r w:rsidR="009A7C2C">
        <w:rPr>
          <w:rStyle w:val="Kommentaariviide"/>
          <w:rFonts w:ascii="Times New Roman" w:eastAsiaTheme="minorHAnsi" w:hAnsi="Times New Roman" w:cstheme="minorBidi"/>
          <w:color w:val="auto"/>
        </w:rPr>
        <w:commentReference w:id="61"/>
      </w:r>
    </w:p>
    <w:p w14:paraId="01B84DE5" w14:textId="77777777" w:rsidR="00264F78" w:rsidRPr="006157C0" w:rsidRDefault="00264F78" w:rsidP="00264F78">
      <w:pPr>
        <w:spacing w:line="240" w:lineRule="auto"/>
        <w:rPr>
          <w:rFonts w:eastAsia="Times New Roman" w:cs="Times New Roman"/>
          <w:szCs w:val="24"/>
          <w:lang w:val="et-EE"/>
        </w:rPr>
      </w:pPr>
    </w:p>
    <w:p w14:paraId="1690FA39"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Eelnõu toetab elanike relvaoskuste arengut ning riigikaitselist valmisolekut:</w:t>
      </w:r>
    </w:p>
    <w:p w14:paraId="52DC20BE" w14:textId="77777777" w:rsidR="00264F78" w:rsidRPr="006157C0" w:rsidRDefault="00264F78" w:rsidP="00173DF1">
      <w:pPr>
        <w:pStyle w:val="Loendilik"/>
        <w:numPr>
          <w:ilvl w:val="0"/>
          <w:numId w:val="51"/>
        </w:numPr>
        <w:spacing w:line="240" w:lineRule="auto"/>
        <w:rPr>
          <w:rFonts w:eastAsia="Times New Roman" w:cs="Times New Roman"/>
          <w:szCs w:val="24"/>
          <w:lang w:val="et-EE"/>
        </w:rPr>
      </w:pPr>
      <w:r w:rsidRPr="006157C0">
        <w:rPr>
          <w:rFonts w:eastAsia="Times New Roman" w:cs="Times New Roman"/>
          <w:szCs w:val="24"/>
          <w:lang w:val="et-EE"/>
        </w:rPr>
        <w:t>riigikaitses osaleva isiku termini laiendamine,</w:t>
      </w:r>
    </w:p>
    <w:p w14:paraId="61E1072B" w14:textId="77777777" w:rsidR="00264F78" w:rsidRPr="006157C0" w:rsidRDefault="00264F78" w:rsidP="00173DF1">
      <w:pPr>
        <w:pStyle w:val="Loendilik"/>
        <w:numPr>
          <w:ilvl w:val="0"/>
          <w:numId w:val="51"/>
        </w:numPr>
        <w:spacing w:line="240" w:lineRule="auto"/>
        <w:rPr>
          <w:rFonts w:eastAsia="Times New Roman" w:cs="Times New Roman"/>
          <w:szCs w:val="24"/>
          <w:lang w:val="et-EE"/>
        </w:rPr>
      </w:pPr>
      <w:r w:rsidRPr="006157C0">
        <w:rPr>
          <w:rFonts w:eastAsia="Times New Roman" w:cs="Times New Roman"/>
          <w:szCs w:val="24"/>
          <w:lang w:val="et-EE"/>
        </w:rPr>
        <w:t>laskemoona suurema varu lubamine,</w:t>
      </w:r>
    </w:p>
    <w:p w14:paraId="10DCD6EA" w14:textId="77777777" w:rsidR="00264F78" w:rsidRPr="006157C0" w:rsidRDefault="00264F78" w:rsidP="00173DF1">
      <w:pPr>
        <w:pStyle w:val="Loendilik"/>
        <w:numPr>
          <w:ilvl w:val="0"/>
          <w:numId w:val="51"/>
        </w:numPr>
        <w:spacing w:line="240" w:lineRule="auto"/>
        <w:rPr>
          <w:rFonts w:eastAsia="Times New Roman" w:cs="Times New Roman"/>
          <w:szCs w:val="24"/>
          <w:lang w:val="et-EE"/>
        </w:rPr>
      </w:pPr>
      <w:r w:rsidRPr="006157C0">
        <w:rPr>
          <w:rFonts w:eastAsia="Times New Roman" w:cs="Times New Roman"/>
          <w:szCs w:val="24"/>
          <w:lang w:val="et-EE"/>
        </w:rPr>
        <w:t>noorte treeningvõimaluste avardamine ja vanusepiirangute ühtlustamine,</w:t>
      </w:r>
    </w:p>
    <w:p w14:paraId="032D7DC4" w14:textId="77777777" w:rsidR="00264F78" w:rsidRPr="006157C0" w:rsidRDefault="00264F78" w:rsidP="00173DF1">
      <w:pPr>
        <w:pStyle w:val="Loendilik"/>
        <w:numPr>
          <w:ilvl w:val="0"/>
          <w:numId w:val="51"/>
        </w:numPr>
        <w:spacing w:line="240" w:lineRule="auto"/>
        <w:rPr>
          <w:rFonts w:eastAsia="Times New Roman" w:cs="Times New Roman"/>
          <w:szCs w:val="24"/>
          <w:lang w:val="et-EE"/>
        </w:rPr>
      </w:pPr>
      <w:commentRangeStart w:id="62"/>
      <w:r w:rsidRPr="006157C0">
        <w:rPr>
          <w:rFonts w:eastAsia="Times New Roman" w:cs="Times New Roman"/>
          <w:szCs w:val="24"/>
          <w:lang w:val="et-EE"/>
        </w:rPr>
        <w:t xml:space="preserve">relvade ajutise kasutusse andmise reeglite </w:t>
      </w:r>
      <w:commentRangeEnd w:id="62"/>
      <w:r w:rsidR="000F2312">
        <w:rPr>
          <w:rStyle w:val="Kommentaariviide"/>
        </w:rPr>
        <w:commentReference w:id="62"/>
      </w:r>
      <w:r w:rsidRPr="006157C0">
        <w:rPr>
          <w:rFonts w:eastAsia="Times New Roman" w:cs="Times New Roman"/>
          <w:szCs w:val="24"/>
          <w:lang w:val="et-EE"/>
        </w:rPr>
        <w:t>selgemaks muutmine.</w:t>
      </w:r>
    </w:p>
    <w:p w14:paraId="033E88DF" w14:textId="77777777" w:rsidR="00264F78" w:rsidRPr="006157C0" w:rsidRDefault="00264F78" w:rsidP="00264F78">
      <w:pPr>
        <w:spacing w:line="240" w:lineRule="auto"/>
        <w:rPr>
          <w:rFonts w:eastAsia="Times New Roman" w:cs="Times New Roman"/>
          <w:szCs w:val="24"/>
          <w:lang w:val="et-EE"/>
        </w:rPr>
      </w:pPr>
    </w:p>
    <w:p w14:paraId="11157D21"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b/>
          <w:bCs/>
          <w:szCs w:val="24"/>
          <w:lang w:val="et-EE"/>
        </w:rPr>
        <w:t>Riigikaitse märgendi laiendamine</w:t>
      </w:r>
      <w:r w:rsidRPr="006157C0">
        <w:rPr>
          <w:rFonts w:eastAsia="Times New Roman" w:cs="Times New Roman"/>
          <w:szCs w:val="24"/>
          <w:lang w:val="et-EE"/>
        </w:rPr>
        <w:t xml:space="preserve"> ja piiratud käibega padrunisalvede soetamise õiguse korrastamine loob eelduse laiema relvaoskustega elanike ringi tekkimiseks ning tugevdab ühiskonna kaitsetahet. Tagab suurema osaluse vabatahtlikus riigikaitses ja parema valmisoleku kriisiolukorras. Senine süsteem sõltus kitsalt sõjaaja ametikohast, mis välistas paljud motiveeritud, pädevad ja kogenud relvaomanikud. Muudatusega võimaldatakse riigikaitses osalemist isikutel, kes ei mahu sõjaaja ametikohtade raamistikku, kuid kes on valmis panustama vabatahtlikult või reservstruktuuris.</w:t>
      </w:r>
    </w:p>
    <w:p w14:paraId="006E0240" w14:textId="77777777" w:rsidR="00264F78" w:rsidRPr="006157C0" w:rsidRDefault="00264F78" w:rsidP="00264F78">
      <w:pPr>
        <w:spacing w:line="240" w:lineRule="auto"/>
        <w:rPr>
          <w:rFonts w:eastAsia="Times New Roman" w:cs="Times New Roman"/>
          <w:szCs w:val="24"/>
          <w:lang w:val="et-EE"/>
        </w:rPr>
      </w:pPr>
    </w:p>
    <w:p w14:paraId="175903FF"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 xml:space="preserve">Füüsiliste isikute </w:t>
      </w:r>
      <w:r w:rsidRPr="006157C0">
        <w:rPr>
          <w:rFonts w:eastAsia="Times New Roman" w:cs="Times New Roman"/>
          <w:b/>
          <w:bCs/>
          <w:szCs w:val="24"/>
          <w:lang w:val="et-EE"/>
        </w:rPr>
        <w:t>hoida lubatud laskemoona koguse suurendamine</w:t>
      </w:r>
      <w:r w:rsidRPr="006157C0">
        <w:rPr>
          <w:rFonts w:eastAsia="Times New Roman" w:cs="Times New Roman"/>
          <w:szCs w:val="24"/>
          <w:lang w:val="et-EE"/>
        </w:rPr>
        <w:t xml:space="preserve"> avaldab olulist ja strateegilist mõju riigikaitsele, kuna see tugevdab nii ühiskonna kriisivalmidust kui ka reservstruktuuride toimimisvõimet. Tarnehäirete ja kriisiolukordade tingimustes võimaldab suurem isiklik laskemoona varu </w:t>
      </w:r>
      <w:commentRangeStart w:id="63"/>
      <w:r w:rsidRPr="006157C0">
        <w:rPr>
          <w:rFonts w:eastAsia="Times New Roman" w:cs="Times New Roman"/>
          <w:szCs w:val="24"/>
          <w:lang w:val="et-EE"/>
        </w:rPr>
        <w:t>relvaomanikel</w:t>
      </w:r>
      <w:commentRangeEnd w:id="63"/>
      <w:r w:rsidR="00764DD2">
        <w:rPr>
          <w:rStyle w:val="Kommentaariviide"/>
        </w:rPr>
        <w:commentReference w:id="63"/>
      </w:r>
      <w:r w:rsidRPr="006157C0">
        <w:rPr>
          <w:rFonts w:eastAsia="Times New Roman" w:cs="Times New Roman"/>
          <w:szCs w:val="24"/>
          <w:lang w:val="et-EE"/>
        </w:rPr>
        <w:t xml:space="preserve"> jätkata väljaõpet ja panustada riigikaitsesse ka siis, kui turult laskemoona ei saa. Seetõttu võimaldab suurem lubatud laskemoonavaru tagada, et relvaomanikud saavad säilitada väljaõppe järjepidevuse ning olla vajadusel viivitamatult valmis panustama riigikaitsesse. Muudatus mõjutab kogu elanikkonnakaitset, mitte ainult relvaomanike kogukonda, sest varu olemasolu toetab kriisiolukorras riigikaitselist tegevust, millest sõltub kogu ühiskonna turvalisus.</w:t>
      </w:r>
    </w:p>
    <w:p w14:paraId="4CFB1E81" w14:textId="77777777" w:rsidR="00264F78" w:rsidRPr="006157C0" w:rsidRDefault="00264F78" w:rsidP="00264F78">
      <w:pPr>
        <w:spacing w:line="240" w:lineRule="auto"/>
        <w:rPr>
          <w:rFonts w:eastAsia="Times New Roman" w:cs="Times New Roman"/>
          <w:b/>
          <w:bCs/>
          <w:szCs w:val="24"/>
          <w:lang w:val="et-EE"/>
        </w:rPr>
      </w:pPr>
    </w:p>
    <w:p w14:paraId="58CE17FB"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b/>
          <w:bCs/>
          <w:szCs w:val="24"/>
          <w:lang w:val="et-EE"/>
        </w:rPr>
        <w:t>Noorte ja alaealiste treening võimaluste laiendamine</w:t>
      </w:r>
      <w:r w:rsidRPr="006157C0">
        <w:rPr>
          <w:rFonts w:eastAsia="Times New Roman" w:cs="Times New Roman"/>
          <w:szCs w:val="24"/>
          <w:lang w:val="et-EE"/>
        </w:rPr>
        <w:t xml:space="preserve"> ning relvakäsitluse oluliselt täpsem reguleerimine parandavad noorte võimalust relvi ohutult käsitseda, treenida ja areneda spordis. </w:t>
      </w:r>
      <w:commentRangeStart w:id="64"/>
      <w:r w:rsidRPr="006157C0">
        <w:rPr>
          <w:rFonts w:eastAsia="Times New Roman" w:cs="Times New Roman"/>
          <w:szCs w:val="24"/>
          <w:lang w:val="et-EE"/>
        </w:rPr>
        <w:t>Alaealistele avaneb ligipääs tegelikule treeningpraktikale</w:t>
      </w:r>
      <w:commentRangeEnd w:id="64"/>
      <w:r w:rsidR="00273721">
        <w:rPr>
          <w:rStyle w:val="Kommentaariviide"/>
        </w:rPr>
        <w:commentReference w:id="64"/>
      </w:r>
      <w:r w:rsidRPr="006157C0">
        <w:rPr>
          <w:rFonts w:eastAsia="Times New Roman" w:cs="Times New Roman"/>
          <w:szCs w:val="24"/>
          <w:lang w:val="et-EE"/>
        </w:rPr>
        <w:t>, mis on kooskõlas rahvusvahelise spordipraktika ja ohutusstandarditega.</w:t>
      </w:r>
    </w:p>
    <w:p w14:paraId="757AD16C" w14:textId="77777777" w:rsidR="00264F78" w:rsidRPr="006157C0" w:rsidRDefault="00264F78" w:rsidP="00264F78">
      <w:pPr>
        <w:spacing w:line="240" w:lineRule="auto"/>
        <w:rPr>
          <w:rFonts w:eastAsia="Times New Roman" w:cs="Times New Roman"/>
          <w:szCs w:val="24"/>
          <w:lang w:val="et-EE"/>
        </w:rPr>
      </w:pPr>
    </w:p>
    <w:p w14:paraId="03C102E4"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 xml:space="preserve">Muudatuste mõju </w:t>
      </w:r>
      <w:r w:rsidRPr="006157C0">
        <w:rPr>
          <w:rFonts w:eastAsia="Times New Roman" w:cs="Times New Roman"/>
          <w:b/>
          <w:bCs/>
          <w:szCs w:val="24"/>
          <w:lang w:val="et-EE"/>
        </w:rPr>
        <w:t>ulatus on oluline</w:t>
      </w:r>
      <w:commentRangeStart w:id="65"/>
      <w:r w:rsidRPr="006157C0">
        <w:rPr>
          <w:rFonts w:eastAsia="Times New Roman" w:cs="Times New Roman"/>
          <w:szCs w:val="24"/>
          <w:lang w:val="et-EE"/>
        </w:rPr>
        <w:t>, hõlmates nii reservväelasi, laskespordi organisatsioone kui ka laiemat relvaomanike ringi.</w:t>
      </w:r>
      <w:commentRangeEnd w:id="65"/>
      <w:r w:rsidR="00744317">
        <w:rPr>
          <w:rStyle w:val="Kommentaariviide"/>
        </w:rPr>
        <w:commentReference w:id="65"/>
      </w:r>
      <w:r w:rsidRPr="006157C0">
        <w:rPr>
          <w:rFonts w:eastAsia="Times New Roman" w:cs="Times New Roman"/>
          <w:szCs w:val="24"/>
          <w:lang w:val="et-EE"/>
        </w:rPr>
        <w:t xml:space="preserve"> Muudatuste mõju </w:t>
      </w:r>
      <w:r w:rsidRPr="006157C0">
        <w:rPr>
          <w:rFonts w:eastAsia="Times New Roman" w:cs="Times New Roman"/>
          <w:b/>
          <w:bCs/>
          <w:szCs w:val="24"/>
          <w:lang w:val="et-EE"/>
        </w:rPr>
        <w:t>olulisus on kõrge</w:t>
      </w:r>
      <w:r w:rsidRPr="006157C0">
        <w:rPr>
          <w:rFonts w:eastAsia="Times New Roman" w:cs="Times New Roman"/>
          <w:szCs w:val="24"/>
          <w:lang w:val="et-EE"/>
        </w:rPr>
        <w:t>, sest elanikkonna relvapädevus ja valmisolek toetavad riigikaitset ning eelnõu muudatused lahendavad senise jäikuse, mis takistas motiveeritud isikute panustamist.</w:t>
      </w:r>
    </w:p>
    <w:p w14:paraId="1E98929D" w14:textId="77777777" w:rsidR="00264F78" w:rsidRPr="006157C0" w:rsidRDefault="00264F78" w:rsidP="00264F78">
      <w:pPr>
        <w:spacing w:line="240" w:lineRule="auto"/>
        <w:rPr>
          <w:rFonts w:eastAsia="Times New Roman" w:cs="Times New Roman"/>
          <w:szCs w:val="24"/>
          <w:lang w:val="et-EE"/>
        </w:rPr>
      </w:pPr>
    </w:p>
    <w:p w14:paraId="5E3D43D6"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Muudatuste mõju</w:t>
      </w:r>
      <w:r w:rsidRPr="006157C0">
        <w:rPr>
          <w:rFonts w:eastAsia="Times New Roman" w:cs="Times New Roman"/>
          <w:b/>
          <w:bCs/>
          <w:szCs w:val="24"/>
          <w:lang w:val="et-EE"/>
        </w:rPr>
        <w:t xml:space="preserve"> suurust saab hinnata oluliseks</w:t>
      </w:r>
      <w:r w:rsidRPr="006157C0">
        <w:rPr>
          <w:rFonts w:eastAsia="Times New Roman" w:cs="Times New Roman"/>
          <w:szCs w:val="24"/>
          <w:lang w:val="et-EE"/>
        </w:rPr>
        <w:t>, kuna see parandab kriisivalmidust ning tagab võimekuse, et osa elanikkonnast suudab vajadusel panustada riigikaitsesse oma varustuse ja pädevustega.</w:t>
      </w:r>
    </w:p>
    <w:p w14:paraId="7D857AAD" w14:textId="77777777" w:rsidR="00AD5EC5" w:rsidRPr="006157C0" w:rsidRDefault="00AD5EC5" w:rsidP="00264F78">
      <w:pPr>
        <w:spacing w:line="240" w:lineRule="auto"/>
        <w:rPr>
          <w:rFonts w:eastAsia="Times New Roman" w:cs="Times New Roman"/>
          <w:szCs w:val="24"/>
          <w:lang w:val="et-EE"/>
        </w:rPr>
      </w:pPr>
    </w:p>
    <w:p w14:paraId="0897CC4C" w14:textId="77777777" w:rsidR="00AD5EC5" w:rsidRPr="006157C0" w:rsidRDefault="00AD5EC5" w:rsidP="00AD5EC5">
      <w:pPr>
        <w:spacing w:line="240" w:lineRule="auto"/>
        <w:rPr>
          <w:rFonts w:eastAsia="Times New Roman" w:cs="Times New Roman"/>
          <w:szCs w:val="24"/>
          <w:lang w:val="et-EE"/>
        </w:rPr>
      </w:pPr>
      <w:r w:rsidRPr="006157C0">
        <w:rPr>
          <w:rFonts w:eastAsia="Times New Roman" w:cs="Times New Roman"/>
          <w:szCs w:val="24"/>
          <w:lang w:val="et-EE"/>
        </w:rPr>
        <w:t xml:space="preserve">Eelnõu tervikmõju riigikaitsele on </w:t>
      </w:r>
      <w:r w:rsidRPr="006157C0">
        <w:rPr>
          <w:rFonts w:eastAsia="Times New Roman" w:cs="Times New Roman"/>
          <w:b/>
          <w:bCs/>
          <w:szCs w:val="24"/>
          <w:lang w:val="et-EE"/>
        </w:rPr>
        <w:t>oluline ja valdavalt positiivne</w:t>
      </w:r>
      <w:r w:rsidRPr="006157C0">
        <w:rPr>
          <w:rFonts w:eastAsia="Times New Roman" w:cs="Times New Roman"/>
          <w:szCs w:val="24"/>
          <w:lang w:val="et-EE"/>
        </w:rPr>
        <w:t>. Muudatused:</w:t>
      </w:r>
    </w:p>
    <w:p w14:paraId="08C6BE88" w14:textId="77777777" w:rsidR="00AD5EC5" w:rsidRPr="006157C0" w:rsidRDefault="00AD5EC5" w:rsidP="00173DF1">
      <w:pPr>
        <w:pStyle w:val="Loendilik"/>
        <w:numPr>
          <w:ilvl w:val="0"/>
          <w:numId w:val="52"/>
        </w:numPr>
        <w:spacing w:line="240" w:lineRule="auto"/>
        <w:rPr>
          <w:rFonts w:eastAsia="Times New Roman" w:cs="Times New Roman"/>
          <w:szCs w:val="24"/>
          <w:lang w:val="et-EE"/>
        </w:rPr>
      </w:pPr>
      <w:r w:rsidRPr="006157C0">
        <w:rPr>
          <w:rFonts w:eastAsia="Times New Roman" w:cs="Times New Roman"/>
          <w:szCs w:val="24"/>
          <w:lang w:val="et-EE"/>
        </w:rPr>
        <w:t>suurendavad vabatahtlike ja reservstruktuuride liikmeskonda;</w:t>
      </w:r>
    </w:p>
    <w:p w14:paraId="4233C27A" w14:textId="77777777" w:rsidR="00AD5EC5" w:rsidRPr="006157C0" w:rsidRDefault="00AD5EC5" w:rsidP="00173DF1">
      <w:pPr>
        <w:pStyle w:val="Loendilik"/>
        <w:numPr>
          <w:ilvl w:val="0"/>
          <w:numId w:val="52"/>
        </w:numPr>
        <w:spacing w:line="240" w:lineRule="auto"/>
        <w:rPr>
          <w:rFonts w:eastAsia="Times New Roman" w:cs="Times New Roman"/>
          <w:szCs w:val="24"/>
          <w:lang w:val="et-EE"/>
        </w:rPr>
      </w:pPr>
      <w:r w:rsidRPr="006157C0">
        <w:rPr>
          <w:rFonts w:eastAsia="Times New Roman" w:cs="Times New Roman"/>
          <w:szCs w:val="24"/>
          <w:lang w:val="et-EE"/>
        </w:rPr>
        <w:t>loovad detsentraliseeritud ja paindlikuma laskemoona- ja relvavaru;</w:t>
      </w:r>
    </w:p>
    <w:p w14:paraId="03402316" w14:textId="77777777" w:rsidR="00AD5EC5" w:rsidRPr="006157C0" w:rsidRDefault="00AD5EC5" w:rsidP="00173DF1">
      <w:pPr>
        <w:pStyle w:val="Loendilik"/>
        <w:numPr>
          <w:ilvl w:val="0"/>
          <w:numId w:val="52"/>
        </w:numPr>
        <w:spacing w:line="240" w:lineRule="auto"/>
        <w:rPr>
          <w:rFonts w:eastAsia="Times New Roman" w:cs="Times New Roman"/>
          <w:szCs w:val="24"/>
          <w:lang w:val="et-EE"/>
        </w:rPr>
      </w:pPr>
      <w:r w:rsidRPr="006157C0">
        <w:rPr>
          <w:rFonts w:eastAsia="Times New Roman" w:cs="Times New Roman"/>
          <w:szCs w:val="24"/>
          <w:lang w:val="et-EE"/>
        </w:rPr>
        <w:lastRenderedPageBreak/>
        <w:t>toetavad noorte relvaoskuse, kaitsetahte ja tulevaste reservväelaste ettevalmistust;</w:t>
      </w:r>
    </w:p>
    <w:p w14:paraId="56620F97" w14:textId="77777777" w:rsidR="00AD5EC5" w:rsidRPr="006157C0" w:rsidRDefault="00AD5EC5" w:rsidP="00173DF1">
      <w:pPr>
        <w:pStyle w:val="Loendilik"/>
        <w:numPr>
          <w:ilvl w:val="0"/>
          <w:numId w:val="52"/>
        </w:numPr>
        <w:spacing w:line="240" w:lineRule="auto"/>
        <w:rPr>
          <w:rFonts w:eastAsia="Times New Roman" w:cs="Times New Roman"/>
          <w:szCs w:val="24"/>
          <w:lang w:val="et-EE"/>
        </w:rPr>
      </w:pPr>
      <w:r w:rsidRPr="006157C0">
        <w:rPr>
          <w:rFonts w:eastAsia="Times New Roman" w:cs="Times New Roman"/>
          <w:szCs w:val="24"/>
          <w:lang w:val="et-EE"/>
        </w:rPr>
        <w:t>parandavad riigi julgeolekualast taristut ja info kaitset;</w:t>
      </w:r>
    </w:p>
    <w:p w14:paraId="27AA0FA2" w14:textId="77777777" w:rsidR="00AD5EC5" w:rsidRPr="006157C0" w:rsidRDefault="00AD5EC5" w:rsidP="00173DF1">
      <w:pPr>
        <w:pStyle w:val="Loendilik"/>
        <w:numPr>
          <w:ilvl w:val="0"/>
          <w:numId w:val="52"/>
        </w:numPr>
        <w:spacing w:line="240" w:lineRule="auto"/>
        <w:rPr>
          <w:rFonts w:eastAsia="Times New Roman" w:cs="Times New Roman"/>
          <w:szCs w:val="24"/>
          <w:lang w:val="et-EE"/>
        </w:rPr>
      </w:pPr>
      <w:r w:rsidRPr="006157C0">
        <w:rPr>
          <w:rFonts w:eastAsia="Times New Roman" w:cs="Times New Roman"/>
          <w:szCs w:val="24"/>
          <w:lang w:val="et-EE"/>
        </w:rPr>
        <w:t>tõstavad väljaõppe kvaliteeti, ohutust ja laiapindsust;</w:t>
      </w:r>
    </w:p>
    <w:p w14:paraId="5D0B1E53" w14:textId="77777777" w:rsidR="00AD5EC5" w:rsidRPr="006157C0" w:rsidRDefault="00AD5EC5" w:rsidP="00173DF1">
      <w:pPr>
        <w:pStyle w:val="Loendilik"/>
        <w:numPr>
          <w:ilvl w:val="0"/>
          <w:numId w:val="52"/>
        </w:numPr>
        <w:spacing w:line="240" w:lineRule="auto"/>
        <w:rPr>
          <w:rFonts w:eastAsia="Times New Roman" w:cs="Times New Roman"/>
          <w:szCs w:val="24"/>
          <w:lang w:val="et-EE"/>
        </w:rPr>
      </w:pPr>
      <w:r w:rsidRPr="006157C0">
        <w:rPr>
          <w:rFonts w:eastAsia="Times New Roman" w:cs="Times New Roman"/>
          <w:szCs w:val="24"/>
          <w:lang w:val="et-EE"/>
        </w:rPr>
        <w:t>tagavad suurema valmisoleku kriisiolukordadeks.</w:t>
      </w:r>
    </w:p>
    <w:p w14:paraId="0E97414E" w14:textId="77777777" w:rsidR="00AD5EC5" w:rsidRPr="006157C0" w:rsidRDefault="00AD5EC5" w:rsidP="00AD5EC5">
      <w:pPr>
        <w:spacing w:line="240" w:lineRule="auto"/>
        <w:rPr>
          <w:rFonts w:eastAsia="Times New Roman" w:cs="Times New Roman"/>
          <w:szCs w:val="24"/>
          <w:lang w:val="et-EE"/>
        </w:rPr>
      </w:pPr>
    </w:p>
    <w:p w14:paraId="1A3988A5" w14:textId="5BB0F712" w:rsidR="00AD5EC5" w:rsidRPr="006157C0" w:rsidRDefault="00AD5EC5" w:rsidP="00AD5EC5">
      <w:pPr>
        <w:spacing w:line="240" w:lineRule="auto"/>
        <w:rPr>
          <w:rFonts w:eastAsia="Times New Roman" w:cs="Times New Roman"/>
          <w:szCs w:val="24"/>
          <w:lang w:val="et-EE"/>
        </w:rPr>
      </w:pPr>
      <w:r w:rsidRPr="006157C0">
        <w:rPr>
          <w:rFonts w:eastAsia="Times New Roman" w:cs="Times New Roman"/>
          <w:szCs w:val="24"/>
          <w:lang w:val="et-EE"/>
        </w:rPr>
        <w:t>Eelnõu tugevdab selgelt Eesti laiapindse riigikaitse mudelit ning parandab nii riigi kui ka elanikkonna võimet kriisidele reageerida.</w:t>
      </w:r>
    </w:p>
    <w:p w14:paraId="6F60486C" w14:textId="77777777" w:rsidR="00264F78" w:rsidRPr="006157C0" w:rsidRDefault="00264F78" w:rsidP="00264F78">
      <w:pPr>
        <w:spacing w:line="240" w:lineRule="auto"/>
        <w:rPr>
          <w:rFonts w:eastAsia="Times New Roman" w:cs="Times New Roman"/>
          <w:szCs w:val="24"/>
          <w:lang w:val="et-EE"/>
        </w:rPr>
      </w:pPr>
    </w:p>
    <w:p w14:paraId="5BC755B6" w14:textId="77777777" w:rsidR="00264F78" w:rsidRPr="006157C0" w:rsidRDefault="00264F78" w:rsidP="00264F78">
      <w:pPr>
        <w:pStyle w:val="Pealkiri2"/>
        <w:rPr>
          <w:rFonts w:eastAsia="Times New Roman"/>
          <w:lang w:val="et-EE"/>
        </w:rPr>
      </w:pPr>
      <w:bookmarkStart w:id="66" w:name="_Toc216952612"/>
      <w:commentRangeStart w:id="67"/>
      <w:r w:rsidRPr="006157C0">
        <w:rPr>
          <w:rFonts w:eastAsia="Times New Roman"/>
          <w:lang w:val="et-EE"/>
        </w:rPr>
        <w:t>6.4. Mõju järelevalvele ja andmekaitsele</w:t>
      </w:r>
      <w:bookmarkEnd w:id="66"/>
      <w:commentRangeEnd w:id="67"/>
      <w:r w:rsidR="008A75B5">
        <w:rPr>
          <w:rStyle w:val="Kommentaariviide"/>
          <w:rFonts w:ascii="Times New Roman" w:eastAsiaTheme="minorHAnsi" w:hAnsi="Times New Roman" w:cstheme="minorBidi"/>
          <w:color w:val="auto"/>
        </w:rPr>
        <w:commentReference w:id="67"/>
      </w:r>
    </w:p>
    <w:p w14:paraId="09301856" w14:textId="77777777" w:rsidR="00264F78" w:rsidRPr="006157C0" w:rsidRDefault="00264F78" w:rsidP="00264F78">
      <w:pPr>
        <w:spacing w:line="240" w:lineRule="auto"/>
        <w:rPr>
          <w:rFonts w:eastAsia="Times New Roman" w:cs="Times New Roman"/>
          <w:szCs w:val="24"/>
          <w:lang w:val="et-EE"/>
        </w:rPr>
      </w:pPr>
    </w:p>
    <w:p w14:paraId="15226054"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Eelnõu sisaldab mitmeid muudatusi, mille eesmärk on tugevdada relvade ja nendega seotud andmete järelevalvet, ühtlustada registrite toimimist ning suurendada isikuandmete ja riigisaladusena käsitletavate andmete kaitset. Muudatused aitavad luua selgema ja riskipõhisema regulatsiooni, parandades ühtlasi järelevalveasutuste võimekust ning vähendades õiguslikku ebakindlust.</w:t>
      </w:r>
    </w:p>
    <w:p w14:paraId="62D63C1F" w14:textId="77777777" w:rsidR="00264F78" w:rsidRPr="006157C0" w:rsidRDefault="00264F78" w:rsidP="00264F78">
      <w:pPr>
        <w:spacing w:line="240" w:lineRule="auto"/>
        <w:rPr>
          <w:rFonts w:eastAsia="Times New Roman" w:cs="Times New Roman"/>
          <w:szCs w:val="24"/>
          <w:lang w:val="et-EE"/>
        </w:rPr>
      </w:pPr>
    </w:p>
    <w:p w14:paraId="4FCD67A6"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 xml:space="preserve">Eelnõuga luuakse relvaregistrisse uus alamregister – </w:t>
      </w:r>
      <w:r w:rsidRPr="006157C0">
        <w:rPr>
          <w:rFonts w:eastAsia="Times New Roman" w:cs="Times New Roman"/>
          <w:b/>
          <w:bCs/>
          <w:szCs w:val="24"/>
          <w:lang w:val="et-EE"/>
        </w:rPr>
        <w:t>kriminaalpolitsei relvaregister</w:t>
      </w:r>
      <w:r w:rsidRPr="006157C0">
        <w:rPr>
          <w:rFonts w:eastAsia="Times New Roman" w:cs="Times New Roman"/>
          <w:szCs w:val="24"/>
          <w:lang w:val="et-EE"/>
        </w:rPr>
        <w:t xml:space="preserve"> –, mis hõlmab riigisaladusena käsitletavaid andmeid ning mille pidamise erisused kehtestatakse relvaregistri põhimääruses. See loob ühtse ja läbipaistva õigusliku raamistiku kogu relvaregistri struktuurile ning tagab, et tundlikud, riigi julgeolekut puudutavad andmed on selgelt eraldatud ja neid töödeldakse riigisaladuse kaitse nõuete kohaselt.</w:t>
      </w:r>
    </w:p>
    <w:p w14:paraId="160E24D9" w14:textId="77777777" w:rsidR="00264F78" w:rsidRPr="006157C0" w:rsidRDefault="00264F78" w:rsidP="00264F78">
      <w:pPr>
        <w:spacing w:line="240" w:lineRule="auto"/>
        <w:rPr>
          <w:rFonts w:eastAsia="Times New Roman" w:cs="Times New Roman"/>
          <w:szCs w:val="24"/>
          <w:lang w:val="et-EE"/>
        </w:rPr>
      </w:pPr>
    </w:p>
    <w:p w14:paraId="37A84EA2"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Kriminaalpolitsei relvaregistri loomine parandab tundlike andmete kaitset ja loob selge õigusliku raamistiku. Tulirelva lisaseadmete üle arvestuse pidamine parandab järelevalve tõhusust. Hoiutingimuste täpsustamine (relvakapp/relvahoidla) võimaldab riskipõhist lähenemist.</w:t>
      </w:r>
    </w:p>
    <w:p w14:paraId="4EDD605D" w14:textId="77777777" w:rsidR="00264F78" w:rsidRPr="006157C0" w:rsidRDefault="00264F78" w:rsidP="00264F78">
      <w:pPr>
        <w:spacing w:line="240" w:lineRule="auto"/>
        <w:rPr>
          <w:rFonts w:eastAsia="Times New Roman" w:cs="Times New Roman"/>
          <w:szCs w:val="24"/>
          <w:lang w:val="et-EE"/>
        </w:rPr>
      </w:pPr>
    </w:p>
    <w:p w14:paraId="1DC69C84" w14:textId="77777777" w:rsidR="00264F78" w:rsidRPr="006157C0" w:rsidRDefault="00264F78" w:rsidP="00264F78">
      <w:pPr>
        <w:spacing w:line="240" w:lineRule="auto"/>
        <w:rPr>
          <w:rFonts w:eastAsia="Times New Roman" w:cs="Times New Roman"/>
          <w:szCs w:val="24"/>
          <w:lang w:val="et-EE"/>
        </w:rPr>
      </w:pPr>
      <w:r w:rsidRPr="006157C0">
        <w:rPr>
          <w:rFonts w:eastAsia="Times New Roman" w:cs="Times New Roman"/>
          <w:szCs w:val="24"/>
          <w:lang w:val="et-EE"/>
        </w:rPr>
        <w:t xml:space="preserve">Eelnõuga täpsustatakse, et relvaregistris </w:t>
      </w:r>
      <w:r w:rsidRPr="006157C0">
        <w:rPr>
          <w:rFonts w:eastAsia="Times New Roman" w:cs="Times New Roman"/>
          <w:b/>
          <w:bCs/>
          <w:szCs w:val="24"/>
          <w:lang w:val="et-EE"/>
        </w:rPr>
        <w:t>peetakse edaspidi arvestust tulirelva</w:t>
      </w:r>
      <w:r w:rsidRPr="006157C0">
        <w:rPr>
          <w:rFonts w:eastAsia="Times New Roman" w:cs="Times New Roman"/>
          <w:szCs w:val="24"/>
          <w:lang w:val="et-EE"/>
        </w:rPr>
        <w:t xml:space="preserve"> </w:t>
      </w:r>
      <w:r w:rsidRPr="006157C0">
        <w:rPr>
          <w:rFonts w:eastAsia="Times New Roman" w:cs="Times New Roman"/>
          <w:b/>
          <w:bCs/>
          <w:szCs w:val="24"/>
          <w:lang w:val="et-EE"/>
        </w:rPr>
        <w:t>lisaseadmete</w:t>
      </w:r>
      <w:r w:rsidRPr="006157C0">
        <w:rPr>
          <w:rFonts w:eastAsia="Times New Roman" w:cs="Times New Roman"/>
          <w:szCs w:val="24"/>
          <w:lang w:val="et-EE"/>
        </w:rPr>
        <w:t xml:space="preserve"> üle, mis võivad mõjutada relva tehnilisi omadusi ja kasutusriski.</w:t>
      </w:r>
    </w:p>
    <w:p w14:paraId="2247EB8C" w14:textId="77777777" w:rsidR="00FB3B39" w:rsidRPr="006157C0" w:rsidRDefault="00FB3B39" w:rsidP="00264F78">
      <w:pPr>
        <w:spacing w:line="240" w:lineRule="auto"/>
        <w:rPr>
          <w:rFonts w:eastAsia="Times New Roman" w:cs="Times New Roman"/>
          <w:szCs w:val="24"/>
          <w:lang w:val="et-EE"/>
        </w:rPr>
      </w:pPr>
    </w:p>
    <w:p w14:paraId="32E847C3" w14:textId="1BC7C3F9" w:rsidR="00FB3B39" w:rsidRPr="006157C0" w:rsidRDefault="00FB3B39" w:rsidP="00FB3B39">
      <w:pPr>
        <w:spacing w:line="240" w:lineRule="auto"/>
        <w:rPr>
          <w:rFonts w:eastAsia="Times New Roman" w:cs="Times New Roman"/>
          <w:szCs w:val="24"/>
          <w:lang w:val="et-EE"/>
        </w:rPr>
      </w:pPr>
      <w:r w:rsidRPr="006157C0">
        <w:rPr>
          <w:rFonts w:eastAsia="Times New Roman" w:cs="Times New Roman"/>
          <w:szCs w:val="24"/>
          <w:lang w:val="et-EE"/>
        </w:rPr>
        <w:t xml:space="preserve">Eelnõuga luuakse selge süsteem, mille alusel eristatakse </w:t>
      </w:r>
      <w:r w:rsidRPr="006157C0">
        <w:rPr>
          <w:rFonts w:eastAsia="Times New Roman" w:cs="Times New Roman"/>
          <w:b/>
          <w:bCs/>
          <w:szCs w:val="24"/>
          <w:lang w:val="et-EE"/>
        </w:rPr>
        <w:t>hoiukohad relvakapi ja relvahoidla vahel</w:t>
      </w:r>
      <w:r w:rsidRPr="006157C0">
        <w:rPr>
          <w:rFonts w:eastAsia="Times New Roman" w:cs="Times New Roman"/>
          <w:szCs w:val="24"/>
          <w:lang w:val="et-EE"/>
        </w:rPr>
        <w:t>, lähtudes hoitavate esemete ohutasemest ja kogusest, mitte üksnes kategooriast. See hõlmab väiksemate kogude lubamist relvakappi, sõjarelvade ja suuremate koguste nõuet hoida relvahoidlas, külmrelvade eristamist tulirelvadest ning arusaadavat erisuste süsteemi relvakollektsiooni hoidmisel. Muudatuse tagajärjel muutub järelevalve sisulisemaks, keskendudes tegelikule riskile (kogus, relvaliik), mitte formaalsetele kategooriatele, ühtlustatakse PPA kontrollihinnanguid, kuna tingimused on selgemad ja proportsionaalsemad, väheneb olukordade hulk, kus nõutakse ebamõistlikult kõrgeid hoiustamisstandardeid madala riskiga esemete puhul ning paraneb andmekorrektsus registrites, kuna hoiukohta käsitlevad andmed muutuvad kooskõlalisteks tegeliku hoiutasemega.</w:t>
      </w:r>
    </w:p>
    <w:p w14:paraId="676F276D" w14:textId="77777777" w:rsidR="00264F78" w:rsidRPr="006157C0" w:rsidRDefault="00264F78" w:rsidP="00264F78">
      <w:pPr>
        <w:spacing w:line="240" w:lineRule="auto"/>
        <w:rPr>
          <w:rFonts w:eastAsia="Times New Roman" w:cs="Times New Roman"/>
          <w:szCs w:val="24"/>
          <w:lang w:val="et-EE"/>
        </w:rPr>
      </w:pPr>
    </w:p>
    <w:p w14:paraId="3FB0C181" w14:textId="69C7A651" w:rsidR="00264F78" w:rsidRPr="006157C0" w:rsidRDefault="00FB3B39" w:rsidP="00264F78">
      <w:pPr>
        <w:spacing w:line="240" w:lineRule="auto"/>
        <w:rPr>
          <w:rFonts w:eastAsia="Times New Roman" w:cs="Times New Roman"/>
          <w:szCs w:val="24"/>
          <w:lang w:val="et-EE"/>
        </w:rPr>
      </w:pPr>
      <w:r w:rsidRPr="006157C0">
        <w:rPr>
          <w:rFonts w:eastAsia="Times New Roman" w:cs="Times New Roman"/>
          <w:szCs w:val="24"/>
          <w:lang w:val="et-EE"/>
        </w:rPr>
        <w:t xml:space="preserve">Muudatuse </w:t>
      </w:r>
      <w:commentRangeStart w:id="68"/>
      <w:r w:rsidRPr="006157C0">
        <w:rPr>
          <w:rFonts w:eastAsia="Times New Roman" w:cs="Times New Roman"/>
          <w:szCs w:val="24"/>
          <w:lang w:val="et-EE"/>
        </w:rPr>
        <w:t xml:space="preserve">mõju </w:t>
      </w:r>
      <w:r w:rsidRPr="006157C0">
        <w:rPr>
          <w:rFonts w:eastAsia="Times New Roman" w:cs="Times New Roman"/>
          <w:b/>
          <w:bCs/>
          <w:szCs w:val="24"/>
          <w:lang w:val="et-EE"/>
        </w:rPr>
        <w:t>u</w:t>
      </w:r>
      <w:r w:rsidR="00264F78" w:rsidRPr="006157C0">
        <w:rPr>
          <w:rFonts w:eastAsia="Times New Roman" w:cs="Times New Roman"/>
          <w:b/>
          <w:bCs/>
          <w:szCs w:val="24"/>
          <w:lang w:val="et-EE"/>
        </w:rPr>
        <w:t>latus on kõrge</w:t>
      </w:r>
      <w:r w:rsidR="00264F78" w:rsidRPr="006157C0">
        <w:rPr>
          <w:rFonts w:eastAsia="Times New Roman" w:cs="Times New Roman"/>
          <w:szCs w:val="24"/>
          <w:lang w:val="et-EE"/>
        </w:rPr>
        <w:t>, kuna muudatused hõlmavad riigiasutuste registripidamist ja teaberessursside turvataset</w:t>
      </w:r>
      <w:commentRangeEnd w:id="68"/>
      <w:r w:rsidR="008D2F04">
        <w:rPr>
          <w:rStyle w:val="Kommentaariviide"/>
        </w:rPr>
        <w:commentReference w:id="68"/>
      </w:r>
      <w:r w:rsidR="00264F78" w:rsidRPr="006157C0">
        <w:rPr>
          <w:rFonts w:eastAsia="Times New Roman" w:cs="Times New Roman"/>
          <w:szCs w:val="24"/>
          <w:lang w:val="et-EE"/>
        </w:rPr>
        <w:t>.</w:t>
      </w:r>
      <w:r w:rsidRPr="006157C0">
        <w:rPr>
          <w:rFonts w:eastAsia="Times New Roman" w:cs="Times New Roman"/>
          <w:szCs w:val="24"/>
          <w:lang w:val="et-EE"/>
        </w:rPr>
        <w:t xml:space="preserve"> Muudatuse mõju </w:t>
      </w:r>
      <w:r w:rsidRPr="006157C0">
        <w:rPr>
          <w:rFonts w:eastAsia="Times New Roman" w:cs="Times New Roman"/>
          <w:b/>
          <w:bCs/>
          <w:szCs w:val="24"/>
          <w:lang w:val="et-EE"/>
        </w:rPr>
        <w:t>o</w:t>
      </w:r>
      <w:r w:rsidR="00264F78" w:rsidRPr="006157C0">
        <w:rPr>
          <w:rFonts w:eastAsia="Times New Roman" w:cs="Times New Roman"/>
          <w:b/>
          <w:bCs/>
          <w:szCs w:val="24"/>
          <w:lang w:val="et-EE"/>
        </w:rPr>
        <w:t>lulisus on märkimisväärne</w:t>
      </w:r>
      <w:r w:rsidR="00264F78" w:rsidRPr="006157C0">
        <w:rPr>
          <w:rFonts w:eastAsia="Times New Roman" w:cs="Times New Roman"/>
          <w:szCs w:val="24"/>
          <w:lang w:val="et-EE"/>
        </w:rPr>
        <w:t xml:space="preserve">, eriti kriminaalpolitsei alamregistri loomisel, </w:t>
      </w:r>
      <w:commentRangeStart w:id="69"/>
      <w:r w:rsidR="00264F78" w:rsidRPr="006157C0">
        <w:rPr>
          <w:rFonts w:eastAsia="Times New Roman" w:cs="Times New Roman"/>
          <w:szCs w:val="24"/>
          <w:lang w:val="et-EE"/>
        </w:rPr>
        <w:t>mis vähendab julgeolekuriske ning ühtlustab registrite toimimist.</w:t>
      </w:r>
      <w:commentRangeEnd w:id="69"/>
      <w:r w:rsidR="00072B8C">
        <w:rPr>
          <w:rStyle w:val="Kommentaariviide"/>
        </w:rPr>
        <w:commentReference w:id="69"/>
      </w:r>
    </w:p>
    <w:p w14:paraId="7AFC3DD6" w14:textId="77777777" w:rsidR="00264F78" w:rsidRPr="006157C0" w:rsidRDefault="00264F78" w:rsidP="00264F78">
      <w:pPr>
        <w:spacing w:line="240" w:lineRule="auto"/>
        <w:rPr>
          <w:rFonts w:eastAsia="Times New Roman" w:cs="Times New Roman"/>
          <w:szCs w:val="24"/>
          <w:lang w:val="et-EE"/>
        </w:rPr>
      </w:pPr>
    </w:p>
    <w:p w14:paraId="4B784079" w14:textId="30C20EF0" w:rsidR="00264F78" w:rsidRPr="006157C0" w:rsidRDefault="00FB3B39" w:rsidP="00264F78">
      <w:pPr>
        <w:spacing w:line="240" w:lineRule="auto"/>
        <w:rPr>
          <w:rFonts w:eastAsia="Times New Roman" w:cs="Times New Roman"/>
          <w:szCs w:val="24"/>
          <w:lang w:val="et-EE"/>
        </w:rPr>
      </w:pPr>
      <w:r w:rsidRPr="006157C0">
        <w:rPr>
          <w:rFonts w:eastAsia="Times New Roman" w:cs="Times New Roman"/>
          <w:szCs w:val="24"/>
          <w:lang w:val="et-EE"/>
        </w:rPr>
        <w:t xml:space="preserve">Muudatuse mõju </w:t>
      </w:r>
      <w:r w:rsidRPr="006157C0">
        <w:rPr>
          <w:rFonts w:eastAsia="Times New Roman" w:cs="Times New Roman"/>
          <w:b/>
          <w:bCs/>
          <w:szCs w:val="24"/>
          <w:lang w:val="et-EE"/>
        </w:rPr>
        <w:t>suurus</w:t>
      </w:r>
      <w:r w:rsidR="00264F78" w:rsidRPr="006157C0">
        <w:rPr>
          <w:rFonts w:eastAsia="Times New Roman" w:cs="Times New Roman"/>
          <w:b/>
          <w:bCs/>
          <w:szCs w:val="24"/>
          <w:lang w:val="et-EE"/>
        </w:rPr>
        <w:t xml:space="preserve"> on märkimisväärne</w:t>
      </w:r>
      <w:r w:rsidR="00264F78" w:rsidRPr="006157C0">
        <w:rPr>
          <w:rFonts w:eastAsia="Times New Roman" w:cs="Times New Roman"/>
          <w:szCs w:val="24"/>
          <w:lang w:val="et-EE"/>
        </w:rPr>
        <w:t xml:space="preserve">, kuna registrite süsteem muutub selgemaks ja turvalisemaks ning järelevalve asutustel </w:t>
      </w:r>
      <w:commentRangeStart w:id="70"/>
      <w:r w:rsidR="00264F78" w:rsidRPr="006157C0">
        <w:rPr>
          <w:rFonts w:eastAsia="Times New Roman" w:cs="Times New Roman"/>
          <w:szCs w:val="24"/>
          <w:lang w:val="et-EE"/>
        </w:rPr>
        <w:t>tekib parem võimekus rikkumisi avastada</w:t>
      </w:r>
      <w:commentRangeEnd w:id="70"/>
      <w:r w:rsidR="00F87414">
        <w:rPr>
          <w:rStyle w:val="Kommentaariviide"/>
        </w:rPr>
        <w:commentReference w:id="70"/>
      </w:r>
      <w:r w:rsidR="00264F78" w:rsidRPr="006157C0">
        <w:rPr>
          <w:rFonts w:eastAsia="Times New Roman" w:cs="Times New Roman"/>
          <w:szCs w:val="24"/>
          <w:lang w:val="et-EE"/>
        </w:rPr>
        <w:t>.</w:t>
      </w:r>
    </w:p>
    <w:p w14:paraId="5F4E4F47" w14:textId="77777777" w:rsidR="00264F78" w:rsidRPr="006157C0" w:rsidRDefault="00264F78" w:rsidP="00264F78">
      <w:pPr>
        <w:spacing w:line="240" w:lineRule="auto"/>
        <w:rPr>
          <w:rFonts w:eastAsia="Times New Roman" w:cs="Times New Roman"/>
          <w:szCs w:val="24"/>
          <w:lang w:val="et-EE"/>
        </w:rPr>
      </w:pPr>
    </w:p>
    <w:p w14:paraId="5A443128" w14:textId="4EE64927" w:rsidR="00264F78" w:rsidRPr="006157C0" w:rsidRDefault="00AD5EC5" w:rsidP="00AD5EC5">
      <w:pPr>
        <w:pStyle w:val="Pealkiri2"/>
        <w:rPr>
          <w:rFonts w:eastAsia="Times New Roman"/>
          <w:lang w:val="et-EE"/>
        </w:rPr>
      </w:pPr>
      <w:bookmarkStart w:id="71" w:name="_Toc216952613"/>
      <w:commentRangeStart w:id="72"/>
      <w:r w:rsidRPr="006157C0">
        <w:rPr>
          <w:rFonts w:eastAsia="Times New Roman"/>
          <w:lang w:val="et-EE"/>
        </w:rPr>
        <w:t>6.5. Mõju halduskoormusele</w:t>
      </w:r>
      <w:bookmarkEnd w:id="71"/>
      <w:commentRangeEnd w:id="72"/>
      <w:r w:rsidR="00004A8E">
        <w:rPr>
          <w:rStyle w:val="Kommentaariviide"/>
          <w:rFonts w:ascii="Times New Roman" w:eastAsiaTheme="minorHAnsi" w:hAnsi="Times New Roman" w:cstheme="minorBidi"/>
          <w:color w:val="auto"/>
        </w:rPr>
        <w:commentReference w:id="72"/>
      </w:r>
    </w:p>
    <w:p w14:paraId="17E36FA4" w14:textId="77777777" w:rsidR="00AD5EC5" w:rsidRPr="006157C0" w:rsidRDefault="00AD5EC5" w:rsidP="00264F78">
      <w:pPr>
        <w:spacing w:line="240" w:lineRule="auto"/>
        <w:rPr>
          <w:rFonts w:eastAsia="Times New Roman" w:cs="Times New Roman"/>
          <w:szCs w:val="24"/>
          <w:lang w:val="et-EE"/>
        </w:rPr>
      </w:pPr>
    </w:p>
    <w:p w14:paraId="0A28A881" w14:textId="2DBDD632" w:rsidR="00AD5EC5" w:rsidRPr="006157C0" w:rsidRDefault="00693597" w:rsidP="00264F78">
      <w:pPr>
        <w:spacing w:line="240" w:lineRule="auto"/>
        <w:rPr>
          <w:rFonts w:eastAsia="Times New Roman" w:cs="Times New Roman"/>
          <w:szCs w:val="24"/>
          <w:lang w:val="et-EE"/>
        </w:rPr>
      </w:pPr>
      <w:r w:rsidRPr="006157C0">
        <w:rPr>
          <w:rFonts w:eastAsia="Times New Roman" w:cs="Times New Roman"/>
          <w:szCs w:val="24"/>
          <w:lang w:val="et-EE"/>
        </w:rPr>
        <w:t xml:space="preserve">Eelnõu sisaldab mitmeid muudatusi, mille kumulatiivne eesmärk on vähendada nii relvaomanike kui ka </w:t>
      </w:r>
      <w:commentRangeStart w:id="73"/>
      <w:r w:rsidRPr="006157C0">
        <w:rPr>
          <w:rFonts w:eastAsia="Times New Roman" w:cs="Times New Roman"/>
          <w:szCs w:val="24"/>
          <w:lang w:val="et-EE"/>
        </w:rPr>
        <w:t>riigi järelevalveasutuste halduskoormust</w:t>
      </w:r>
      <w:commentRangeEnd w:id="73"/>
      <w:r w:rsidR="00996042">
        <w:rPr>
          <w:rStyle w:val="Kommentaariviide"/>
        </w:rPr>
        <w:commentReference w:id="73"/>
      </w:r>
      <w:r w:rsidRPr="006157C0">
        <w:rPr>
          <w:rFonts w:eastAsia="Times New Roman" w:cs="Times New Roman"/>
          <w:szCs w:val="24"/>
          <w:lang w:val="et-EE"/>
        </w:rPr>
        <w:t>. Muudatustega kaasneb nii menetluslikke lihtsustusi kui ka kulukoormuse vähenemist, kuna regulatsioon muutub selgemaks, proportsionaalsemaks ja riskipõhisemaks.</w:t>
      </w:r>
    </w:p>
    <w:p w14:paraId="051EA79F" w14:textId="77777777" w:rsidR="00264F78" w:rsidRPr="006157C0" w:rsidRDefault="00264F78" w:rsidP="00264F78">
      <w:pPr>
        <w:spacing w:line="240" w:lineRule="auto"/>
        <w:rPr>
          <w:rFonts w:eastAsia="Times New Roman" w:cs="Times New Roman"/>
          <w:szCs w:val="24"/>
          <w:lang w:val="et-EE"/>
        </w:rPr>
      </w:pPr>
    </w:p>
    <w:p w14:paraId="2CD7DD0E" w14:textId="77777777" w:rsidR="00693597" w:rsidRPr="006157C0" w:rsidRDefault="00693597" w:rsidP="00693597">
      <w:pPr>
        <w:spacing w:line="240" w:lineRule="auto"/>
        <w:rPr>
          <w:rFonts w:eastAsia="Times New Roman" w:cs="Times New Roman"/>
          <w:szCs w:val="24"/>
          <w:lang w:val="et-EE"/>
        </w:rPr>
      </w:pPr>
      <w:r w:rsidRPr="006157C0">
        <w:rPr>
          <w:rFonts w:eastAsia="Times New Roman" w:cs="Times New Roman"/>
          <w:szCs w:val="24"/>
          <w:lang w:val="et-EE"/>
        </w:rPr>
        <w:t xml:space="preserve">Eelnõuga </w:t>
      </w:r>
      <w:commentRangeStart w:id="74"/>
      <w:r w:rsidRPr="006157C0">
        <w:rPr>
          <w:rFonts w:eastAsia="Times New Roman" w:cs="Times New Roman"/>
          <w:b/>
          <w:bCs/>
          <w:szCs w:val="24"/>
          <w:lang w:val="et-EE"/>
        </w:rPr>
        <w:t>pikendatakse tähtaega</w:t>
      </w:r>
      <w:commentRangeEnd w:id="74"/>
      <w:r w:rsidR="0045704F">
        <w:rPr>
          <w:rStyle w:val="Kommentaariviide"/>
        </w:rPr>
        <w:commentReference w:id="74"/>
      </w:r>
      <w:r w:rsidRPr="006157C0">
        <w:rPr>
          <w:rFonts w:eastAsia="Times New Roman" w:cs="Times New Roman"/>
          <w:b/>
          <w:bCs/>
          <w:szCs w:val="24"/>
          <w:lang w:val="et-EE"/>
        </w:rPr>
        <w:t>, mille jooksul pärija peab otsustama, kas ta relva omandab või võõrandab</w:t>
      </w:r>
      <w:r w:rsidRPr="006157C0">
        <w:rPr>
          <w:rFonts w:eastAsia="Times New Roman" w:cs="Times New Roman"/>
          <w:szCs w:val="24"/>
          <w:lang w:val="et-EE"/>
        </w:rPr>
        <w:t>. Selle tulemusel:</w:t>
      </w:r>
    </w:p>
    <w:p w14:paraId="1DB9EA13" w14:textId="77777777" w:rsidR="00693597" w:rsidRPr="006157C0" w:rsidRDefault="00693597" w:rsidP="00173DF1">
      <w:pPr>
        <w:pStyle w:val="Loendilik"/>
        <w:numPr>
          <w:ilvl w:val="0"/>
          <w:numId w:val="53"/>
        </w:numPr>
        <w:spacing w:line="240" w:lineRule="auto"/>
        <w:rPr>
          <w:rFonts w:eastAsia="Times New Roman" w:cs="Times New Roman"/>
          <w:szCs w:val="24"/>
          <w:lang w:val="et-EE"/>
        </w:rPr>
      </w:pPr>
      <w:commentRangeStart w:id="75"/>
      <w:r w:rsidRPr="006157C0">
        <w:rPr>
          <w:rFonts w:eastAsia="Times New Roman" w:cs="Times New Roman"/>
          <w:szCs w:val="24"/>
          <w:lang w:val="et-EE"/>
        </w:rPr>
        <w:t>väheneb vajadus kiiresti leida notari aega, korraldada võõrandamistehinguid või soetada relvakapp;</w:t>
      </w:r>
      <w:commentRangeEnd w:id="75"/>
      <w:r w:rsidR="00527D98">
        <w:rPr>
          <w:rStyle w:val="Kommentaariviide"/>
        </w:rPr>
        <w:commentReference w:id="75"/>
      </w:r>
    </w:p>
    <w:p w14:paraId="6F8896C9" w14:textId="77777777" w:rsidR="00693597" w:rsidRPr="006157C0" w:rsidRDefault="00693597" w:rsidP="00173DF1">
      <w:pPr>
        <w:pStyle w:val="Loendilik"/>
        <w:numPr>
          <w:ilvl w:val="0"/>
          <w:numId w:val="53"/>
        </w:numPr>
        <w:spacing w:line="240" w:lineRule="auto"/>
        <w:rPr>
          <w:rFonts w:eastAsia="Times New Roman" w:cs="Times New Roman"/>
          <w:szCs w:val="24"/>
          <w:lang w:val="et-EE"/>
        </w:rPr>
      </w:pPr>
      <w:r w:rsidRPr="006157C0">
        <w:rPr>
          <w:rFonts w:eastAsia="Times New Roman" w:cs="Times New Roman"/>
          <w:szCs w:val="24"/>
          <w:lang w:val="et-EE"/>
        </w:rPr>
        <w:t>väheneb menetluslik surve pärijale olukorras, kus lein, logistilised takistused või mitme pärija omavaheline suhtlus võivad otsustamist viivitada;</w:t>
      </w:r>
    </w:p>
    <w:p w14:paraId="2F3F22EA" w14:textId="76BFC21C" w:rsidR="00693597" w:rsidRPr="006157C0" w:rsidRDefault="00693597" w:rsidP="00173DF1">
      <w:pPr>
        <w:pStyle w:val="Loendilik"/>
        <w:numPr>
          <w:ilvl w:val="0"/>
          <w:numId w:val="53"/>
        </w:numPr>
        <w:spacing w:line="240" w:lineRule="auto"/>
        <w:rPr>
          <w:rFonts w:eastAsia="Times New Roman" w:cs="Times New Roman"/>
          <w:szCs w:val="24"/>
          <w:lang w:val="et-EE"/>
        </w:rPr>
      </w:pPr>
      <w:r w:rsidRPr="006157C0">
        <w:rPr>
          <w:rFonts w:eastAsia="Times New Roman" w:cs="Times New Roman"/>
          <w:szCs w:val="24"/>
          <w:lang w:val="et-EE"/>
        </w:rPr>
        <w:t xml:space="preserve">väheneb </w:t>
      </w:r>
      <w:r w:rsidR="008527C5" w:rsidRPr="006157C0">
        <w:rPr>
          <w:rFonts w:eastAsia="Times New Roman" w:cs="Times New Roman"/>
          <w:szCs w:val="24"/>
          <w:lang w:val="et-EE"/>
        </w:rPr>
        <w:t>PPA</w:t>
      </w:r>
      <w:r w:rsidRPr="006157C0">
        <w:rPr>
          <w:rFonts w:eastAsia="Times New Roman" w:cs="Times New Roman"/>
          <w:szCs w:val="24"/>
          <w:lang w:val="et-EE"/>
        </w:rPr>
        <w:t xml:space="preserve"> vajadus teha tähtaegade ületamisega seotud järelepärimisi ja toiminguid (hoiustamine, teavitamine, tagastamine).</w:t>
      </w:r>
    </w:p>
    <w:p w14:paraId="242B4A78" w14:textId="77777777" w:rsidR="00693597" w:rsidRPr="006157C0" w:rsidRDefault="00693597" w:rsidP="00693597">
      <w:pPr>
        <w:spacing w:line="240" w:lineRule="auto"/>
        <w:rPr>
          <w:rFonts w:eastAsia="Times New Roman" w:cs="Times New Roman"/>
          <w:szCs w:val="24"/>
          <w:lang w:val="et-EE"/>
        </w:rPr>
      </w:pPr>
    </w:p>
    <w:p w14:paraId="04113B4F" w14:textId="2BD4A0CE" w:rsidR="00264F78" w:rsidRPr="006157C0" w:rsidRDefault="00693597" w:rsidP="00693597">
      <w:pPr>
        <w:spacing w:line="240" w:lineRule="auto"/>
        <w:rPr>
          <w:rFonts w:eastAsia="Times New Roman" w:cs="Times New Roman"/>
          <w:szCs w:val="24"/>
          <w:lang w:val="et-EE"/>
        </w:rPr>
      </w:pPr>
      <w:r w:rsidRPr="006157C0">
        <w:rPr>
          <w:rFonts w:eastAsia="Times New Roman" w:cs="Times New Roman"/>
          <w:szCs w:val="24"/>
          <w:lang w:val="et-EE"/>
        </w:rPr>
        <w:t xml:space="preserve">Seega </w:t>
      </w:r>
      <w:commentRangeStart w:id="76"/>
      <w:r w:rsidRPr="006157C0">
        <w:rPr>
          <w:rFonts w:eastAsia="Times New Roman" w:cs="Times New Roman"/>
          <w:szCs w:val="24"/>
          <w:lang w:val="et-EE"/>
        </w:rPr>
        <w:t xml:space="preserve">toob tähtaegade paindlikumaks muutmine kaasa halduskoormuse vähenemise </w:t>
      </w:r>
      <w:commentRangeEnd w:id="76"/>
      <w:r w:rsidR="009E0BB3">
        <w:rPr>
          <w:rStyle w:val="Kommentaariviide"/>
        </w:rPr>
        <w:commentReference w:id="76"/>
      </w:r>
      <w:r w:rsidRPr="006157C0">
        <w:rPr>
          <w:rFonts w:eastAsia="Times New Roman" w:cs="Times New Roman"/>
          <w:szCs w:val="24"/>
          <w:lang w:val="et-EE"/>
        </w:rPr>
        <w:t xml:space="preserve">nii pärijatele </w:t>
      </w:r>
      <w:commentRangeStart w:id="77"/>
      <w:r w:rsidRPr="006157C0">
        <w:rPr>
          <w:rFonts w:eastAsia="Times New Roman" w:cs="Times New Roman"/>
          <w:szCs w:val="24"/>
          <w:lang w:val="et-EE"/>
        </w:rPr>
        <w:t>kui ametiasutustele.</w:t>
      </w:r>
      <w:commentRangeEnd w:id="77"/>
      <w:r w:rsidR="00322DD5">
        <w:rPr>
          <w:rStyle w:val="Kommentaariviide"/>
        </w:rPr>
        <w:commentReference w:id="77"/>
      </w:r>
    </w:p>
    <w:p w14:paraId="264BACEB" w14:textId="77777777" w:rsidR="00693597" w:rsidRPr="006157C0" w:rsidRDefault="00693597" w:rsidP="00264F78">
      <w:pPr>
        <w:spacing w:line="240" w:lineRule="auto"/>
        <w:rPr>
          <w:rFonts w:eastAsia="Times New Roman" w:cs="Times New Roman"/>
          <w:szCs w:val="24"/>
          <w:lang w:val="et-EE"/>
        </w:rPr>
      </w:pPr>
    </w:p>
    <w:p w14:paraId="3AF74939" w14:textId="5C13D655" w:rsidR="00693597" w:rsidRPr="006157C0" w:rsidRDefault="00693597" w:rsidP="00693597">
      <w:pPr>
        <w:spacing w:line="240" w:lineRule="auto"/>
        <w:rPr>
          <w:rFonts w:eastAsia="Times New Roman" w:cs="Times New Roman"/>
          <w:szCs w:val="24"/>
          <w:lang w:val="et-EE"/>
        </w:rPr>
      </w:pPr>
      <w:r w:rsidRPr="006157C0">
        <w:rPr>
          <w:rFonts w:eastAsia="Times New Roman" w:cs="Times New Roman"/>
          <w:szCs w:val="24"/>
          <w:lang w:val="et-EE"/>
        </w:rPr>
        <w:t xml:space="preserve">Muudatused eristavad selgelt, </w:t>
      </w:r>
      <w:r w:rsidRPr="006157C0">
        <w:rPr>
          <w:rFonts w:eastAsia="Times New Roman" w:cs="Times New Roman"/>
          <w:b/>
          <w:bCs/>
          <w:szCs w:val="24"/>
          <w:lang w:val="et-EE"/>
        </w:rPr>
        <w:t>millal kollektsionääril on vajalik relvahoidla ja millal piisab relvakapist</w:t>
      </w:r>
      <w:r w:rsidRPr="006157C0">
        <w:rPr>
          <w:rFonts w:eastAsia="Times New Roman" w:cs="Times New Roman"/>
          <w:szCs w:val="24"/>
          <w:lang w:val="et-EE"/>
        </w:rPr>
        <w:t>, lähtudes hoitavate relvade liigist ja kogusest. Eelnõuga kaob nõue, mille kohaselt pidi ka väiksem maht (nt kuni 8 piiratud tsiviilkäibega relva või üksnes padrunikollektsioon) asuma relvahoidlas.</w:t>
      </w:r>
    </w:p>
    <w:p w14:paraId="3BC0DA7C" w14:textId="77777777" w:rsidR="00693597" w:rsidRPr="006157C0" w:rsidRDefault="00693597" w:rsidP="00693597">
      <w:pPr>
        <w:spacing w:line="240" w:lineRule="auto"/>
        <w:rPr>
          <w:rFonts w:eastAsia="Times New Roman" w:cs="Times New Roman"/>
          <w:szCs w:val="24"/>
          <w:lang w:val="et-EE"/>
        </w:rPr>
      </w:pPr>
    </w:p>
    <w:p w14:paraId="708AAB86" w14:textId="77777777" w:rsidR="00693597" w:rsidRPr="006157C0" w:rsidRDefault="00693597" w:rsidP="00693597">
      <w:pPr>
        <w:spacing w:line="240" w:lineRule="auto"/>
        <w:rPr>
          <w:rFonts w:eastAsia="Times New Roman" w:cs="Times New Roman"/>
          <w:szCs w:val="24"/>
          <w:lang w:val="et-EE"/>
        </w:rPr>
      </w:pPr>
      <w:r w:rsidRPr="006157C0">
        <w:rPr>
          <w:rFonts w:eastAsia="Times New Roman" w:cs="Times New Roman"/>
          <w:szCs w:val="24"/>
          <w:lang w:val="et-EE"/>
        </w:rPr>
        <w:t>Selle tulemusel:</w:t>
      </w:r>
    </w:p>
    <w:p w14:paraId="2EE03294" w14:textId="1FCA6638" w:rsidR="00693597" w:rsidRPr="006157C0" w:rsidRDefault="00693597" w:rsidP="00173DF1">
      <w:pPr>
        <w:pStyle w:val="Loendilik"/>
        <w:numPr>
          <w:ilvl w:val="0"/>
          <w:numId w:val="54"/>
        </w:numPr>
        <w:spacing w:line="240" w:lineRule="auto"/>
        <w:rPr>
          <w:rFonts w:eastAsia="Times New Roman" w:cs="Times New Roman"/>
          <w:szCs w:val="24"/>
          <w:lang w:val="et-EE"/>
        </w:rPr>
      </w:pPr>
      <w:r w:rsidRPr="006157C0">
        <w:rPr>
          <w:rFonts w:eastAsia="Times New Roman" w:cs="Times New Roman"/>
          <w:szCs w:val="24"/>
          <w:lang w:val="et-EE"/>
        </w:rPr>
        <w:t>relvakollektsionääride rahaline koormus väheneb, sest relvahoidla rajamine või rentimine on kordades kulukam kui relvakapi soetamine;</w:t>
      </w:r>
    </w:p>
    <w:p w14:paraId="4B54736B" w14:textId="77777777" w:rsidR="00693597" w:rsidRPr="006157C0" w:rsidRDefault="00693597" w:rsidP="00173DF1">
      <w:pPr>
        <w:pStyle w:val="Loendilik"/>
        <w:numPr>
          <w:ilvl w:val="0"/>
          <w:numId w:val="54"/>
        </w:numPr>
        <w:spacing w:line="240" w:lineRule="auto"/>
        <w:rPr>
          <w:rFonts w:eastAsia="Times New Roman" w:cs="Times New Roman"/>
          <w:szCs w:val="24"/>
          <w:lang w:val="et-EE"/>
        </w:rPr>
      </w:pPr>
      <w:r w:rsidRPr="006157C0">
        <w:rPr>
          <w:rFonts w:eastAsia="Times New Roman" w:cs="Times New Roman"/>
          <w:szCs w:val="24"/>
          <w:lang w:val="et-EE"/>
        </w:rPr>
        <w:t>väheneb vajadus projektide kooskõlastamise ja ehituslike eritingimuste järele;</w:t>
      </w:r>
    </w:p>
    <w:p w14:paraId="0B86C45A" w14:textId="77777777" w:rsidR="00693597" w:rsidRPr="006157C0" w:rsidRDefault="00693597" w:rsidP="00173DF1">
      <w:pPr>
        <w:pStyle w:val="Loendilik"/>
        <w:numPr>
          <w:ilvl w:val="0"/>
          <w:numId w:val="54"/>
        </w:numPr>
        <w:spacing w:line="240" w:lineRule="auto"/>
        <w:rPr>
          <w:rFonts w:eastAsia="Times New Roman" w:cs="Times New Roman"/>
          <w:szCs w:val="24"/>
          <w:lang w:val="et-EE"/>
        </w:rPr>
      </w:pPr>
      <w:r w:rsidRPr="006157C0">
        <w:rPr>
          <w:rFonts w:eastAsia="Times New Roman" w:cs="Times New Roman"/>
          <w:szCs w:val="24"/>
          <w:lang w:val="et-EE"/>
        </w:rPr>
        <w:t>järelevalveasutused saavad keskenduda kõrgema riskiga objektidele, mitte väiksematele kollektsioonidele.</w:t>
      </w:r>
    </w:p>
    <w:p w14:paraId="4C27581C" w14:textId="77777777" w:rsidR="00693597" w:rsidRPr="006157C0" w:rsidRDefault="00693597" w:rsidP="00693597">
      <w:pPr>
        <w:spacing w:line="240" w:lineRule="auto"/>
        <w:rPr>
          <w:rFonts w:eastAsia="Times New Roman" w:cs="Times New Roman"/>
          <w:szCs w:val="24"/>
          <w:lang w:val="et-EE"/>
        </w:rPr>
      </w:pPr>
    </w:p>
    <w:p w14:paraId="4FCCE939" w14:textId="1C6C0979" w:rsidR="00693597" w:rsidRPr="006157C0" w:rsidRDefault="00693597" w:rsidP="00693597">
      <w:pPr>
        <w:spacing w:line="240" w:lineRule="auto"/>
        <w:rPr>
          <w:rFonts w:eastAsia="Times New Roman" w:cs="Times New Roman"/>
          <w:szCs w:val="24"/>
          <w:lang w:val="et-EE"/>
        </w:rPr>
      </w:pPr>
      <w:r w:rsidRPr="006157C0">
        <w:rPr>
          <w:rFonts w:eastAsia="Times New Roman" w:cs="Times New Roman"/>
          <w:szCs w:val="24"/>
          <w:lang w:val="et-EE"/>
        </w:rPr>
        <w:t>Kokkuvõttes rakendatakse õiguspäraselt proportsionaalset regulatsiooni, mis vähendab ebavajalikku halduskoormust.</w:t>
      </w:r>
    </w:p>
    <w:p w14:paraId="3C12547E" w14:textId="77777777" w:rsidR="00693597" w:rsidRPr="006157C0" w:rsidRDefault="00693597" w:rsidP="00264F78">
      <w:pPr>
        <w:spacing w:line="240" w:lineRule="auto"/>
        <w:rPr>
          <w:rFonts w:eastAsia="Times New Roman" w:cs="Times New Roman"/>
          <w:szCs w:val="24"/>
          <w:lang w:val="et-EE"/>
        </w:rPr>
      </w:pPr>
    </w:p>
    <w:p w14:paraId="18830BF7" w14:textId="67000171" w:rsidR="00693597" w:rsidRPr="006157C0" w:rsidRDefault="00693597" w:rsidP="00693597">
      <w:pPr>
        <w:spacing w:line="240" w:lineRule="auto"/>
        <w:rPr>
          <w:rFonts w:eastAsia="Times New Roman" w:cs="Times New Roman"/>
          <w:szCs w:val="24"/>
          <w:lang w:val="et-EE"/>
        </w:rPr>
      </w:pPr>
      <w:commentRangeStart w:id="78"/>
      <w:r w:rsidRPr="006157C0">
        <w:rPr>
          <w:rFonts w:eastAsia="Times New Roman" w:cs="Times New Roman"/>
          <w:szCs w:val="24"/>
          <w:lang w:val="et-EE"/>
        </w:rPr>
        <w:t>Lisaks tehakse eelnõus rida tehnilisi muudatusi, millega ühtlustatakse viiteid seaduses ja kõrvaldatakse varasemad ebatäpsused, näiteks viidete eemaldamine aegunud lõigetele või valede lõigete kooskõlastamine sisulise tekstiga. See mõjutab halduskoormust järgmiselt:</w:t>
      </w:r>
    </w:p>
    <w:p w14:paraId="13F15728" w14:textId="77777777" w:rsidR="00693597" w:rsidRPr="006157C0" w:rsidRDefault="00693597" w:rsidP="00173DF1">
      <w:pPr>
        <w:pStyle w:val="Loendilik"/>
        <w:numPr>
          <w:ilvl w:val="0"/>
          <w:numId w:val="55"/>
        </w:numPr>
        <w:spacing w:line="240" w:lineRule="auto"/>
        <w:rPr>
          <w:rFonts w:eastAsia="Times New Roman" w:cs="Times New Roman"/>
          <w:szCs w:val="24"/>
          <w:lang w:val="et-EE"/>
        </w:rPr>
      </w:pPr>
      <w:r w:rsidRPr="006157C0">
        <w:rPr>
          <w:rFonts w:eastAsia="Times New Roman" w:cs="Times New Roman"/>
          <w:szCs w:val="24"/>
          <w:lang w:val="et-EE"/>
        </w:rPr>
        <w:t>ametnikud kulutavad vähem aega õigete viidete otsimisele;</w:t>
      </w:r>
    </w:p>
    <w:p w14:paraId="77AB43FF" w14:textId="77777777" w:rsidR="00693597" w:rsidRPr="006157C0" w:rsidRDefault="00693597" w:rsidP="00173DF1">
      <w:pPr>
        <w:pStyle w:val="Loendilik"/>
        <w:numPr>
          <w:ilvl w:val="0"/>
          <w:numId w:val="55"/>
        </w:numPr>
        <w:spacing w:line="240" w:lineRule="auto"/>
        <w:rPr>
          <w:rFonts w:eastAsia="Times New Roman" w:cs="Times New Roman"/>
          <w:szCs w:val="24"/>
          <w:lang w:val="et-EE"/>
        </w:rPr>
      </w:pPr>
      <w:r w:rsidRPr="006157C0">
        <w:rPr>
          <w:rFonts w:eastAsia="Times New Roman" w:cs="Times New Roman"/>
          <w:szCs w:val="24"/>
          <w:lang w:val="et-EE"/>
        </w:rPr>
        <w:t>menetlusotsused on kiiremini tehtavad ja vähem vaidlustatavad;</w:t>
      </w:r>
    </w:p>
    <w:p w14:paraId="79024B20" w14:textId="77777777" w:rsidR="00693597" w:rsidRPr="006157C0" w:rsidRDefault="00693597" w:rsidP="00173DF1">
      <w:pPr>
        <w:pStyle w:val="Loendilik"/>
        <w:numPr>
          <w:ilvl w:val="0"/>
          <w:numId w:val="55"/>
        </w:numPr>
        <w:spacing w:line="240" w:lineRule="auto"/>
        <w:rPr>
          <w:rFonts w:eastAsia="Times New Roman" w:cs="Times New Roman"/>
          <w:szCs w:val="24"/>
          <w:lang w:val="et-EE"/>
        </w:rPr>
      </w:pPr>
      <w:r w:rsidRPr="006157C0">
        <w:rPr>
          <w:rFonts w:eastAsia="Times New Roman" w:cs="Times New Roman"/>
          <w:szCs w:val="24"/>
          <w:lang w:val="et-EE"/>
        </w:rPr>
        <w:t>väheneb vajadus õigusliku selgitustöö ja täiendava kooskõlastuse järele.</w:t>
      </w:r>
    </w:p>
    <w:p w14:paraId="68090C8D" w14:textId="77777777" w:rsidR="00693597" w:rsidRPr="006157C0" w:rsidRDefault="00693597" w:rsidP="00693597">
      <w:pPr>
        <w:spacing w:line="240" w:lineRule="auto"/>
        <w:rPr>
          <w:rFonts w:eastAsia="Times New Roman" w:cs="Times New Roman"/>
          <w:szCs w:val="24"/>
          <w:lang w:val="et-EE"/>
        </w:rPr>
      </w:pPr>
    </w:p>
    <w:p w14:paraId="4E3FBB3F" w14:textId="3E33641A" w:rsidR="00693597" w:rsidRPr="006157C0" w:rsidRDefault="00693597" w:rsidP="00693597">
      <w:pPr>
        <w:spacing w:line="240" w:lineRule="auto"/>
        <w:rPr>
          <w:rFonts w:eastAsia="Times New Roman" w:cs="Times New Roman"/>
          <w:szCs w:val="24"/>
          <w:lang w:val="et-EE"/>
        </w:rPr>
      </w:pPr>
      <w:r w:rsidRPr="006157C0">
        <w:rPr>
          <w:rFonts w:eastAsia="Times New Roman" w:cs="Times New Roman"/>
          <w:szCs w:val="24"/>
          <w:lang w:val="et-EE"/>
        </w:rPr>
        <w:t>Muudatused ei mõjuta süsteemi ülesehitust, kuid parandavad seaduse rakendamise loogikat ja haldusmenetluse sujuvust.</w:t>
      </w:r>
      <w:commentRangeEnd w:id="78"/>
      <w:r w:rsidR="004B2DC6">
        <w:rPr>
          <w:rStyle w:val="Kommentaariviide"/>
        </w:rPr>
        <w:commentReference w:id="78"/>
      </w:r>
    </w:p>
    <w:p w14:paraId="0A78DD94" w14:textId="77777777" w:rsidR="00693597" w:rsidRPr="006157C0" w:rsidRDefault="00693597" w:rsidP="00264F78">
      <w:pPr>
        <w:spacing w:line="240" w:lineRule="auto"/>
        <w:rPr>
          <w:rFonts w:eastAsia="Times New Roman" w:cs="Times New Roman"/>
          <w:szCs w:val="24"/>
          <w:lang w:val="et-EE"/>
        </w:rPr>
      </w:pPr>
    </w:p>
    <w:p w14:paraId="5D8898D2" w14:textId="331F34BD" w:rsidR="00693597" w:rsidRPr="006157C0" w:rsidRDefault="00693597" w:rsidP="00693597">
      <w:pPr>
        <w:spacing w:line="240" w:lineRule="auto"/>
        <w:rPr>
          <w:rFonts w:eastAsia="Times New Roman" w:cs="Times New Roman"/>
          <w:szCs w:val="24"/>
          <w:lang w:val="et-EE"/>
        </w:rPr>
      </w:pPr>
      <w:commentRangeStart w:id="79"/>
      <w:r w:rsidRPr="006157C0">
        <w:rPr>
          <w:rFonts w:eastAsia="Times New Roman" w:cs="Times New Roman"/>
          <w:szCs w:val="24"/>
          <w:lang w:val="et-EE"/>
        </w:rPr>
        <w:lastRenderedPageBreak/>
        <w:t>Muudatused puudutavad peamiselt konkreetseid sihtrühmi: relvaomanikke ja kollektsionääre, pärijaid, kelle otsustuskoormus väheneb ning PPA ametnikke, kelle töö muutub sidusamaks ja läbipaistvamaks.</w:t>
      </w:r>
      <w:commentRangeEnd w:id="79"/>
      <w:r w:rsidR="00512FD4">
        <w:rPr>
          <w:rStyle w:val="Kommentaariviide"/>
        </w:rPr>
        <w:commentReference w:id="79"/>
      </w:r>
    </w:p>
    <w:p w14:paraId="5C5B96DE" w14:textId="77777777" w:rsidR="00693597" w:rsidRPr="006157C0" w:rsidRDefault="00693597" w:rsidP="00693597">
      <w:pPr>
        <w:spacing w:line="240" w:lineRule="auto"/>
        <w:rPr>
          <w:rFonts w:eastAsia="Times New Roman" w:cs="Times New Roman"/>
          <w:szCs w:val="24"/>
          <w:lang w:val="et-EE"/>
        </w:rPr>
      </w:pPr>
    </w:p>
    <w:p w14:paraId="241CF030" w14:textId="348DCC0F" w:rsidR="00264F78" w:rsidRPr="006157C0" w:rsidRDefault="00693597" w:rsidP="00693597">
      <w:pPr>
        <w:spacing w:line="240" w:lineRule="auto"/>
        <w:rPr>
          <w:rFonts w:eastAsia="Times New Roman" w:cs="Times New Roman"/>
          <w:szCs w:val="24"/>
          <w:lang w:val="et-EE"/>
        </w:rPr>
      </w:pPr>
      <w:r w:rsidRPr="006157C0">
        <w:rPr>
          <w:rFonts w:eastAsia="Times New Roman" w:cs="Times New Roman"/>
          <w:szCs w:val="24"/>
          <w:lang w:val="et-EE"/>
        </w:rPr>
        <w:t xml:space="preserve">Kuigi muudatused ei muuda RelvS-i süsteemi tervikuna, tõstavad need selgelt selle rakendamise kvaliteeti, proportsionaalsust ja halduspraktika ühtlust, mistõttu võib muudatuse </w:t>
      </w:r>
      <w:r w:rsidRPr="006157C0">
        <w:rPr>
          <w:rFonts w:eastAsia="Times New Roman" w:cs="Times New Roman"/>
          <w:b/>
          <w:bCs/>
          <w:szCs w:val="24"/>
          <w:lang w:val="et-EE"/>
        </w:rPr>
        <w:t>olulisust hinnata keskmiseks</w:t>
      </w:r>
      <w:r w:rsidRPr="006157C0">
        <w:rPr>
          <w:rFonts w:eastAsia="Times New Roman" w:cs="Times New Roman"/>
          <w:szCs w:val="24"/>
          <w:lang w:val="et-EE"/>
        </w:rPr>
        <w:t>.</w:t>
      </w:r>
    </w:p>
    <w:p w14:paraId="51C54766" w14:textId="77777777" w:rsidR="00693597" w:rsidRPr="006157C0" w:rsidRDefault="00693597" w:rsidP="00264F78">
      <w:pPr>
        <w:spacing w:line="240" w:lineRule="auto"/>
        <w:rPr>
          <w:rFonts w:eastAsia="Times New Roman" w:cs="Times New Roman"/>
          <w:szCs w:val="24"/>
          <w:lang w:val="et-EE"/>
        </w:rPr>
      </w:pPr>
    </w:p>
    <w:p w14:paraId="5BCEA66F" w14:textId="44F4776C" w:rsidR="00693597" w:rsidRPr="006157C0" w:rsidRDefault="00693597" w:rsidP="00693597">
      <w:pPr>
        <w:spacing w:line="240" w:lineRule="auto"/>
        <w:rPr>
          <w:rFonts w:eastAsia="Times New Roman" w:cs="Times New Roman"/>
          <w:szCs w:val="24"/>
          <w:lang w:val="et-EE"/>
        </w:rPr>
      </w:pPr>
      <w:r w:rsidRPr="006157C0">
        <w:rPr>
          <w:rFonts w:eastAsia="Times New Roman" w:cs="Times New Roman"/>
          <w:szCs w:val="24"/>
          <w:lang w:val="et-EE"/>
        </w:rPr>
        <w:t xml:space="preserve">Muudatuse mõju on </w:t>
      </w:r>
      <w:r w:rsidRPr="006157C0">
        <w:rPr>
          <w:rFonts w:eastAsia="Times New Roman" w:cs="Times New Roman"/>
          <w:b/>
          <w:bCs/>
          <w:szCs w:val="24"/>
          <w:lang w:val="et-EE"/>
        </w:rPr>
        <w:t>positiivne ja mõõdukas</w:t>
      </w:r>
      <w:r w:rsidRPr="006157C0">
        <w:rPr>
          <w:rFonts w:eastAsia="Times New Roman" w:cs="Times New Roman"/>
          <w:szCs w:val="24"/>
          <w:lang w:val="et-EE"/>
        </w:rPr>
        <w:t>. See väljendub eelkõige järgmiselt:</w:t>
      </w:r>
    </w:p>
    <w:p w14:paraId="21D3D721" w14:textId="77777777" w:rsidR="00693597" w:rsidRPr="006157C0" w:rsidRDefault="00693597" w:rsidP="00693597">
      <w:pPr>
        <w:spacing w:line="240" w:lineRule="auto"/>
        <w:rPr>
          <w:rFonts w:eastAsia="Times New Roman" w:cs="Times New Roman"/>
          <w:szCs w:val="24"/>
          <w:lang w:val="et-EE"/>
        </w:rPr>
      </w:pPr>
    </w:p>
    <w:p w14:paraId="6E4AD8EF" w14:textId="47BB78BD" w:rsidR="00693597" w:rsidRPr="006157C0" w:rsidRDefault="00693597" w:rsidP="00173DF1">
      <w:pPr>
        <w:pStyle w:val="Loendilik"/>
        <w:numPr>
          <w:ilvl w:val="0"/>
          <w:numId w:val="56"/>
        </w:numPr>
        <w:spacing w:line="240" w:lineRule="auto"/>
        <w:rPr>
          <w:rFonts w:eastAsia="Times New Roman" w:cs="Times New Roman"/>
          <w:szCs w:val="24"/>
          <w:lang w:val="et-EE"/>
        </w:rPr>
      </w:pPr>
      <w:r w:rsidRPr="006157C0">
        <w:rPr>
          <w:rFonts w:eastAsia="Times New Roman" w:cs="Times New Roman"/>
          <w:szCs w:val="24"/>
          <w:lang w:val="et-EE"/>
        </w:rPr>
        <w:t>otsesed kulude vähendamised – relvahoidla rajamise või rentimise kohustus kaob väiksemate kollektsioonide puhul, mis võib vähendada kulusid mitmesaja kuni mitme tuhande euro võrra;</w:t>
      </w:r>
    </w:p>
    <w:p w14:paraId="368F0C93" w14:textId="5E9B3813" w:rsidR="00693597" w:rsidRPr="006157C0" w:rsidRDefault="00693597" w:rsidP="00173DF1">
      <w:pPr>
        <w:pStyle w:val="Loendilik"/>
        <w:numPr>
          <w:ilvl w:val="0"/>
          <w:numId w:val="56"/>
        </w:numPr>
        <w:spacing w:line="240" w:lineRule="auto"/>
        <w:rPr>
          <w:rFonts w:eastAsia="Times New Roman" w:cs="Times New Roman"/>
          <w:szCs w:val="24"/>
          <w:lang w:val="et-EE"/>
        </w:rPr>
      </w:pPr>
      <w:r w:rsidRPr="006157C0">
        <w:rPr>
          <w:rFonts w:eastAsia="Times New Roman" w:cs="Times New Roman"/>
          <w:szCs w:val="24"/>
          <w:lang w:val="et-EE"/>
        </w:rPr>
        <w:t>haldustegevuse vähenemine – pärijatele antav lisatähtaeg vähendab nii nende enda kui PPA administratiivset survet;</w:t>
      </w:r>
    </w:p>
    <w:p w14:paraId="42D27B3B" w14:textId="4C3DFA8F" w:rsidR="00693597" w:rsidRPr="006157C0" w:rsidRDefault="00693597" w:rsidP="00173DF1">
      <w:pPr>
        <w:pStyle w:val="Loendilik"/>
        <w:numPr>
          <w:ilvl w:val="0"/>
          <w:numId w:val="56"/>
        </w:numPr>
        <w:spacing w:line="240" w:lineRule="auto"/>
        <w:rPr>
          <w:rFonts w:eastAsia="Times New Roman" w:cs="Times New Roman"/>
          <w:szCs w:val="24"/>
          <w:lang w:val="et-EE"/>
        </w:rPr>
      </w:pPr>
      <w:r w:rsidRPr="006157C0">
        <w:rPr>
          <w:rFonts w:eastAsia="Times New Roman" w:cs="Times New Roman"/>
          <w:szCs w:val="24"/>
          <w:lang w:val="et-EE"/>
        </w:rPr>
        <w:t>sisuliselt riskipõhine kontroll – järelevalve koormus väheneb madalama riskiga juhtumite osas ja saab rohkem ressursse suunata kõrgema riskiga käitlemisele;</w:t>
      </w:r>
    </w:p>
    <w:p w14:paraId="38746A3B" w14:textId="3B772675" w:rsidR="00693597" w:rsidRPr="006157C0" w:rsidRDefault="00693597" w:rsidP="00173DF1">
      <w:pPr>
        <w:pStyle w:val="Loendilik"/>
        <w:numPr>
          <w:ilvl w:val="0"/>
          <w:numId w:val="56"/>
        </w:numPr>
        <w:spacing w:line="240" w:lineRule="auto"/>
        <w:rPr>
          <w:rFonts w:eastAsia="Times New Roman" w:cs="Times New Roman"/>
          <w:szCs w:val="24"/>
          <w:lang w:val="et-EE"/>
        </w:rPr>
      </w:pPr>
      <w:r w:rsidRPr="006157C0">
        <w:rPr>
          <w:rFonts w:eastAsia="Times New Roman" w:cs="Times New Roman"/>
          <w:szCs w:val="24"/>
          <w:lang w:val="et-EE"/>
        </w:rPr>
        <w:t>õiguslike vaidluste vähenemine – viite- ja mõistesüsteemi täpsustamine vähendab tõlgendamisprobleeme ning haldusvaidlusi.</w:t>
      </w:r>
    </w:p>
    <w:p w14:paraId="651C3D9C" w14:textId="77777777" w:rsidR="00693597" w:rsidRPr="006157C0" w:rsidRDefault="00693597" w:rsidP="00693597">
      <w:pPr>
        <w:spacing w:line="240" w:lineRule="auto"/>
        <w:rPr>
          <w:rFonts w:eastAsia="Times New Roman" w:cs="Times New Roman"/>
          <w:szCs w:val="24"/>
          <w:lang w:val="et-EE"/>
        </w:rPr>
      </w:pPr>
    </w:p>
    <w:p w14:paraId="3474C487" w14:textId="07748442" w:rsidR="00693597" w:rsidRPr="006157C0" w:rsidRDefault="00693597" w:rsidP="00693597">
      <w:pPr>
        <w:spacing w:line="240" w:lineRule="auto"/>
        <w:rPr>
          <w:rFonts w:eastAsia="Times New Roman" w:cs="Times New Roman"/>
          <w:szCs w:val="24"/>
          <w:lang w:val="et-EE"/>
        </w:rPr>
      </w:pPr>
      <w:commentRangeStart w:id="80"/>
      <w:r w:rsidRPr="006157C0">
        <w:rPr>
          <w:rFonts w:eastAsia="Times New Roman" w:cs="Times New Roman"/>
          <w:szCs w:val="24"/>
          <w:lang w:val="et-EE"/>
        </w:rPr>
        <w:t>Kokkuvõttes viib eelnõu halduskoormuse tervikliku, kuid proportsionaalse vähenemiseni, parandades nii relvaomanike kui ka järelevalveasutuste töökorraldust.</w:t>
      </w:r>
      <w:commentRangeEnd w:id="80"/>
      <w:r w:rsidR="00257E02">
        <w:rPr>
          <w:rStyle w:val="Kommentaariviide"/>
        </w:rPr>
        <w:commentReference w:id="80"/>
      </w:r>
    </w:p>
    <w:p w14:paraId="1059331A" w14:textId="77777777" w:rsidR="00693597" w:rsidRPr="006157C0" w:rsidRDefault="00693597" w:rsidP="00264F78">
      <w:pPr>
        <w:spacing w:line="240" w:lineRule="auto"/>
        <w:rPr>
          <w:rFonts w:eastAsia="Times New Roman" w:cs="Times New Roman"/>
          <w:szCs w:val="24"/>
          <w:lang w:val="et-EE"/>
        </w:rPr>
      </w:pPr>
    </w:p>
    <w:p w14:paraId="6D1FB08D" w14:textId="0D24EF12" w:rsidR="007B3AD4" w:rsidRPr="006157C0" w:rsidRDefault="007B3AD4" w:rsidP="007B3AD4">
      <w:pPr>
        <w:pStyle w:val="Pealkiri2"/>
        <w:rPr>
          <w:rFonts w:eastAsia="Times New Roman"/>
          <w:lang w:val="et-EE"/>
        </w:rPr>
      </w:pPr>
      <w:bookmarkStart w:id="81" w:name="_Toc216952614"/>
      <w:r w:rsidRPr="006157C0">
        <w:rPr>
          <w:rFonts w:eastAsia="Times New Roman"/>
          <w:lang w:val="et-EE"/>
        </w:rPr>
        <w:t>6.6. Mõju majandusele ja turule</w:t>
      </w:r>
      <w:bookmarkEnd w:id="81"/>
    </w:p>
    <w:p w14:paraId="67B53142" w14:textId="77777777" w:rsidR="007B3AD4" w:rsidRPr="006157C0" w:rsidRDefault="007B3AD4" w:rsidP="007B3AD4">
      <w:pPr>
        <w:spacing w:line="240" w:lineRule="auto"/>
        <w:rPr>
          <w:rFonts w:eastAsia="Times New Roman" w:cs="Times New Roman"/>
          <w:szCs w:val="24"/>
          <w:lang w:val="et-EE"/>
        </w:rPr>
      </w:pPr>
    </w:p>
    <w:p w14:paraId="2E0B6CC0" w14:textId="7CBF589C" w:rsidR="007B3AD4" w:rsidRPr="006157C0" w:rsidRDefault="007B3AD4" w:rsidP="007B3AD4">
      <w:pPr>
        <w:spacing w:line="240" w:lineRule="auto"/>
        <w:rPr>
          <w:rFonts w:eastAsia="Times New Roman" w:cs="Times New Roman"/>
          <w:szCs w:val="24"/>
          <w:lang w:val="et-EE"/>
        </w:rPr>
      </w:pPr>
      <w:r w:rsidRPr="006157C0">
        <w:rPr>
          <w:rFonts w:eastAsia="Times New Roman" w:cs="Times New Roman"/>
          <w:szCs w:val="24"/>
          <w:lang w:val="et-EE"/>
        </w:rPr>
        <w:t xml:space="preserve">Eelnõu muudatustel on mõõdukas, kuid struktuurselt </w:t>
      </w:r>
      <w:r w:rsidRPr="006157C0">
        <w:rPr>
          <w:rFonts w:eastAsia="Times New Roman" w:cs="Times New Roman"/>
          <w:b/>
          <w:bCs/>
          <w:szCs w:val="24"/>
          <w:lang w:val="et-EE"/>
        </w:rPr>
        <w:t>positiivne mõju</w:t>
      </w:r>
      <w:r w:rsidRPr="006157C0">
        <w:rPr>
          <w:rFonts w:eastAsia="Times New Roman" w:cs="Times New Roman"/>
          <w:szCs w:val="24"/>
          <w:lang w:val="et-EE"/>
        </w:rPr>
        <w:t xml:space="preserve"> relvade, laskemoona ja tulirelva lisaseadmete turule. Mõjud avalduvad peamiselt tarnekindluses, ebaseadusliku turu vähendamises ning eratarbijate ja ettevõtjate käitumise stabiliseerimises kriisiolukordades.</w:t>
      </w:r>
    </w:p>
    <w:p w14:paraId="593EDC3E" w14:textId="77777777" w:rsidR="007B3AD4" w:rsidRPr="006157C0" w:rsidRDefault="007B3AD4" w:rsidP="007B3AD4">
      <w:pPr>
        <w:spacing w:line="240" w:lineRule="auto"/>
        <w:rPr>
          <w:rFonts w:eastAsia="Times New Roman" w:cs="Times New Roman"/>
          <w:szCs w:val="24"/>
          <w:lang w:val="et-EE"/>
        </w:rPr>
      </w:pPr>
    </w:p>
    <w:p w14:paraId="1AB0CAD0" w14:textId="41B43980" w:rsidR="007B3AD4" w:rsidRPr="006157C0" w:rsidRDefault="007B3AD4" w:rsidP="007B3AD4">
      <w:pPr>
        <w:spacing w:line="240" w:lineRule="auto"/>
        <w:rPr>
          <w:rFonts w:eastAsia="Times New Roman" w:cs="Times New Roman"/>
          <w:szCs w:val="24"/>
          <w:lang w:val="et-EE"/>
        </w:rPr>
      </w:pPr>
      <w:commentRangeStart w:id="82"/>
      <w:r w:rsidRPr="006157C0">
        <w:rPr>
          <w:rFonts w:eastAsia="Times New Roman" w:cs="Times New Roman"/>
          <w:szCs w:val="24"/>
          <w:lang w:val="et-EE"/>
        </w:rPr>
        <w:t>Peamised majanduslikku mõju omavad muudatused on</w:t>
      </w:r>
      <w:commentRangeEnd w:id="82"/>
      <w:r w:rsidR="00516307">
        <w:rPr>
          <w:rStyle w:val="Kommentaariviide"/>
        </w:rPr>
        <w:commentReference w:id="82"/>
      </w:r>
      <w:r w:rsidRPr="006157C0">
        <w:rPr>
          <w:rFonts w:eastAsia="Times New Roman" w:cs="Times New Roman"/>
          <w:szCs w:val="24"/>
          <w:lang w:val="et-EE"/>
        </w:rPr>
        <w:t>:</w:t>
      </w:r>
    </w:p>
    <w:p w14:paraId="2A86DEE7" w14:textId="6665C6DD" w:rsidR="007B3AD4" w:rsidRPr="006157C0" w:rsidRDefault="007B3AD4" w:rsidP="00173DF1">
      <w:pPr>
        <w:pStyle w:val="Loendilik"/>
        <w:numPr>
          <w:ilvl w:val="0"/>
          <w:numId w:val="57"/>
        </w:numPr>
        <w:spacing w:line="240" w:lineRule="auto"/>
        <w:rPr>
          <w:rFonts w:eastAsia="Times New Roman" w:cs="Times New Roman"/>
          <w:szCs w:val="24"/>
          <w:lang w:val="et-EE"/>
        </w:rPr>
      </w:pPr>
      <w:r w:rsidRPr="006157C0">
        <w:rPr>
          <w:rFonts w:eastAsia="Times New Roman" w:cs="Times New Roman"/>
          <w:szCs w:val="24"/>
          <w:lang w:val="et-EE"/>
        </w:rPr>
        <w:t>laskemoona defitsiidi riskide maandamine (suurem lubatud varu) aitab stabiliseerida turgu kriisiolukorras.</w:t>
      </w:r>
    </w:p>
    <w:p w14:paraId="209E5AA6" w14:textId="4807CAE3" w:rsidR="007B3AD4" w:rsidRPr="006157C0" w:rsidRDefault="007B3AD4" w:rsidP="00173DF1">
      <w:pPr>
        <w:pStyle w:val="Loendilik"/>
        <w:numPr>
          <w:ilvl w:val="0"/>
          <w:numId w:val="57"/>
        </w:numPr>
        <w:spacing w:line="240" w:lineRule="auto"/>
        <w:rPr>
          <w:rFonts w:eastAsia="Times New Roman" w:cs="Times New Roman"/>
          <w:szCs w:val="24"/>
          <w:lang w:val="et-EE"/>
        </w:rPr>
      </w:pPr>
      <w:r w:rsidRPr="006157C0">
        <w:rPr>
          <w:rFonts w:eastAsia="Times New Roman" w:cs="Times New Roman"/>
          <w:szCs w:val="24"/>
          <w:lang w:val="et-EE"/>
        </w:rPr>
        <w:t>tulirelva lisaseadmete kontrolli tugevdamine vähendab ebaseadusliku turu võimalusi.</w:t>
      </w:r>
    </w:p>
    <w:p w14:paraId="751B9131" w14:textId="77777777" w:rsidR="007B3AD4" w:rsidRPr="006157C0" w:rsidRDefault="007B3AD4" w:rsidP="007B3AD4">
      <w:pPr>
        <w:spacing w:line="240" w:lineRule="auto"/>
        <w:rPr>
          <w:rFonts w:eastAsia="Times New Roman" w:cs="Times New Roman"/>
          <w:szCs w:val="24"/>
          <w:lang w:val="et-EE"/>
        </w:rPr>
      </w:pPr>
    </w:p>
    <w:p w14:paraId="544E3D29" w14:textId="4BB04520" w:rsidR="007B3AD4" w:rsidRPr="006157C0" w:rsidRDefault="007B3AD4" w:rsidP="007B3AD4">
      <w:pPr>
        <w:spacing w:line="240" w:lineRule="auto"/>
        <w:rPr>
          <w:rFonts w:eastAsia="Times New Roman" w:cs="Times New Roman"/>
          <w:szCs w:val="24"/>
          <w:lang w:val="et-EE"/>
        </w:rPr>
      </w:pPr>
      <w:r w:rsidRPr="006157C0">
        <w:rPr>
          <w:rFonts w:eastAsia="Times New Roman" w:cs="Times New Roman"/>
          <w:szCs w:val="24"/>
          <w:lang w:val="et-EE"/>
        </w:rPr>
        <w:t xml:space="preserve">Eelnõu võimaldab </w:t>
      </w:r>
      <w:commentRangeStart w:id="83"/>
      <w:r w:rsidRPr="006157C0">
        <w:rPr>
          <w:rFonts w:eastAsia="Times New Roman" w:cs="Times New Roman"/>
          <w:szCs w:val="24"/>
          <w:lang w:val="et-EE"/>
        </w:rPr>
        <w:t xml:space="preserve">füüsilisel isikul </w:t>
      </w:r>
      <w:commentRangeEnd w:id="83"/>
      <w:r w:rsidR="008E0674">
        <w:rPr>
          <w:rStyle w:val="Kommentaariviide"/>
        </w:rPr>
        <w:commentReference w:id="83"/>
      </w:r>
      <w:r w:rsidRPr="006157C0">
        <w:rPr>
          <w:rFonts w:eastAsia="Times New Roman" w:cs="Times New Roman"/>
          <w:szCs w:val="24"/>
          <w:lang w:val="et-EE"/>
        </w:rPr>
        <w:t xml:space="preserve">hoida senisest </w:t>
      </w:r>
      <w:r w:rsidRPr="006157C0">
        <w:rPr>
          <w:rFonts w:eastAsia="Times New Roman" w:cs="Times New Roman"/>
          <w:b/>
          <w:bCs/>
          <w:szCs w:val="24"/>
          <w:lang w:val="et-EE"/>
        </w:rPr>
        <w:t>suuremat laskemoonavaru</w:t>
      </w:r>
      <w:r w:rsidRPr="006157C0">
        <w:rPr>
          <w:rFonts w:eastAsia="Times New Roman" w:cs="Times New Roman"/>
          <w:szCs w:val="24"/>
          <w:lang w:val="et-EE"/>
        </w:rPr>
        <w:t>. Selle muudatuse vajalikus põhjenduses tuvastati, et 2022. aastal esines Euroopas ulatuslik laskemoonade defitsiit, mille käigus muutus eraisikute jaoks laskemoona hankimine ajutiselt praktiliselt võimatuks.</w:t>
      </w:r>
    </w:p>
    <w:p w14:paraId="47EB5305" w14:textId="77777777" w:rsidR="007B3AD4" w:rsidRPr="006157C0" w:rsidRDefault="007B3AD4" w:rsidP="007B3AD4">
      <w:pPr>
        <w:spacing w:line="240" w:lineRule="auto"/>
        <w:rPr>
          <w:rFonts w:eastAsia="Times New Roman" w:cs="Times New Roman"/>
          <w:szCs w:val="24"/>
          <w:lang w:val="et-EE"/>
        </w:rPr>
      </w:pPr>
    </w:p>
    <w:p w14:paraId="1F708BF8" w14:textId="281D65B8" w:rsidR="007B3AD4" w:rsidRPr="006157C0" w:rsidRDefault="007B3AD4" w:rsidP="007B3AD4">
      <w:pPr>
        <w:spacing w:line="240" w:lineRule="auto"/>
        <w:rPr>
          <w:rFonts w:eastAsia="Times New Roman" w:cs="Times New Roman"/>
          <w:szCs w:val="24"/>
          <w:lang w:val="et-EE"/>
        </w:rPr>
      </w:pPr>
      <w:r w:rsidRPr="006157C0">
        <w:rPr>
          <w:rFonts w:eastAsia="Times New Roman" w:cs="Times New Roman"/>
          <w:szCs w:val="24"/>
          <w:lang w:val="et-EE"/>
        </w:rPr>
        <w:t>Eelnõu kohane muudatus suurendab kogu siseturu stabiilsust olukorras, kus tarneahelad ajutiselt katkestatakse (nt geopoliitiline kriis), vähendab järsu nõudluse kasvu ohtu kriisiperioodidel, mis omakorda vähendab hinnasurvet ja tagab turu sujuvama toimimise ning võimaldab laskespordi- ja jahisektori tegevuse jätkumist ka häireolukorras, mis aitab tagada nendes sektorites tegutsevate ettevõtjate ellujäämist.</w:t>
      </w:r>
    </w:p>
    <w:p w14:paraId="3BB66077" w14:textId="77777777" w:rsidR="007B3AD4" w:rsidRPr="006157C0" w:rsidRDefault="007B3AD4" w:rsidP="007B3AD4">
      <w:pPr>
        <w:spacing w:line="240" w:lineRule="auto"/>
        <w:rPr>
          <w:rFonts w:eastAsia="Times New Roman" w:cs="Times New Roman"/>
          <w:szCs w:val="24"/>
          <w:lang w:val="et-EE"/>
        </w:rPr>
      </w:pPr>
    </w:p>
    <w:p w14:paraId="76EBAC15" w14:textId="5E9F97FC" w:rsidR="007B3AD4" w:rsidRPr="006157C0" w:rsidRDefault="007B3AD4" w:rsidP="007B3AD4">
      <w:pPr>
        <w:spacing w:line="240" w:lineRule="auto"/>
        <w:rPr>
          <w:rFonts w:eastAsia="Times New Roman" w:cs="Times New Roman"/>
          <w:szCs w:val="24"/>
          <w:lang w:val="et-EE"/>
        </w:rPr>
      </w:pPr>
      <w:r w:rsidRPr="006157C0">
        <w:rPr>
          <w:rFonts w:eastAsia="Times New Roman" w:cs="Times New Roman"/>
          <w:szCs w:val="24"/>
          <w:lang w:val="et-EE"/>
        </w:rPr>
        <w:t>Tegemist on majanduslikult tasakaalustatud sammuga, mis ei tekita turuhäireid, kuid suurendab süsteemi vastupanuvõimet tarnehäiretele.</w:t>
      </w:r>
    </w:p>
    <w:p w14:paraId="3683F5CA" w14:textId="77777777" w:rsidR="007B3AD4" w:rsidRPr="006157C0" w:rsidRDefault="007B3AD4" w:rsidP="007B3AD4">
      <w:pPr>
        <w:spacing w:line="240" w:lineRule="auto"/>
        <w:rPr>
          <w:rFonts w:eastAsia="Times New Roman" w:cs="Times New Roman"/>
          <w:szCs w:val="24"/>
          <w:lang w:val="et-EE"/>
        </w:rPr>
      </w:pPr>
    </w:p>
    <w:p w14:paraId="6198FD8A" w14:textId="43CACE04" w:rsidR="007B3AD4" w:rsidRPr="006157C0" w:rsidRDefault="007B3AD4" w:rsidP="007B3AD4">
      <w:pPr>
        <w:spacing w:line="240" w:lineRule="auto"/>
        <w:rPr>
          <w:rFonts w:eastAsia="Times New Roman" w:cs="Times New Roman"/>
          <w:szCs w:val="24"/>
          <w:lang w:val="et-EE"/>
        </w:rPr>
      </w:pPr>
      <w:r w:rsidRPr="006157C0">
        <w:rPr>
          <w:rFonts w:eastAsia="Times New Roman" w:cs="Times New Roman"/>
          <w:szCs w:val="24"/>
          <w:lang w:val="et-EE"/>
        </w:rPr>
        <w:t xml:space="preserve">Eelnõu näeb ette, et </w:t>
      </w:r>
      <w:r w:rsidRPr="006157C0">
        <w:rPr>
          <w:rFonts w:eastAsia="Times New Roman" w:cs="Times New Roman"/>
          <w:b/>
          <w:bCs/>
          <w:szCs w:val="24"/>
          <w:lang w:val="et-EE"/>
        </w:rPr>
        <w:t>tulirelva lisaseadmed</w:t>
      </w:r>
      <w:r w:rsidRPr="006157C0">
        <w:rPr>
          <w:rFonts w:eastAsia="Times New Roman" w:cs="Times New Roman"/>
          <w:szCs w:val="24"/>
          <w:lang w:val="et-EE"/>
        </w:rPr>
        <w:t xml:space="preserve"> (summutid, lasersihikud ning </w:t>
      </w:r>
      <w:proofErr w:type="spellStart"/>
      <w:r w:rsidRPr="006157C0">
        <w:rPr>
          <w:rFonts w:eastAsia="Times New Roman" w:cs="Times New Roman"/>
          <w:szCs w:val="24"/>
          <w:lang w:val="et-EE"/>
        </w:rPr>
        <w:t>öö</w:t>
      </w:r>
      <w:r w:rsidR="001843A6">
        <w:rPr>
          <w:rFonts w:eastAsia="Times New Roman" w:cs="Times New Roman"/>
          <w:szCs w:val="24"/>
          <w:lang w:val="et-EE"/>
        </w:rPr>
        <w:t>sihikud</w:t>
      </w:r>
      <w:proofErr w:type="spellEnd"/>
      <w:r w:rsidRPr="006157C0">
        <w:rPr>
          <w:rFonts w:eastAsia="Times New Roman" w:cs="Times New Roman"/>
          <w:szCs w:val="24"/>
          <w:lang w:val="et-EE"/>
        </w:rPr>
        <w:t>) peavad olema nõuetekohaselt registreeritud.</w:t>
      </w:r>
    </w:p>
    <w:p w14:paraId="7F3F2553" w14:textId="77777777" w:rsidR="007B3AD4" w:rsidRPr="006157C0" w:rsidRDefault="007B3AD4" w:rsidP="007B3AD4">
      <w:pPr>
        <w:spacing w:line="240" w:lineRule="auto"/>
        <w:rPr>
          <w:rFonts w:eastAsia="Times New Roman" w:cs="Times New Roman"/>
          <w:szCs w:val="24"/>
          <w:lang w:val="et-EE"/>
        </w:rPr>
      </w:pPr>
    </w:p>
    <w:p w14:paraId="19865FF0" w14:textId="6CB3B8DF" w:rsidR="007B3AD4" w:rsidRPr="006157C0" w:rsidRDefault="007B3AD4" w:rsidP="007B3AD4">
      <w:pPr>
        <w:spacing w:line="240" w:lineRule="auto"/>
        <w:rPr>
          <w:rFonts w:eastAsia="Times New Roman" w:cs="Times New Roman"/>
          <w:szCs w:val="24"/>
          <w:lang w:val="et-EE"/>
        </w:rPr>
      </w:pPr>
      <w:r w:rsidRPr="006157C0">
        <w:rPr>
          <w:rFonts w:eastAsia="Times New Roman" w:cs="Times New Roman"/>
          <w:szCs w:val="24"/>
          <w:lang w:val="et-EE"/>
        </w:rPr>
        <w:t>Eelnõu muudatus vähendab halli ja musta turu võimalusi, kuna seadmete päritolu ja omandisuhe on kontrollitavad, tõstab õiguspäraste ettevõtjate (relvapoodide ja vahendajate) konkurentsipositsiooni, vähendades ebaseaduslike või registreerimata seadmete müüjatelt tulevat ebaausat konkurentsi, parandab õiguspärase kaubanduse läbipaistvust ja usaldusväärsust.</w:t>
      </w:r>
    </w:p>
    <w:p w14:paraId="531B3C0C" w14:textId="77777777" w:rsidR="007B3AD4" w:rsidRPr="006157C0" w:rsidRDefault="007B3AD4" w:rsidP="007B3AD4">
      <w:pPr>
        <w:spacing w:line="240" w:lineRule="auto"/>
        <w:rPr>
          <w:rFonts w:eastAsia="Times New Roman" w:cs="Times New Roman"/>
          <w:szCs w:val="24"/>
          <w:lang w:val="et-EE"/>
        </w:rPr>
      </w:pPr>
    </w:p>
    <w:p w14:paraId="37BC9537" w14:textId="56DB8B99" w:rsidR="007B3AD4" w:rsidRPr="006157C0" w:rsidRDefault="007B3AD4" w:rsidP="007B3AD4">
      <w:pPr>
        <w:spacing w:line="240" w:lineRule="auto"/>
        <w:rPr>
          <w:rFonts w:eastAsia="Times New Roman" w:cs="Times New Roman"/>
          <w:szCs w:val="24"/>
          <w:lang w:val="et-EE"/>
        </w:rPr>
      </w:pPr>
      <w:r w:rsidRPr="006157C0">
        <w:rPr>
          <w:rFonts w:eastAsia="Times New Roman" w:cs="Times New Roman"/>
          <w:szCs w:val="24"/>
          <w:lang w:val="et-EE"/>
        </w:rPr>
        <w:t xml:space="preserve">Lisaseadmete turu korrastamine loob selgema ärikeskkonna, </w:t>
      </w:r>
      <w:commentRangeStart w:id="84"/>
      <w:r w:rsidRPr="006157C0">
        <w:rPr>
          <w:rFonts w:eastAsia="Times New Roman" w:cs="Times New Roman"/>
          <w:szCs w:val="24"/>
          <w:lang w:val="et-EE"/>
        </w:rPr>
        <w:t>ilma et see tooks kaasa märkimisväärset lisakoormust ettevõtjatele.</w:t>
      </w:r>
      <w:commentRangeEnd w:id="84"/>
      <w:r w:rsidR="008A5E89">
        <w:rPr>
          <w:rStyle w:val="Kommentaariviide"/>
        </w:rPr>
        <w:commentReference w:id="84"/>
      </w:r>
    </w:p>
    <w:p w14:paraId="0D137E59" w14:textId="77777777" w:rsidR="007B3AD4" w:rsidRPr="006157C0" w:rsidRDefault="007B3AD4" w:rsidP="007B3AD4">
      <w:pPr>
        <w:spacing w:line="240" w:lineRule="auto"/>
        <w:rPr>
          <w:rFonts w:eastAsia="Times New Roman" w:cs="Times New Roman"/>
          <w:szCs w:val="24"/>
          <w:lang w:val="et-EE"/>
        </w:rPr>
      </w:pPr>
    </w:p>
    <w:p w14:paraId="5DECE252" w14:textId="4FC267D7" w:rsidR="007B3AD4" w:rsidRPr="006157C0" w:rsidRDefault="007B3AD4" w:rsidP="007B3AD4">
      <w:pPr>
        <w:spacing w:line="240" w:lineRule="auto"/>
        <w:rPr>
          <w:rFonts w:eastAsia="Times New Roman" w:cs="Times New Roman"/>
          <w:szCs w:val="24"/>
          <w:lang w:val="et-EE"/>
        </w:rPr>
      </w:pPr>
      <w:commentRangeStart w:id="85"/>
      <w:r w:rsidRPr="006157C0">
        <w:rPr>
          <w:rFonts w:eastAsia="Times New Roman" w:cs="Times New Roman"/>
          <w:szCs w:val="24"/>
          <w:lang w:val="et-EE"/>
        </w:rPr>
        <w:t xml:space="preserve">Eelnõu muudatuse mõju ulatus on piiratud puudutades peamiselt relvapoodide ja -müüjate sektorit, laskesportlasi, jahimehi ja relvaomanikke ning laskemoona ja lisaseadmete maaletoojaid. </w:t>
      </w:r>
      <w:commentRangeEnd w:id="85"/>
      <w:r w:rsidR="003522AE">
        <w:rPr>
          <w:rStyle w:val="Kommentaariviide"/>
        </w:rPr>
        <w:commentReference w:id="85"/>
      </w:r>
      <w:r w:rsidRPr="006157C0">
        <w:rPr>
          <w:rFonts w:eastAsia="Times New Roman" w:cs="Times New Roman"/>
          <w:szCs w:val="24"/>
          <w:lang w:val="et-EE"/>
        </w:rPr>
        <w:t>Muudatused ei mõjuta majanduskeskkonda tervikuna, kuid puudutavad selgelt spetsiifilist, turumahtudelt väikest, ent riskipõhiselt tundlikku sektorit. Kuna muudatustel ei ole makromajanduslikku mõju, kuid need parandavad relvaturu toimimise kvaliteeti, tugevdavad ausa konkurentsi reegleid ning toetavad õiguspäraste ettevõtjate turupositsioone</w:t>
      </w:r>
      <w:r w:rsidR="00652911" w:rsidRPr="006157C0">
        <w:rPr>
          <w:rFonts w:eastAsia="Times New Roman" w:cs="Times New Roman"/>
          <w:szCs w:val="24"/>
          <w:lang w:val="et-EE"/>
        </w:rPr>
        <w:t xml:space="preserve"> võib eelnõu mõju ulatust hinnata </w:t>
      </w:r>
      <w:r w:rsidR="00652911" w:rsidRPr="006157C0">
        <w:rPr>
          <w:rFonts w:eastAsia="Times New Roman" w:cs="Times New Roman"/>
          <w:b/>
          <w:bCs/>
          <w:szCs w:val="24"/>
          <w:lang w:val="et-EE"/>
        </w:rPr>
        <w:t>keskmiseks</w:t>
      </w:r>
      <w:r w:rsidRPr="006157C0">
        <w:rPr>
          <w:rFonts w:eastAsia="Times New Roman" w:cs="Times New Roman"/>
          <w:szCs w:val="24"/>
          <w:lang w:val="et-EE"/>
        </w:rPr>
        <w:t>.</w:t>
      </w:r>
    </w:p>
    <w:p w14:paraId="31C79440" w14:textId="77777777" w:rsidR="007B3AD4" w:rsidRPr="006157C0" w:rsidRDefault="007B3AD4" w:rsidP="007B3AD4">
      <w:pPr>
        <w:spacing w:line="240" w:lineRule="auto"/>
        <w:rPr>
          <w:rFonts w:eastAsia="Times New Roman" w:cs="Times New Roman"/>
          <w:szCs w:val="24"/>
          <w:lang w:val="et-EE"/>
        </w:rPr>
      </w:pPr>
    </w:p>
    <w:p w14:paraId="44576CEB" w14:textId="77777777" w:rsidR="00652911" w:rsidRPr="006157C0" w:rsidRDefault="00652911" w:rsidP="00652911">
      <w:pPr>
        <w:spacing w:line="240" w:lineRule="auto"/>
        <w:rPr>
          <w:rFonts w:eastAsia="Times New Roman" w:cs="Times New Roman"/>
          <w:szCs w:val="24"/>
          <w:lang w:val="et-EE"/>
        </w:rPr>
      </w:pPr>
      <w:r w:rsidRPr="006157C0">
        <w:rPr>
          <w:rFonts w:eastAsia="Times New Roman" w:cs="Times New Roman"/>
          <w:szCs w:val="24"/>
          <w:lang w:val="et-EE"/>
        </w:rPr>
        <w:t xml:space="preserve">Eelnõu mõju majandusele ja turule on </w:t>
      </w:r>
      <w:r w:rsidRPr="006157C0">
        <w:rPr>
          <w:rFonts w:eastAsia="Times New Roman" w:cs="Times New Roman"/>
          <w:b/>
          <w:bCs/>
          <w:szCs w:val="24"/>
          <w:lang w:val="et-EE"/>
        </w:rPr>
        <w:t>mõõduka ulatusega ja valdavalt positiivne</w:t>
      </w:r>
      <w:r w:rsidRPr="006157C0">
        <w:rPr>
          <w:rFonts w:eastAsia="Times New Roman" w:cs="Times New Roman"/>
          <w:szCs w:val="24"/>
          <w:lang w:val="et-EE"/>
        </w:rPr>
        <w:t>. Muudatused ei mõjuta majandust laiemalt, kuid:</w:t>
      </w:r>
    </w:p>
    <w:p w14:paraId="672E6E3E" w14:textId="77777777" w:rsidR="00652911" w:rsidRPr="006157C0" w:rsidRDefault="00652911" w:rsidP="00173DF1">
      <w:pPr>
        <w:pStyle w:val="Loendilik"/>
        <w:numPr>
          <w:ilvl w:val="0"/>
          <w:numId w:val="58"/>
        </w:numPr>
        <w:spacing w:line="240" w:lineRule="auto"/>
        <w:rPr>
          <w:rFonts w:eastAsia="Times New Roman" w:cs="Times New Roman"/>
          <w:szCs w:val="24"/>
          <w:lang w:val="et-EE"/>
        </w:rPr>
      </w:pPr>
      <w:r w:rsidRPr="006157C0">
        <w:rPr>
          <w:rFonts w:eastAsia="Times New Roman" w:cs="Times New Roman"/>
          <w:szCs w:val="24"/>
          <w:lang w:val="et-EE"/>
        </w:rPr>
        <w:t>stabiliseerivad laskemoona ja lisaseadmete turgu,</w:t>
      </w:r>
    </w:p>
    <w:p w14:paraId="1A197D16" w14:textId="77777777" w:rsidR="00652911" w:rsidRPr="006157C0" w:rsidRDefault="00652911" w:rsidP="00173DF1">
      <w:pPr>
        <w:pStyle w:val="Loendilik"/>
        <w:numPr>
          <w:ilvl w:val="0"/>
          <w:numId w:val="58"/>
        </w:numPr>
        <w:spacing w:line="240" w:lineRule="auto"/>
        <w:rPr>
          <w:rFonts w:eastAsia="Times New Roman" w:cs="Times New Roman"/>
          <w:szCs w:val="24"/>
          <w:lang w:val="et-EE"/>
        </w:rPr>
      </w:pPr>
      <w:r w:rsidRPr="006157C0">
        <w:rPr>
          <w:rFonts w:eastAsia="Times New Roman" w:cs="Times New Roman"/>
          <w:szCs w:val="24"/>
          <w:lang w:val="et-EE"/>
        </w:rPr>
        <w:t>vähendavad ebaseadusliku kaubanduse riski,</w:t>
      </w:r>
    </w:p>
    <w:p w14:paraId="646A7A5D" w14:textId="77777777" w:rsidR="00652911" w:rsidRPr="006157C0" w:rsidRDefault="00652911" w:rsidP="00173DF1">
      <w:pPr>
        <w:pStyle w:val="Loendilik"/>
        <w:numPr>
          <w:ilvl w:val="0"/>
          <w:numId w:val="58"/>
        </w:numPr>
        <w:spacing w:line="240" w:lineRule="auto"/>
        <w:rPr>
          <w:rFonts w:eastAsia="Times New Roman" w:cs="Times New Roman"/>
          <w:szCs w:val="24"/>
          <w:lang w:val="et-EE"/>
        </w:rPr>
      </w:pPr>
      <w:r w:rsidRPr="006157C0">
        <w:rPr>
          <w:rFonts w:eastAsia="Times New Roman" w:cs="Times New Roman"/>
          <w:szCs w:val="24"/>
          <w:lang w:val="et-EE"/>
        </w:rPr>
        <w:t>parandavad ausat konkurentsi ning turu läbipaistvust,</w:t>
      </w:r>
    </w:p>
    <w:p w14:paraId="2E25C37D" w14:textId="6B16301E" w:rsidR="00652911" w:rsidRPr="006157C0" w:rsidRDefault="00652911" w:rsidP="00173DF1">
      <w:pPr>
        <w:pStyle w:val="Loendilik"/>
        <w:numPr>
          <w:ilvl w:val="0"/>
          <w:numId w:val="58"/>
        </w:numPr>
        <w:spacing w:line="240" w:lineRule="auto"/>
        <w:rPr>
          <w:rFonts w:eastAsia="Times New Roman" w:cs="Times New Roman"/>
          <w:szCs w:val="24"/>
          <w:lang w:val="et-EE"/>
        </w:rPr>
      </w:pPr>
      <w:r w:rsidRPr="006157C0">
        <w:rPr>
          <w:rFonts w:eastAsia="Times New Roman" w:cs="Times New Roman"/>
          <w:szCs w:val="24"/>
          <w:lang w:val="et-EE"/>
        </w:rPr>
        <w:t>suurendavad sektori vastupidavust kriisidele.</w:t>
      </w:r>
    </w:p>
    <w:p w14:paraId="3F2CF969" w14:textId="77777777" w:rsidR="00652911" w:rsidRPr="006157C0" w:rsidRDefault="00652911" w:rsidP="00627E7E">
      <w:pPr>
        <w:spacing w:line="240" w:lineRule="auto"/>
        <w:rPr>
          <w:rFonts w:eastAsia="Times New Roman" w:cs="Times New Roman"/>
          <w:szCs w:val="24"/>
          <w:lang w:val="et-EE"/>
        </w:rPr>
      </w:pPr>
    </w:p>
    <w:p w14:paraId="0E2412B1" w14:textId="08C88AEC" w:rsidR="00652911" w:rsidRPr="006157C0" w:rsidRDefault="00652911" w:rsidP="00652911">
      <w:pPr>
        <w:pStyle w:val="Pealkiri2"/>
        <w:rPr>
          <w:rFonts w:eastAsia="Times New Roman"/>
          <w:lang w:val="et-EE"/>
        </w:rPr>
      </w:pPr>
      <w:bookmarkStart w:id="86" w:name="_Toc216952615"/>
      <w:r w:rsidRPr="006157C0">
        <w:rPr>
          <w:rFonts w:eastAsia="Times New Roman"/>
          <w:lang w:val="et-EE"/>
        </w:rPr>
        <w:t>6.7. Mõju ühiskonnale ja elanikkonnale</w:t>
      </w:r>
      <w:bookmarkEnd w:id="86"/>
    </w:p>
    <w:p w14:paraId="7B4E5189" w14:textId="77777777" w:rsidR="00652911" w:rsidRPr="006157C0" w:rsidRDefault="00652911" w:rsidP="00627E7E">
      <w:pPr>
        <w:spacing w:line="240" w:lineRule="auto"/>
        <w:rPr>
          <w:rFonts w:eastAsia="Times New Roman" w:cs="Times New Roman"/>
          <w:szCs w:val="24"/>
          <w:lang w:val="et-EE"/>
        </w:rPr>
      </w:pPr>
    </w:p>
    <w:p w14:paraId="39FC5580" w14:textId="77777777" w:rsidR="00652911" w:rsidRPr="006157C0" w:rsidRDefault="00652911" w:rsidP="00652911">
      <w:pPr>
        <w:spacing w:line="240" w:lineRule="auto"/>
        <w:rPr>
          <w:rFonts w:eastAsia="Times New Roman" w:cs="Times New Roman"/>
          <w:szCs w:val="24"/>
          <w:lang w:val="et-EE"/>
        </w:rPr>
      </w:pPr>
      <w:r w:rsidRPr="006157C0">
        <w:rPr>
          <w:rFonts w:eastAsia="Times New Roman" w:cs="Times New Roman"/>
          <w:szCs w:val="24"/>
          <w:lang w:val="et-EE"/>
        </w:rPr>
        <w:t>Eelnõuga tehtavatel muudatustel on märkimisväärne mõju ühiskonnale ja elanikkonnale, eelkõige relvakultuuri, turvatunde ning elanike kriisivalmiduse seisukohalt. Muudatuste eesmärk on ühtlustada relvakasutuse praktikat, tagada ohutum relvaõpe ja toetada ühiskonna kaitsetahet.</w:t>
      </w:r>
    </w:p>
    <w:p w14:paraId="2068ECA3" w14:textId="77777777" w:rsidR="00652911" w:rsidRPr="006157C0" w:rsidRDefault="00652911" w:rsidP="00652911">
      <w:pPr>
        <w:spacing w:line="240" w:lineRule="auto"/>
        <w:rPr>
          <w:rFonts w:eastAsia="Times New Roman" w:cs="Times New Roman"/>
          <w:szCs w:val="24"/>
          <w:lang w:val="et-EE"/>
        </w:rPr>
      </w:pPr>
    </w:p>
    <w:p w14:paraId="66588B4B" w14:textId="77777777" w:rsidR="00652911" w:rsidRPr="006157C0" w:rsidRDefault="00652911" w:rsidP="00652911">
      <w:pPr>
        <w:spacing w:line="240" w:lineRule="auto"/>
        <w:rPr>
          <w:rFonts w:eastAsia="Times New Roman" w:cs="Times New Roman"/>
          <w:szCs w:val="24"/>
          <w:lang w:val="et-EE"/>
        </w:rPr>
      </w:pPr>
      <w:commentRangeStart w:id="87"/>
      <w:r w:rsidRPr="006157C0">
        <w:rPr>
          <w:rFonts w:eastAsia="Times New Roman" w:cs="Times New Roman"/>
          <w:szCs w:val="24"/>
          <w:lang w:val="et-EE"/>
        </w:rPr>
        <w:t xml:space="preserve">Eelnõu korrastab </w:t>
      </w:r>
      <w:r w:rsidRPr="006157C0">
        <w:rPr>
          <w:rFonts w:eastAsia="Times New Roman" w:cs="Times New Roman"/>
          <w:b/>
          <w:bCs/>
          <w:szCs w:val="24"/>
          <w:lang w:val="et-EE"/>
        </w:rPr>
        <w:t>alaealiste laskeõppe</w:t>
      </w:r>
      <w:r w:rsidRPr="006157C0">
        <w:rPr>
          <w:rFonts w:eastAsia="Times New Roman" w:cs="Times New Roman"/>
          <w:szCs w:val="24"/>
          <w:lang w:val="et-EE"/>
        </w:rPr>
        <w:t xml:space="preserve"> tingimusi, kehtestades selged ja riskipõhised vanuse- ja järelevalvenõuded. Laskespordi ja relvaohutuse varasem, kuid kontrollitud omandamine toetab turvalise relvakultuuri arengut ning võimaldab noortel omandada oskusi juhendatud ja ohututes tingimustes. Selgem vastutuse ja järelevalve jaotus instruktori ja lapsevanema vahel vähendab eksimuste ohtu ning tagab parema õigusselguse.</w:t>
      </w:r>
    </w:p>
    <w:p w14:paraId="6DE4B3E7" w14:textId="77777777" w:rsidR="00652911" w:rsidRPr="006157C0" w:rsidRDefault="00652911" w:rsidP="00652911">
      <w:pPr>
        <w:spacing w:line="240" w:lineRule="auto"/>
        <w:rPr>
          <w:rFonts w:eastAsia="Times New Roman" w:cs="Times New Roman"/>
          <w:szCs w:val="24"/>
          <w:lang w:val="et-EE"/>
        </w:rPr>
      </w:pPr>
    </w:p>
    <w:p w14:paraId="79D6A830" w14:textId="77777777" w:rsidR="00652911" w:rsidRPr="006157C0" w:rsidRDefault="00652911" w:rsidP="00652911">
      <w:pPr>
        <w:spacing w:line="240" w:lineRule="auto"/>
        <w:rPr>
          <w:rFonts w:eastAsia="Times New Roman" w:cs="Times New Roman"/>
          <w:szCs w:val="24"/>
          <w:lang w:val="et-EE"/>
        </w:rPr>
      </w:pPr>
      <w:r w:rsidRPr="006157C0">
        <w:rPr>
          <w:rFonts w:eastAsia="Times New Roman" w:cs="Times New Roman"/>
          <w:szCs w:val="24"/>
          <w:lang w:val="et-EE"/>
        </w:rPr>
        <w:t>Relvakäsitsemise oskuste laiem levik tõstab elanike enesekindlust ja psühholoogilist valmisolekut kriisiolukordadeks. Kui inimesed teavad, kuidas relva ohutult käsitseda, suureneb nende võime rahulikult ja eesmärgipäraselt tegutseda. Kogemused ja oskused tähendavad ka suuremat vastutustunnet ja teadlikkust, mis vähendab riskikäitumist ning suurendab ühiskonna üldist turvatunnet.</w:t>
      </w:r>
      <w:commentRangeEnd w:id="87"/>
      <w:r w:rsidR="00B8028E">
        <w:rPr>
          <w:rStyle w:val="Kommentaariviide"/>
        </w:rPr>
        <w:commentReference w:id="87"/>
      </w:r>
    </w:p>
    <w:p w14:paraId="3AFF42A2" w14:textId="77777777" w:rsidR="00652911" w:rsidRPr="006157C0" w:rsidRDefault="00652911" w:rsidP="00652911">
      <w:pPr>
        <w:spacing w:line="240" w:lineRule="auto"/>
        <w:rPr>
          <w:rFonts w:eastAsia="Times New Roman" w:cs="Times New Roman"/>
          <w:szCs w:val="24"/>
          <w:lang w:val="et-EE"/>
        </w:rPr>
      </w:pPr>
    </w:p>
    <w:p w14:paraId="6DAC0ACE" w14:textId="77777777" w:rsidR="00652911" w:rsidRPr="006157C0" w:rsidRDefault="00652911" w:rsidP="00652911">
      <w:pPr>
        <w:spacing w:line="240" w:lineRule="auto"/>
        <w:rPr>
          <w:rFonts w:eastAsia="Times New Roman" w:cs="Times New Roman"/>
          <w:szCs w:val="24"/>
          <w:lang w:val="et-EE"/>
        </w:rPr>
      </w:pPr>
      <w:r w:rsidRPr="006157C0">
        <w:rPr>
          <w:rFonts w:eastAsia="Times New Roman" w:cs="Times New Roman"/>
          <w:szCs w:val="24"/>
          <w:lang w:val="et-EE"/>
        </w:rPr>
        <w:lastRenderedPageBreak/>
        <w:t xml:space="preserve">Eelnõu toetab ka </w:t>
      </w:r>
      <w:r w:rsidRPr="006157C0">
        <w:rPr>
          <w:rFonts w:eastAsia="Times New Roman" w:cs="Times New Roman"/>
          <w:b/>
          <w:bCs/>
          <w:szCs w:val="24"/>
          <w:lang w:val="et-EE"/>
        </w:rPr>
        <w:t>laiapindse riigikaitse toimimist</w:t>
      </w:r>
      <w:r w:rsidRPr="006157C0">
        <w:rPr>
          <w:rFonts w:eastAsia="Times New Roman" w:cs="Times New Roman"/>
          <w:szCs w:val="24"/>
          <w:lang w:val="et-EE"/>
        </w:rPr>
        <w:t>. Varakult omandatud tehnilised ja vaimsed eeldused soodustavad noorte osalemist ajateenistuses, Kaitseliidus või vabatahtlikes väljaõppeprogrammides. Lisaks tõstab relvaõppe kättesaadavus ja õigusliku regulatsiooni selgus inimeste motivatsiooni panustada riigikaitsesse, mis tugevdab ühiskonna kaitsetahet tervikuna.</w:t>
      </w:r>
    </w:p>
    <w:p w14:paraId="7C276563" w14:textId="77777777" w:rsidR="00652911" w:rsidRPr="006157C0" w:rsidRDefault="00652911" w:rsidP="00652911">
      <w:pPr>
        <w:spacing w:line="240" w:lineRule="auto"/>
        <w:rPr>
          <w:rFonts w:eastAsia="Times New Roman" w:cs="Times New Roman"/>
          <w:szCs w:val="24"/>
          <w:lang w:val="et-EE"/>
        </w:rPr>
      </w:pPr>
    </w:p>
    <w:p w14:paraId="0E90A9A1" w14:textId="109EA8FC" w:rsidR="00652911" w:rsidRPr="006157C0" w:rsidRDefault="00652911" w:rsidP="00652911">
      <w:pPr>
        <w:spacing w:line="240" w:lineRule="auto"/>
        <w:rPr>
          <w:rFonts w:eastAsia="Times New Roman" w:cs="Times New Roman"/>
          <w:szCs w:val="24"/>
          <w:lang w:val="et-EE"/>
        </w:rPr>
      </w:pPr>
      <w:r w:rsidRPr="006157C0">
        <w:rPr>
          <w:rFonts w:eastAsia="Times New Roman" w:cs="Times New Roman"/>
          <w:szCs w:val="24"/>
          <w:lang w:val="et-EE"/>
        </w:rPr>
        <w:t xml:space="preserve">Eelnõuga kavandatavate muudatuste mõju </w:t>
      </w:r>
      <w:r w:rsidRPr="006157C0">
        <w:rPr>
          <w:rFonts w:eastAsia="Times New Roman" w:cs="Times New Roman"/>
          <w:b/>
          <w:bCs/>
          <w:szCs w:val="24"/>
          <w:lang w:val="et-EE"/>
        </w:rPr>
        <w:t>ulatus on lai</w:t>
      </w:r>
      <w:r w:rsidRPr="006157C0">
        <w:rPr>
          <w:rFonts w:eastAsia="Times New Roman" w:cs="Times New Roman"/>
          <w:szCs w:val="24"/>
          <w:lang w:val="et-EE"/>
        </w:rPr>
        <w:t>, kuna muudatused mõjutavad otseselt relvaomanikke, noori laskesportlasi ja nende juhendajaid, kuid kaudselt kogu ühiskonda. Relvakultuuri arendamine ja elanike ohutusalased oskused mõjutavad nii üldist turvatunnet kui ka kriisivalmidust.</w:t>
      </w:r>
    </w:p>
    <w:p w14:paraId="5EC84900" w14:textId="77777777" w:rsidR="00652911" w:rsidRPr="006157C0" w:rsidRDefault="00652911" w:rsidP="00652911">
      <w:pPr>
        <w:spacing w:line="240" w:lineRule="auto"/>
        <w:rPr>
          <w:rFonts w:eastAsia="Times New Roman" w:cs="Times New Roman"/>
          <w:szCs w:val="24"/>
          <w:lang w:val="et-EE"/>
        </w:rPr>
      </w:pPr>
    </w:p>
    <w:p w14:paraId="44A56018" w14:textId="15B72281" w:rsidR="00652911" w:rsidRPr="006157C0" w:rsidRDefault="00652911" w:rsidP="00652911">
      <w:pPr>
        <w:spacing w:line="240" w:lineRule="auto"/>
        <w:rPr>
          <w:rFonts w:eastAsia="Times New Roman" w:cs="Times New Roman"/>
          <w:szCs w:val="24"/>
          <w:lang w:val="et-EE"/>
        </w:rPr>
      </w:pPr>
      <w:r w:rsidRPr="006157C0">
        <w:rPr>
          <w:rFonts w:eastAsia="Times New Roman" w:cs="Times New Roman"/>
          <w:szCs w:val="24"/>
          <w:lang w:val="et-EE"/>
        </w:rPr>
        <w:t xml:space="preserve">Muudatuste mõju </w:t>
      </w:r>
      <w:r w:rsidRPr="006157C0">
        <w:rPr>
          <w:rFonts w:eastAsia="Times New Roman" w:cs="Times New Roman"/>
          <w:b/>
          <w:bCs/>
          <w:szCs w:val="24"/>
          <w:lang w:val="et-EE"/>
        </w:rPr>
        <w:t>olulisus on kõrge</w:t>
      </w:r>
      <w:r w:rsidRPr="006157C0">
        <w:rPr>
          <w:rFonts w:eastAsia="Times New Roman" w:cs="Times New Roman"/>
          <w:szCs w:val="24"/>
          <w:lang w:val="et-EE"/>
        </w:rPr>
        <w:t>, arvestades ühiskondliku turvalisuse ja riigikaitselise valmisoleku suurenemist. Regulatsiooni ühtlustamine ja täpsustamine suurendab usaldust õiguskeskkonna vastu ning toetab ühiskonna sidusust.</w:t>
      </w:r>
    </w:p>
    <w:p w14:paraId="176455A2" w14:textId="77777777" w:rsidR="00652911" w:rsidRPr="006157C0" w:rsidRDefault="00652911" w:rsidP="00652911">
      <w:pPr>
        <w:spacing w:line="240" w:lineRule="auto"/>
        <w:rPr>
          <w:rFonts w:eastAsia="Times New Roman" w:cs="Times New Roman"/>
          <w:szCs w:val="24"/>
          <w:lang w:val="et-EE"/>
        </w:rPr>
      </w:pPr>
    </w:p>
    <w:p w14:paraId="78474571" w14:textId="5D3738D5" w:rsidR="00652911" w:rsidRPr="006157C0" w:rsidRDefault="00652911" w:rsidP="00652911">
      <w:pPr>
        <w:spacing w:line="240" w:lineRule="auto"/>
        <w:rPr>
          <w:rFonts w:eastAsia="Times New Roman" w:cs="Times New Roman"/>
          <w:szCs w:val="24"/>
          <w:lang w:val="et-EE"/>
        </w:rPr>
      </w:pPr>
      <w:r w:rsidRPr="006157C0">
        <w:rPr>
          <w:rFonts w:eastAsia="Times New Roman" w:cs="Times New Roman"/>
          <w:szCs w:val="24"/>
          <w:lang w:val="et-EE"/>
        </w:rPr>
        <w:t xml:space="preserve">Muudatuste mõju </w:t>
      </w:r>
      <w:r w:rsidRPr="006157C0">
        <w:rPr>
          <w:rFonts w:eastAsia="Times New Roman" w:cs="Times New Roman"/>
          <w:b/>
          <w:bCs/>
          <w:szCs w:val="24"/>
          <w:lang w:val="et-EE"/>
        </w:rPr>
        <w:t>suurus on märkimisväärne</w:t>
      </w:r>
      <w:r w:rsidRPr="006157C0">
        <w:rPr>
          <w:rFonts w:eastAsia="Times New Roman" w:cs="Times New Roman"/>
          <w:szCs w:val="24"/>
          <w:lang w:val="et-EE"/>
        </w:rPr>
        <w:t>. Eelnõu loob selgemad ja turvalisemad tingimused relvakoolituse läbiviimiseks, tugevdab ühiskonna relvakultuuri ja vähendab väärarusaamade ning rikkumiste riski. Samuti kasvab elanike valmisolek panustada riigikaitsesse, mis avaldab positiivset mõju nii riigikaitse süsteemi toimimisele kui ühiskonna kriisitaluvusele.</w:t>
      </w:r>
    </w:p>
    <w:p w14:paraId="79F8B776" w14:textId="77777777" w:rsidR="00627E7E" w:rsidRPr="006157C0" w:rsidRDefault="00627E7E">
      <w:pPr>
        <w:spacing w:line="240" w:lineRule="auto"/>
        <w:rPr>
          <w:rFonts w:eastAsia="Times New Roman" w:cs="Times New Roman"/>
          <w:szCs w:val="24"/>
          <w:lang w:val="et-EE"/>
        </w:rPr>
      </w:pPr>
    </w:p>
    <w:p w14:paraId="755B48D0" w14:textId="77777777" w:rsidR="00030D92" w:rsidRPr="006157C0" w:rsidRDefault="00030D92" w:rsidP="005B5434">
      <w:pPr>
        <w:pStyle w:val="Pealkiri1"/>
        <w:rPr>
          <w:rFonts w:eastAsia="Times New Roman"/>
          <w:lang w:val="et-EE"/>
        </w:rPr>
      </w:pPr>
      <w:bookmarkStart w:id="88" w:name="_Toc216952616"/>
      <w:r w:rsidRPr="006157C0">
        <w:rPr>
          <w:rFonts w:eastAsia="Times New Roman"/>
          <w:lang w:val="et-EE"/>
        </w:rPr>
        <w:t>7. Seaduse rakendamisega seotud riigi ja kohaliku omavalitsuse tegevused, eeldatavad kulud ja tulud</w:t>
      </w:r>
      <w:bookmarkEnd w:id="88"/>
    </w:p>
    <w:p w14:paraId="2CD0A97D" w14:textId="77777777" w:rsidR="00030D92" w:rsidRPr="006157C0" w:rsidRDefault="00030D92">
      <w:pPr>
        <w:spacing w:line="240" w:lineRule="auto"/>
        <w:rPr>
          <w:rFonts w:eastAsia="Times New Roman" w:cs="Times New Roman"/>
          <w:szCs w:val="24"/>
          <w:lang w:val="et-EE"/>
        </w:rPr>
      </w:pPr>
    </w:p>
    <w:p w14:paraId="525D64F0" w14:textId="74214BFA" w:rsidR="000E5375" w:rsidRPr="006157C0" w:rsidRDefault="000E5375" w:rsidP="000E5375">
      <w:pPr>
        <w:spacing w:line="240" w:lineRule="auto"/>
        <w:rPr>
          <w:rFonts w:eastAsia="Times New Roman" w:cs="Times New Roman"/>
          <w:szCs w:val="24"/>
          <w:lang w:val="et-EE"/>
        </w:rPr>
      </w:pPr>
      <w:r w:rsidRPr="006157C0">
        <w:rPr>
          <w:rFonts w:eastAsia="Times New Roman" w:cs="Times New Roman"/>
          <w:szCs w:val="24"/>
          <w:lang w:val="et-EE"/>
        </w:rPr>
        <w:t xml:space="preserve">Eelnõu rakendamine toob kaasa mitmeid muudatusi riigi tegevustes, kuid nende mõju riigieelarvele </w:t>
      </w:r>
      <w:commentRangeStart w:id="89"/>
      <w:r w:rsidRPr="006157C0">
        <w:rPr>
          <w:rFonts w:eastAsia="Times New Roman" w:cs="Times New Roman"/>
          <w:szCs w:val="24"/>
          <w:lang w:val="et-EE"/>
        </w:rPr>
        <w:t xml:space="preserve">ja kohalikele omavalitsustele </w:t>
      </w:r>
      <w:commentRangeEnd w:id="89"/>
      <w:r w:rsidR="009B30C9">
        <w:rPr>
          <w:rStyle w:val="Kommentaariviide"/>
        </w:rPr>
        <w:commentReference w:id="89"/>
      </w:r>
      <w:r w:rsidRPr="006157C0">
        <w:rPr>
          <w:rFonts w:eastAsia="Times New Roman" w:cs="Times New Roman"/>
          <w:szCs w:val="24"/>
          <w:lang w:val="et-EE"/>
        </w:rPr>
        <w:t xml:space="preserve">on </w:t>
      </w:r>
      <w:r w:rsidRPr="006157C0">
        <w:rPr>
          <w:rFonts w:eastAsia="Times New Roman" w:cs="Times New Roman"/>
          <w:b/>
          <w:bCs/>
          <w:szCs w:val="24"/>
          <w:lang w:val="et-EE"/>
        </w:rPr>
        <w:t>valdavalt mõõdukas ja eeldatavalt kuluneutraalne</w:t>
      </w:r>
      <w:r w:rsidRPr="006157C0">
        <w:rPr>
          <w:rFonts w:eastAsia="Times New Roman" w:cs="Times New Roman"/>
          <w:szCs w:val="24"/>
          <w:lang w:val="et-EE"/>
        </w:rPr>
        <w:t>. Kohalikud omavalitsused ei pea täitma RelvS-st tulenevaid järelevalve- ega menetlusfunktsioone, mistõttu puudub nende jaoks otsene kulumõju.</w:t>
      </w:r>
    </w:p>
    <w:p w14:paraId="63F6252D" w14:textId="77777777" w:rsidR="000E5375" w:rsidRPr="006157C0" w:rsidRDefault="000E5375" w:rsidP="000E5375">
      <w:pPr>
        <w:spacing w:line="240" w:lineRule="auto"/>
        <w:rPr>
          <w:rFonts w:eastAsia="Times New Roman" w:cs="Times New Roman"/>
          <w:szCs w:val="24"/>
          <w:lang w:val="et-EE"/>
        </w:rPr>
      </w:pPr>
    </w:p>
    <w:p w14:paraId="74FD0EF4" w14:textId="3DA7F3A4" w:rsidR="000E5375" w:rsidRPr="006157C0" w:rsidRDefault="000E5375" w:rsidP="000E5375">
      <w:pPr>
        <w:pStyle w:val="Pealkiri2"/>
        <w:rPr>
          <w:rFonts w:eastAsia="Times New Roman"/>
          <w:lang w:val="et-EE"/>
        </w:rPr>
      </w:pPr>
      <w:bookmarkStart w:id="90" w:name="_Toc216952617"/>
      <w:r w:rsidRPr="006157C0">
        <w:rPr>
          <w:rFonts w:eastAsia="Times New Roman"/>
          <w:lang w:val="et-EE"/>
        </w:rPr>
        <w:t>7.1. Mõju riigi tegevustele</w:t>
      </w:r>
      <w:bookmarkEnd w:id="90"/>
    </w:p>
    <w:p w14:paraId="58855CC0" w14:textId="77777777" w:rsidR="000E5375" w:rsidRPr="006157C0" w:rsidRDefault="000E5375" w:rsidP="000E5375">
      <w:pPr>
        <w:spacing w:line="240" w:lineRule="auto"/>
        <w:rPr>
          <w:rFonts w:eastAsia="Times New Roman" w:cs="Times New Roman"/>
          <w:szCs w:val="24"/>
          <w:lang w:val="et-EE"/>
        </w:rPr>
      </w:pPr>
    </w:p>
    <w:p w14:paraId="08BE5201" w14:textId="77777777" w:rsidR="000E5375" w:rsidRPr="006157C0" w:rsidRDefault="000E5375" w:rsidP="000E5375">
      <w:pPr>
        <w:spacing w:line="240" w:lineRule="auto"/>
        <w:rPr>
          <w:rFonts w:eastAsia="Times New Roman" w:cs="Times New Roman"/>
          <w:szCs w:val="24"/>
          <w:lang w:val="et-EE"/>
        </w:rPr>
      </w:pPr>
      <w:r w:rsidRPr="006157C0">
        <w:rPr>
          <w:rFonts w:eastAsia="Times New Roman" w:cs="Times New Roman"/>
          <w:szCs w:val="24"/>
          <w:lang w:val="et-EE"/>
        </w:rPr>
        <w:t>Eelnõu elluviimine toob kaasa mitmeid tehnilisi ja menetluslikke muudatusi, kuid nende rakendamine toimub valdavalt olemasolevate struktuuride ja töötajate kaudu.</w:t>
      </w:r>
    </w:p>
    <w:p w14:paraId="085CA737" w14:textId="77777777" w:rsidR="000E5375" w:rsidRPr="006157C0" w:rsidRDefault="000E5375" w:rsidP="000E5375">
      <w:pPr>
        <w:spacing w:line="240" w:lineRule="auto"/>
        <w:rPr>
          <w:rFonts w:eastAsia="Times New Roman" w:cs="Times New Roman"/>
          <w:szCs w:val="24"/>
          <w:lang w:val="et-EE"/>
        </w:rPr>
      </w:pPr>
    </w:p>
    <w:p w14:paraId="65879AF5" w14:textId="77777777" w:rsidR="000E5375" w:rsidRPr="006157C0" w:rsidRDefault="000E5375" w:rsidP="000E5375">
      <w:pPr>
        <w:spacing w:line="240" w:lineRule="auto"/>
        <w:rPr>
          <w:rFonts w:eastAsia="Times New Roman" w:cs="Times New Roman"/>
          <w:szCs w:val="24"/>
          <w:lang w:val="et-EE"/>
        </w:rPr>
      </w:pPr>
      <w:r w:rsidRPr="006157C0">
        <w:rPr>
          <w:rFonts w:eastAsia="Times New Roman" w:cs="Times New Roman"/>
          <w:szCs w:val="24"/>
          <w:lang w:val="et-EE"/>
        </w:rPr>
        <w:t>Peamised mõjud riigi tegevustele:</w:t>
      </w:r>
    </w:p>
    <w:p w14:paraId="508D49D6" w14:textId="1C78184F" w:rsidR="000E5375" w:rsidRPr="006157C0" w:rsidRDefault="000E5375" w:rsidP="00173DF1">
      <w:pPr>
        <w:pStyle w:val="Loendilik"/>
        <w:numPr>
          <w:ilvl w:val="0"/>
          <w:numId w:val="59"/>
        </w:numPr>
        <w:spacing w:line="240" w:lineRule="auto"/>
        <w:rPr>
          <w:rFonts w:eastAsia="Times New Roman" w:cs="Times New Roman"/>
          <w:szCs w:val="24"/>
          <w:lang w:val="et-EE"/>
        </w:rPr>
      </w:pPr>
      <w:r w:rsidRPr="006157C0">
        <w:rPr>
          <w:rFonts w:eastAsia="Times New Roman" w:cs="Times New Roman"/>
          <w:szCs w:val="24"/>
          <w:lang w:val="et-EE"/>
        </w:rPr>
        <w:t xml:space="preserve">Relvaregistri täpsustamine ja alamregistri loomine – kriminaalpolitsei relvaregistri </w:t>
      </w:r>
      <w:r w:rsidR="000D63B1">
        <w:rPr>
          <w:rFonts w:eastAsia="Times New Roman" w:cs="Times New Roman"/>
          <w:szCs w:val="24"/>
          <w:lang w:val="et-EE"/>
        </w:rPr>
        <w:t xml:space="preserve">– </w:t>
      </w:r>
      <w:r w:rsidRPr="006157C0">
        <w:rPr>
          <w:rFonts w:eastAsia="Times New Roman" w:cs="Times New Roman"/>
          <w:szCs w:val="24"/>
          <w:lang w:val="et-EE"/>
        </w:rPr>
        <w:t>loomine eeldab registri tehnilist kohandamist, kuid ei too kaasa uut püsikulu ega täiendavaid ametikohti. Tegemist on ühekordse konfiguratsioonimuudatusega olemasolevas süsteemis.</w:t>
      </w:r>
    </w:p>
    <w:p w14:paraId="600E3E40" w14:textId="6CB693AF" w:rsidR="000E5375" w:rsidRPr="006157C0" w:rsidRDefault="000E5375" w:rsidP="00173DF1">
      <w:pPr>
        <w:pStyle w:val="Loendilik"/>
        <w:numPr>
          <w:ilvl w:val="0"/>
          <w:numId w:val="59"/>
        </w:numPr>
        <w:spacing w:line="240" w:lineRule="auto"/>
        <w:rPr>
          <w:rFonts w:eastAsia="Times New Roman" w:cs="Times New Roman"/>
          <w:szCs w:val="24"/>
          <w:lang w:val="et-EE"/>
        </w:rPr>
      </w:pPr>
      <w:r w:rsidRPr="006157C0">
        <w:rPr>
          <w:rFonts w:eastAsia="Times New Roman" w:cs="Times New Roman"/>
          <w:szCs w:val="24"/>
          <w:lang w:val="et-EE"/>
        </w:rPr>
        <w:t>Järelevalvetegevuste mõistlikum ja riskipõhisem jaotus – relvakappide ja relvahoidlate nõuete diferentseerimine vähendab madala riskiga objektide kontrollivajadust. PPA saab rohkem ressurssi suunata kõrge riskiga juhtumitele (nt suuremad kollektsioonid, sõjarelvad, ettevõtlus).</w:t>
      </w:r>
    </w:p>
    <w:p w14:paraId="5045C9A2" w14:textId="0D729D8F" w:rsidR="000E5375" w:rsidRPr="006157C0" w:rsidRDefault="000E5375" w:rsidP="00173DF1">
      <w:pPr>
        <w:pStyle w:val="Loendilik"/>
        <w:numPr>
          <w:ilvl w:val="0"/>
          <w:numId w:val="59"/>
        </w:numPr>
        <w:spacing w:line="240" w:lineRule="auto"/>
        <w:rPr>
          <w:rFonts w:eastAsia="Times New Roman" w:cs="Times New Roman"/>
          <w:szCs w:val="24"/>
          <w:lang w:val="et-EE"/>
        </w:rPr>
      </w:pPr>
      <w:r w:rsidRPr="006157C0">
        <w:rPr>
          <w:rFonts w:eastAsia="Times New Roman" w:cs="Times New Roman"/>
          <w:szCs w:val="24"/>
          <w:lang w:val="et-EE"/>
        </w:rPr>
        <w:t xml:space="preserve">Menetluse lihtsustumine ja väiksem selgitamiskoormus – selgemad vanuse- ja järelevalvereeglid alaealiste laskeõppes vähendavad PPA tõlgendamis- ja selgitamistööd. </w:t>
      </w:r>
      <w:r w:rsidRPr="006157C0">
        <w:rPr>
          <w:rFonts w:eastAsia="Times New Roman" w:cs="Times New Roman"/>
          <w:szCs w:val="24"/>
          <w:lang w:val="et-EE"/>
        </w:rPr>
        <w:lastRenderedPageBreak/>
        <w:t>RelvS-i viitesüsteemi korrastamine vähendab haldusmenetluse vigade riski ja ametkondlikku tõlgenduskoormust.</w:t>
      </w:r>
    </w:p>
    <w:p w14:paraId="1E095C5C" w14:textId="466BCE20" w:rsidR="000E5375" w:rsidRPr="006157C0" w:rsidRDefault="000E5375" w:rsidP="00173DF1">
      <w:pPr>
        <w:pStyle w:val="Loendilik"/>
        <w:numPr>
          <w:ilvl w:val="0"/>
          <w:numId w:val="59"/>
        </w:numPr>
        <w:spacing w:line="240" w:lineRule="auto"/>
        <w:rPr>
          <w:rFonts w:eastAsia="Times New Roman" w:cs="Times New Roman"/>
          <w:szCs w:val="24"/>
          <w:lang w:val="et-EE"/>
        </w:rPr>
      </w:pPr>
      <w:r w:rsidRPr="006157C0">
        <w:rPr>
          <w:rFonts w:eastAsia="Times New Roman" w:cs="Times New Roman"/>
          <w:szCs w:val="24"/>
          <w:lang w:val="et-EE"/>
        </w:rPr>
        <w:t>Pärimismenetluse selgemad tähtajad – pikem tähtaeg relva omandamiseks või võõrandamiseks vähendab PPA järelepärimisi ja hoiustamisega seotud toiminguid.</w:t>
      </w:r>
    </w:p>
    <w:p w14:paraId="6828F196" w14:textId="77777777" w:rsidR="000E5375" w:rsidRPr="006157C0" w:rsidRDefault="000E5375" w:rsidP="000E5375">
      <w:pPr>
        <w:spacing w:line="240" w:lineRule="auto"/>
        <w:rPr>
          <w:rFonts w:eastAsia="Times New Roman" w:cs="Times New Roman"/>
          <w:szCs w:val="24"/>
          <w:lang w:val="et-EE"/>
        </w:rPr>
      </w:pPr>
    </w:p>
    <w:p w14:paraId="036BF08A" w14:textId="65B1745A" w:rsidR="000E5375" w:rsidRPr="006157C0" w:rsidRDefault="000E5375" w:rsidP="000E5375">
      <w:pPr>
        <w:spacing w:line="240" w:lineRule="auto"/>
        <w:rPr>
          <w:rFonts w:eastAsia="Times New Roman" w:cs="Times New Roman"/>
          <w:szCs w:val="24"/>
          <w:lang w:val="et-EE"/>
        </w:rPr>
      </w:pPr>
      <w:r w:rsidRPr="006157C0">
        <w:rPr>
          <w:rFonts w:eastAsia="Times New Roman" w:cs="Times New Roman"/>
          <w:szCs w:val="24"/>
          <w:lang w:val="et-EE"/>
        </w:rPr>
        <w:t>Muudatused parandavad haldustöö kvaliteeti ja vähendavad töömahtu madala riskiga menetlustes. Suuri süsteemseid muutusi ega tööjõuvajadust ei teki. Mitmed muudatused vähendavad PPA töömahtu, sealhulgas relvakappide ja relvahoidlate nõuete diferentseerimine vähendab vajadust teostada järelevalvet tehnilistele laopindadele, mis senise seaduse järgi pidid olema relvahoidlad ka väiksemate kogude korral</w:t>
      </w:r>
      <w:r w:rsidR="007D3E33" w:rsidRPr="006157C0">
        <w:rPr>
          <w:rFonts w:eastAsia="Times New Roman" w:cs="Times New Roman"/>
          <w:szCs w:val="24"/>
          <w:lang w:val="et-EE"/>
        </w:rPr>
        <w:t>.</w:t>
      </w:r>
    </w:p>
    <w:p w14:paraId="24DEC1F5" w14:textId="77777777" w:rsidR="000E5375" w:rsidRPr="006157C0" w:rsidRDefault="000E5375" w:rsidP="000E5375">
      <w:pPr>
        <w:spacing w:line="240" w:lineRule="auto"/>
        <w:rPr>
          <w:rFonts w:eastAsia="Times New Roman" w:cs="Times New Roman"/>
          <w:szCs w:val="24"/>
          <w:lang w:val="et-EE"/>
        </w:rPr>
      </w:pPr>
    </w:p>
    <w:p w14:paraId="2A740F63" w14:textId="78A613A8" w:rsidR="007D3E33" w:rsidRPr="006157C0" w:rsidRDefault="007D3E33" w:rsidP="007D3E33">
      <w:pPr>
        <w:spacing w:line="240" w:lineRule="auto"/>
        <w:rPr>
          <w:rFonts w:eastAsia="Times New Roman" w:cs="Times New Roman"/>
          <w:szCs w:val="24"/>
          <w:lang w:val="et-EE"/>
        </w:rPr>
      </w:pPr>
      <w:r w:rsidRPr="006157C0">
        <w:rPr>
          <w:rFonts w:eastAsia="Times New Roman" w:cs="Times New Roman"/>
          <w:szCs w:val="24"/>
          <w:lang w:val="et-EE"/>
        </w:rPr>
        <w:t>Eelnõu rakendamisega ei kaasne täiendavaid püsikulusid. Kulud on minimaalsed ja valdavalt ühekordsed. Kulud hõlmavad</w:t>
      </w:r>
      <w:r w:rsidR="008A64F7">
        <w:rPr>
          <w:rFonts w:eastAsia="Times New Roman" w:cs="Times New Roman"/>
          <w:szCs w:val="24"/>
          <w:lang w:val="et-EE"/>
        </w:rPr>
        <w:t xml:space="preserve"> </w:t>
      </w:r>
      <w:r w:rsidRPr="006157C0">
        <w:rPr>
          <w:rFonts w:eastAsia="Times New Roman" w:cs="Times New Roman"/>
          <w:szCs w:val="24"/>
          <w:lang w:val="et-EE"/>
        </w:rPr>
        <w:t>relvaregistri tehniline kaasajastami</w:t>
      </w:r>
      <w:r w:rsidR="008A64F7">
        <w:rPr>
          <w:rFonts w:eastAsia="Times New Roman" w:cs="Times New Roman"/>
          <w:szCs w:val="24"/>
          <w:lang w:val="et-EE"/>
        </w:rPr>
        <w:t>st</w:t>
      </w:r>
      <w:r w:rsidRPr="006157C0">
        <w:rPr>
          <w:rFonts w:eastAsia="Times New Roman" w:cs="Times New Roman"/>
          <w:szCs w:val="24"/>
          <w:lang w:val="et-EE"/>
        </w:rPr>
        <w:t xml:space="preserve"> (alamregistri loomine, liidesete muudatused)</w:t>
      </w:r>
      <w:r w:rsidR="008A64F7">
        <w:rPr>
          <w:rFonts w:eastAsia="Times New Roman" w:cs="Times New Roman"/>
          <w:szCs w:val="24"/>
          <w:lang w:val="et-EE"/>
        </w:rPr>
        <w:t>.</w:t>
      </w:r>
    </w:p>
    <w:p w14:paraId="5AE0BD8C" w14:textId="2AC6DF5F" w:rsidR="007D3E33" w:rsidRPr="006157C0" w:rsidRDefault="007D3E33" w:rsidP="007D3E33">
      <w:pPr>
        <w:spacing w:line="240" w:lineRule="auto"/>
        <w:rPr>
          <w:rFonts w:eastAsia="Times New Roman" w:cs="Times New Roman"/>
          <w:szCs w:val="24"/>
          <w:lang w:val="et-EE"/>
        </w:rPr>
      </w:pPr>
      <w:r w:rsidRPr="006157C0">
        <w:rPr>
          <w:rFonts w:eastAsia="Times New Roman" w:cs="Times New Roman"/>
          <w:szCs w:val="24"/>
          <w:lang w:val="et-EE"/>
        </w:rPr>
        <w:t>Kulud on hinnanguliselt väikesed, kuna:</w:t>
      </w:r>
    </w:p>
    <w:p w14:paraId="46347EB3" w14:textId="77777777" w:rsidR="007D3E33" w:rsidRPr="006157C0" w:rsidRDefault="007D3E33" w:rsidP="00173DF1">
      <w:pPr>
        <w:pStyle w:val="Loendilik"/>
        <w:numPr>
          <w:ilvl w:val="0"/>
          <w:numId w:val="60"/>
        </w:numPr>
        <w:spacing w:line="240" w:lineRule="auto"/>
        <w:rPr>
          <w:rFonts w:eastAsia="Times New Roman" w:cs="Times New Roman"/>
          <w:szCs w:val="24"/>
          <w:lang w:val="et-EE"/>
        </w:rPr>
      </w:pPr>
      <w:r w:rsidRPr="006157C0">
        <w:rPr>
          <w:rFonts w:eastAsia="Times New Roman" w:cs="Times New Roman"/>
          <w:szCs w:val="24"/>
          <w:lang w:val="et-EE"/>
        </w:rPr>
        <w:t>registriplatvorm toetab juba mitme tasemega andmemudeleid;</w:t>
      </w:r>
    </w:p>
    <w:p w14:paraId="3BAA9F5C" w14:textId="77777777" w:rsidR="007D3E33" w:rsidRPr="006157C0" w:rsidRDefault="007D3E33" w:rsidP="00173DF1">
      <w:pPr>
        <w:pStyle w:val="Loendilik"/>
        <w:numPr>
          <w:ilvl w:val="0"/>
          <w:numId w:val="60"/>
        </w:numPr>
        <w:spacing w:line="240" w:lineRule="auto"/>
        <w:rPr>
          <w:rFonts w:eastAsia="Times New Roman" w:cs="Times New Roman"/>
          <w:szCs w:val="24"/>
          <w:lang w:val="et-EE"/>
        </w:rPr>
      </w:pPr>
      <w:r w:rsidRPr="006157C0">
        <w:rPr>
          <w:rFonts w:eastAsia="Times New Roman" w:cs="Times New Roman"/>
          <w:szCs w:val="24"/>
          <w:lang w:val="et-EE"/>
        </w:rPr>
        <w:t>muudatused ei eelda uute funktsioonide arendamist, vaid olemasolevate liidestuste laiendamist;</w:t>
      </w:r>
    </w:p>
    <w:p w14:paraId="57FCB945" w14:textId="77777777" w:rsidR="007D3E33" w:rsidRPr="006157C0" w:rsidRDefault="007D3E33" w:rsidP="00173DF1">
      <w:pPr>
        <w:pStyle w:val="Loendilik"/>
        <w:numPr>
          <w:ilvl w:val="0"/>
          <w:numId w:val="60"/>
        </w:numPr>
        <w:spacing w:line="240" w:lineRule="auto"/>
        <w:rPr>
          <w:rFonts w:eastAsia="Times New Roman" w:cs="Times New Roman"/>
          <w:szCs w:val="24"/>
          <w:lang w:val="et-EE"/>
        </w:rPr>
      </w:pPr>
      <w:r w:rsidRPr="006157C0">
        <w:rPr>
          <w:rFonts w:eastAsia="Times New Roman" w:cs="Times New Roman"/>
          <w:szCs w:val="24"/>
          <w:lang w:val="et-EE"/>
        </w:rPr>
        <w:t>uusi järelevalve- ega menetlusfunktsioone ei looda.</w:t>
      </w:r>
    </w:p>
    <w:p w14:paraId="155C7F62" w14:textId="77777777" w:rsidR="007D3E33" w:rsidRPr="006157C0" w:rsidRDefault="007D3E33" w:rsidP="007D3E33">
      <w:pPr>
        <w:spacing w:line="240" w:lineRule="auto"/>
        <w:rPr>
          <w:rFonts w:eastAsia="Times New Roman" w:cs="Times New Roman"/>
          <w:szCs w:val="24"/>
          <w:lang w:val="et-EE"/>
        </w:rPr>
      </w:pPr>
    </w:p>
    <w:p w14:paraId="71D5634D" w14:textId="7B664C4E" w:rsidR="00030D92" w:rsidRPr="006157C0" w:rsidRDefault="007D3E33" w:rsidP="007D3E33">
      <w:pPr>
        <w:spacing w:line="240" w:lineRule="auto"/>
        <w:rPr>
          <w:rFonts w:eastAsia="Times New Roman" w:cs="Times New Roman"/>
          <w:szCs w:val="24"/>
          <w:lang w:val="et-EE"/>
        </w:rPr>
      </w:pPr>
      <w:r w:rsidRPr="006157C0">
        <w:rPr>
          <w:rFonts w:eastAsia="Times New Roman" w:cs="Times New Roman"/>
          <w:szCs w:val="24"/>
          <w:lang w:val="et-EE"/>
        </w:rPr>
        <w:t>Püsikulud puuduvad kuna kõik rakenduslikud tegevused tehakse ära olemasolevate eelarvevahendite piires.</w:t>
      </w:r>
    </w:p>
    <w:p w14:paraId="290C0CA2" w14:textId="77777777" w:rsidR="007D3E33" w:rsidRPr="006157C0" w:rsidRDefault="007D3E33">
      <w:pPr>
        <w:spacing w:line="240" w:lineRule="auto"/>
        <w:rPr>
          <w:rFonts w:eastAsia="Times New Roman" w:cs="Times New Roman"/>
          <w:szCs w:val="24"/>
          <w:lang w:val="et-EE"/>
        </w:rPr>
      </w:pPr>
    </w:p>
    <w:p w14:paraId="67C45E57" w14:textId="47CE1F57" w:rsidR="007D3E33" w:rsidRPr="006157C0" w:rsidRDefault="007D3E33" w:rsidP="007D3E33">
      <w:pPr>
        <w:spacing w:line="240" w:lineRule="auto"/>
        <w:rPr>
          <w:rFonts w:eastAsia="Times New Roman" w:cs="Times New Roman"/>
          <w:szCs w:val="24"/>
          <w:lang w:val="et-EE"/>
        </w:rPr>
      </w:pPr>
      <w:r w:rsidRPr="006157C0">
        <w:rPr>
          <w:rFonts w:eastAsia="Times New Roman" w:cs="Times New Roman"/>
          <w:szCs w:val="24"/>
          <w:lang w:val="et-EE"/>
        </w:rPr>
        <w:t>Eelnõu ei loo otseseid uusi tululiike, kuid mõningane kaudne tulude kasv võib tekkida riigilõivu laekumisel relvalubade ja lisaseadmete registrikannete täpsustumise kaudu ning majandustegevusteate esitamisel lasketiirude ja relvakauplejate hulgas. Tulude kasv on aga väike ja eelarveliselt ebaoluline.</w:t>
      </w:r>
    </w:p>
    <w:p w14:paraId="12F127BF" w14:textId="77777777" w:rsidR="007D3E33" w:rsidRPr="006157C0" w:rsidRDefault="007D3E33">
      <w:pPr>
        <w:spacing w:line="240" w:lineRule="auto"/>
        <w:rPr>
          <w:rFonts w:eastAsia="Times New Roman" w:cs="Times New Roman"/>
          <w:szCs w:val="24"/>
          <w:lang w:val="et-EE"/>
        </w:rPr>
      </w:pPr>
    </w:p>
    <w:p w14:paraId="14B9ECB1" w14:textId="54D7A68B" w:rsidR="005E5696" w:rsidRPr="006157C0" w:rsidRDefault="005E5696" w:rsidP="005E5696">
      <w:pPr>
        <w:spacing w:line="240" w:lineRule="auto"/>
        <w:rPr>
          <w:rFonts w:eastAsia="Times New Roman" w:cs="Times New Roman"/>
          <w:szCs w:val="24"/>
          <w:lang w:val="et-EE"/>
        </w:rPr>
      </w:pPr>
      <w:r w:rsidRPr="006157C0">
        <w:rPr>
          <w:rFonts w:eastAsia="Times New Roman" w:cs="Times New Roman"/>
          <w:szCs w:val="24"/>
          <w:lang w:val="et-EE"/>
        </w:rPr>
        <w:t xml:space="preserve">Muudatuse mõju riigi tegevusele on seega </w:t>
      </w:r>
      <w:r w:rsidRPr="006157C0">
        <w:rPr>
          <w:rFonts w:eastAsia="Times New Roman" w:cs="Times New Roman"/>
          <w:b/>
          <w:bCs/>
          <w:szCs w:val="24"/>
          <w:lang w:val="et-EE"/>
        </w:rPr>
        <w:t>mõõdukas</w:t>
      </w:r>
      <w:r w:rsidRPr="006157C0">
        <w:rPr>
          <w:rFonts w:eastAsia="Times New Roman" w:cs="Times New Roman"/>
          <w:szCs w:val="24"/>
          <w:lang w:val="et-EE"/>
        </w:rPr>
        <w:t>. Muudatused mõjutavad eelkõige PPA ning Siseministeeriumi valitsemisala tegevusi: relvaregistri kaasajastamine ja alamregistri loomine; järelevalvetegevuse fokusseerimine kõrgema riskiga juhtumitele, pärimismenetlusega seotud töömahu vähenemine; laskeõppe ja lisaseadmete käsitluse ühtlustumine.</w:t>
      </w:r>
    </w:p>
    <w:p w14:paraId="3BB9F986" w14:textId="77777777" w:rsidR="005E5696" w:rsidRPr="006157C0" w:rsidRDefault="005E5696" w:rsidP="005E5696">
      <w:pPr>
        <w:spacing w:line="240" w:lineRule="auto"/>
        <w:rPr>
          <w:rFonts w:eastAsia="Times New Roman" w:cs="Times New Roman"/>
          <w:szCs w:val="24"/>
          <w:lang w:val="et-EE"/>
        </w:rPr>
      </w:pPr>
    </w:p>
    <w:p w14:paraId="44D2795A" w14:textId="68A65E7F" w:rsidR="007D3E33" w:rsidRPr="006157C0" w:rsidRDefault="005E5696" w:rsidP="005E5696">
      <w:pPr>
        <w:spacing w:line="240" w:lineRule="auto"/>
        <w:rPr>
          <w:rFonts w:eastAsia="Times New Roman" w:cs="Times New Roman"/>
          <w:szCs w:val="24"/>
          <w:lang w:val="et-EE"/>
        </w:rPr>
      </w:pPr>
      <w:r w:rsidRPr="006157C0">
        <w:rPr>
          <w:rFonts w:eastAsia="Times New Roman" w:cs="Times New Roman"/>
          <w:szCs w:val="24"/>
          <w:lang w:val="et-EE"/>
        </w:rPr>
        <w:t>Muudatused ei laienda riigi ülesannete mahtu, vaid korrigeerivad ja lihtsustavad olemasolevaid töölõike. Seetõttu ei laiene mõju kogu riigisektorile, vaid konkreetsetele asutustele relvavaldkonnas.</w:t>
      </w:r>
    </w:p>
    <w:p w14:paraId="3D59FBC3" w14:textId="77777777" w:rsidR="007D3E33" w:rsidRPr="006157C0" w:rsidRDefault="007D3E33">
      <w:pPr>
        <w:spacing w:line="240" w:lineRule="auto"/>
        <w:rPr>
          <w:rFonts w:eastAsia="Times New Roman" w:cs="Times New Roman"/>
          <w:szCs w:val="24"/>
          <w:lang w:val="et-EE"/>
        </w:rPr>
      </w:pPr>
    </w:p>
    <w:p w14:paraId="5D339E50" w14:textId="2F761A77" w:rsidR="007D3E33" w:rsidRPr="006157C0" w:rsidRDefault="005E5696" w:rsidP="005E5696">
      <w:pPr>
        <w:spacing w:line="240" w:lineRule="auto"/>
        <w:rPr>
          <w:rFonts w:eastAsia="Times New Roman" w:cs="Times New Roman"/>
          <w:szCs w:val="24"/>
          <w:lang w:val="et-EE"/>
        </w:rPr>
      </w:pPr>
      <w:r w:rsidRPr="006157C0">
        <w:rPr>
          <w:rFonts w:eastAsia="Times New Roman" w:cs="Times New Roman"/>
          <w:szCs w:val="24"/>
          <w:lang w:val="et-EE"/>
        </w:rPr>
        <w:t xml:space="preserve">Muudatuste mõju olulisus on </w:t>
      </w:r>
      <w:r w:rsidRPr="006157C0">
        <w:rPr>
          <w:rFonts w:eastAsia="Times New Roman" w:cs="Times New Roman"/>
          <w:b/>
          <w:bCs/>
          <w:szCs w:val="24"/>
          <w:lang w:val="et-EE"/>
        </w:rPr>
        <w:t>keskmine kuni märkimisväärne</w:t>
      </w:r>
      <w:r w:rsidRPr="006157C0">
        <w:rPr>
          <w:rFonts w:eastAsia="Times New Roman" w:cs="Times New Roman"/>
          <w:szCs w:val="24"/>
          <w:lang w:val="et-EE"/>
        </w:rPr>
        <w:t>. Muudatused parandavad andmekvaliteeti ja registri töökindlust (eriti tundlike andmete puhul), ühtlustavad ja lihtsustavad PPA järelevalvepraktikat, vähendavad tõlgendamisriske ja selgitamistööd ning suurendavad järelevalve efektiivsust ja vabastavad ressursse riskipõhiseks tegevuseks. Need aspektid on riigi toimimise seisukohalt olulised, kuigi ei muuda riigi toimimise põhimudelit ega anna juurde uusi kohustusi. Neid saab käsitleda kui olulisi kvaliteediparandusi olemasolevates protsessides.</w:t>
      </w:r>
    </w:p>
    <w:p w14:paraId="2407F40E" w14:textId="77777777" w:rsidR="007D3E33" w:rsidRPr="006157C0" w:rsidRDefault="007D3E33">
      <w:pPr>
        <w:spacing w:line="240" w:lineRule="auto"/>
        <w:rPr>
          <w:rFonts w:eastAsia="Times New Roman" w:cs="Times New Roman"/>
          <w:szCs w:val="24"/>
          <w:lang w:val="et-EE"/>
        </w:rPr>
      </w:pPr>
    </w:p>
    <w:p w14:paraId="69055EAB" w14:textId="6FB5E82E" w:rsidR="005E5696" w:rsidRPr="006157C0" w:rsidRDefault="005E5696" w:rsidP="005E5696">
      <w:pPr>
        <w:spacing w:line="240" w:lineRule="auto"/>
        <w:rPr>
          <w:rFonts w:eastAsia="Times New Roman" w:cs="Times New Roman"/>
          <w:szCs w:val="24"/>
          <w:lang w:val="et-EE"/>
        </w:rPr>
      </w:pPr>
      <w:r w:rsidRPr="006157C0">
        <w:rPr>
          <w:rFonts w:eastAsia="Times New Roman" w:cs="Times New Roman"/>
          <w:szCs w:val="24"/>
          <w:lang w:val="et-EE"/>
        </w:rPr>
        <w:t xml:space="preserve">Muudatuste mõju suurus riigi tegevusele on </w:t>
      </w:r>
      <w:r w:rsidRPr="006157C0">
        <w:rPr>
          <w:rFonts w:eastAsia="Times New Roman" w:cs="Times New Roman"/>
          <w:b/>
          <w:bCs/>
          <w:szCs w:val="24"/>
          <w:lang w:val="et-EE"/>
        </w:rPr>
        <w:t xml:space="preserve">positiivne </w:t>
      </w:r>
      <w:r w:rsidRPr="006157C0">
        <w:rPr>
          <w:rFonts w:eastAsia="Times New Roman" w:cs="Times New Roman"/>
          <w:szCs w:val="24"/>
          <w:lang w:val="et-EE"/>
        </w:rPr>
        <w:t>ja mõõdetav, kuid eelarveliselt väike.</w:t>
      </w:r>
    </w:p>
    <w:p w14:paraId="7F1028DC" w14:textId="77777777" w:rsidR="005E5696" w:rsidRPr="006157C0" w:rsidRDefault="005E5696" w:rsidP="005E5696">
      <w:pPr>
        <w:spacing w:line="240" w:lineRule="auto"/>
        <w:rPr>
          <w:rFonts w:eastAsia="Times New Roman" w:cs="Times New Roman"/>
          <w:szCs w:val="24"/>
          <w:lang w:val="et-EE"/>
        </w:rPr>
      </w:pPr>
    </w:p>
    <w:p w14:paraId="55A6E26E" w14:textId="7976D1B5" w:rsidR="007D3E33" w:rsidRPr="006157C0" w:rsidRDefault="005E5696" w:rsidP="005E5696">
      <w:pPr>
        <w:spacing w:line="240" w:lineRule="auto"/>
        <w:rPr>
          <w:rFonts w:eastAsia="Times New Roman" w:cs="Times New Roman"/>
          <w:szCs w:val="24"/>
          <w:lang w:val="et-EE"/>
        </w:rPr>
      </w:pPr>
      <w:r w:rsidRPr="006157C0">
        <w:rPr>
          <w:rFonts w:eastAsia="Times New Roman" w:cs="Times New Roman"/>
          <w:szCs w:val="24"/>
          <w:lang w:val="et-EE"/>
        </w:rPr>
        <w:lastRenderedPageBreak/>
        <w:t xml:space="preserve">Mõju avaldub kolmel tasandil: halduskoormuse vähenemine, tõhusamad tööprotsessid ning kulud on minimaalsed. Seega on muudatuse mõju suurus </w:t>
      </w:r>
      <w:r w:rsidRPr="006157C0">
        <w:rPr>
          <w:rFonts w:eastAsia="Times New Roman" w:cs="Times New Roman"/>
          <w:b/>
          <w:bCs/>
          <w:szCs w:val="24"/>
          <w:lang w:val="et-EE"/>
        </w:rPr>
        <w:t>positiivne ja märkimisväärne</w:t>
      </w:r>
      <w:r w:rsidRPr="006157C0">
        <w:rPr>
          <w:rFonts w:eastAsia="Times New Roman" w:cs="Times New Roman"/>
          <w:szCs w:val="24"/>
          <w:lang w:val="et-EE"/>
        </w:rPr>
        <w:t xml:space="preserve"> halduslikus mõttes, kuid eelarveliselt kuluneutraalne.</w:t>
      </w:r>
    </w:p>
    <w:p w14:paraId="1724295C" w14:textId="77777777" w:rsidR="007D3E33" w:rsidRPr="006157C0" w:rsidRDefault="007D3E33">
      <w:pPr>
        <w:spacing w:line="240" w:lineRule="auto"/>
        <w:rPr>
          <w:rFonts w:eastAsia="Times New Roman" w:cs="Times New Roman"/>
          <w:szCs w:val="24"/>
          <w:lang w:val="et-EE"/>
        </w:rPr>
      </w:pPr>
    </w:p>
    <w:p w14:paraId="7F4A332B" w14:textId="77777777" w:rsidR="00030D92" w:rsidRPr="006157C0" w:rsidRDefault="00030D92" w:rsidP="005B5434">
      <w:pPr>
        <w:pStyle w:val="Pealkiri1"/>
        <w:rPr>
          <w:rFonts w:eastAsia="Times New Roman"/>
          <w:lang w:val="et-EE"/>
        </w:rPr>
      </w:pPr>
      <w:bookmarkStart w:id="91" w:name="_Toc216952618"/>
      <w:r w:rsidRPr="006157C0">
        <w:rPr>
          <w:rFonts w:eastAsia="Times New Roman"/>
          <w:lang w:val="et-EE"/>
        </w:rPr>
        <w:t>8. Rakendusaktid</w:t>
      </w:r>
      <w:bookmarkEnd w:id="91"/>
    </w:p>
    <w:p w14:paraId="020080D1" w14:textId="77777777" w:rsidR="00030D92" w:rsidRPr="006157C0" w:rsidRDefault="00030D92">
      <w:pPr>
        <w:spacing w:line="240" w:lineRule="auto"/>
        <w:rPr>
          <w:rFonts w:eastAsia="Times New Roman" w:cs="Times New Roman"/>
          <w:szCs w:val="24"/>
          <w:lang w:val="et-EE"/>
        </w:rPr>
      </w:pPr>
    </w:p>
    <w:p w14:paraId="0B4FB528" w14:textId="4821D0B3" w:rsidR="00030D92" w:rsidRPr="006157C0" w:rsidRDefault="007669DE">
      <w:pPr>
        <w:spacing w:line="240" w:lineRule="auto"/>
        <w:rPr>
          <w:rFonts w:eastAsia="Times New Roman" w:cs="Times New Roman"/>
          <w:szCs w:val="24"/>
          <w:lang w:val="et-EE"/>
        </w:rPr>
      </w:pPr>
      <w:r w:rsidRPr="006157C0">
        <w:rPr>
          <w:rFonts w:eastAsia="Times New Roman" w:cs="Times New Roman"/>
          <w:szCs w:val="24"/>
          <w:lang w:val="et-EE"/>
        </w:rPr>
        <w:t>Eelnõuga kavandatud muudatuste rakendamiseks on vaja teha muudatused järgmistes siseministri määrustes:</w:t>
      </w:r>
    </w:p>
    <w:p w14:paraId="678F25F7" w14:textId="77777777" w:rsidR="007669DE" w:rsidRPr="006157C0" w:rsidRDefault="007669DE">
      <w:pPr>
        <w:spacing w:line="240" w:lineRule="auto"/>
        <w:rPr>
          <w:rFonts w:eastAsia="Times New Roman" w:cs="Times New Roman"/>
          <w:szCs w:val="24"/>
          <w:lang w:val="et-EE"/>
        </w:rPr>
      </w:pPr>
    </w:p>
    <w:p w14:paraId="02F8083A" w14:textId="77777777" w:rsidR="00204CAD" w:rsidRPr="006157C0" w:rsidRDefault="00204CAD" w:rsidP="00204CAD">
      <w:pPr>
        <w:pStyle w:val="Loendilik"/>
        <w:numPr>
          <w:ilvl w:val="0"/>
          <w:numId w:val="1"/>
        </w:numPr>
        <w:spacing w:line="240" w:lineRule="auto"/>
        <w:rPr>
          <w:rFonts w:eastAsia="Times New Roman" w:cs="Times New Roman"/>
          <w:szCs w:val="24"/>
          <w:lang w:val="et-EE"/>
        </w:rPr>
      </w:pPr>
      <w:r w:rsidRPr="006157C0">
        <w:rPr>
          <w:rFonts w:eastAsia="Times New Roman" w:cs="Times New Roman"/>
          <w:szCs w:val="24"/>
          <w:lang w:val="et-EE"/>
        </w:rPr>
        <w:t xml:space="preserve">siseministri 4. juuli 2023. aasta määrus nr 13 „Teenistus- ja tsiviilrelvade registri põhimäärus“, avaldamismärkega </w:t>
      </w:r>
      <w:hyperlink r:id="rId18" w:history="1">
        <w:r w:rsidRPr="006157C0">
          <w:rPr>
            <w:rStyle w:val="Hperlink"/>
            <w:rFonts w:eastAsia="Times New Roman" w:cs="Times New Roman"/>
            <w:szCs w:val="24"/>
            <w:lang w:val="et-EE"/>
          </w:rPr>
          <w:t>RT I, 07.07.2023, 8</w:t>
        </w:r>
      </w:hyperlink>
      <w:r w:rsidRPr="006157C0">
        <w:rPr>
          <w:rFonts w:eastAsia="Times New Roman" w:cs="Times New Roman"/>
          <w:szCs w:val="24"/>
          <w:lang w:val="et-EE"/>
        </w:rPr>
        <w:t>;</w:t>
      </w:r>
    </w:p>
    <w:p w14:paraId="61F38888" w14:textId="77777777" w:rsidR="00401625" w:rsidRDefault="00204CAD" w:rsidP="00204CAD">
      <w:pPr>
        <w:pStyle w:val="Loendilik"/>
        <w:numPr>
          <w:ilvl w:val="0"/>
          <w:numId w:val="1"/>
        </w:numPr>
        <w:spacing w:line="240" w:lineRule="auto"/>
        <w:rPr>
          <w:rFonts w:eastAsia="Times New Roman" w:cs="Times New Roman"/>
          <w:szCs w:val="24"/>
          <w:lang w:val="et-EE"/>
        </w:rPr>
      </w:pPr>
      <w:r w:rsidRPr="006157C0">
        <w:rPr>
          <w:rFonts w:eastAsia="Times New Roman" w:cs="Times New Roman"/>
          <w:szCs w:val="24"/>
          <w:lang w:val="et-EE"/>
        </w:rPr>
        <w:t xml:space="preserve">siseministri </w:t>
      </w:r>
      <w:r w:rsidRPr="00B32D6E">
        <w:rPr>
          <w:rFonts w:eastAsia="Times New Roman" w:cs="Times New Roman"/>
          <w:szCs w:val="24"/>
          <w:lang w:val="et-EE"/>
        </w:rPr>
        <w:t>26. veebruari 2021. aasta määrus nr 12 “Lasketiiru ja laskepaiga ning laskevõistluse ja treeninglaskmise ohutusnõuded“</w:t>
      </w:r>
      <w:r w:rsidRPr="006157C0">
        <w:rPr>
          <w:rFonts w:eastAsia="Times New Roman" w:cs="Times New Roman"/>
          <w:szCs w:val="24"/>
          <w:lang w:val="et-EE"/>
        </w:rPr>
        <w:t xml:space="preserve">, avaldamismärkega </w:t>
      </w:r>
      <w:hyperlink r:id="rId19" w:history="1">
        <w:r w:rsidRPr="006157C0">
          <w:rPr>
            <w:rStyle w:val="Hperlink"/>
            <w:rFonts w:eastAsia="Times New Roman" w:cs="Times New Roman"/>
            <w:szCs w:val="24"/>
            <w:lang w:val="et-EE"/>
          </w:rPr>
          <w:t>RT I, 02.03.2021, 25</w:t>
        </w:r>
      </w:hyperlink>
      <w:r w:rsidR="00401625">
        <w:rPr>
          <w:rFonts w:eastAsia="Times New Roman" w:cs="Times New Roman"/>
          <w:szCs w:val="24"/>
          <w:lang w:val="et-EE"/>
        </w:rPr>
        <w:t>;</w:t>
      </w:r>
    </w:p>
    <w:p w14:paraId="796933EB" w14:textId="50E0E2F2" w:rsidR="008A4A39" w:rsidRPr="00401625" w:rsidRDefault="00204CAD" w:rsidP="00401625">
      <w:pPr>
        <w:pStyle w:val="Loendilik"/>
        <w:numPr>
          <w:ilvl w:val="0"/>
          <w:numId w:val="1"/>
        </w:numPr>
        <w:spacing w:line="240" w:lineRule="auto"/>
        <w:rPr>
          <w:rFonts w:eastAsia="Times New Roman" w:cs="Times New Roman"/>
          <w:b/>
          <w:szCs w:val="24"/>
          <w:lang w:val="et-EE"/>
        </w:rPr>
      </w:pPr>
      <w:r w:rsidRPr="006157C0">
        <w:rPr>
          <w:rFonts w:eastAsia="Times New Roman" w:cs="Times New Roman"/>
          <w:szCs w:val="24"/>
          <w:lang w:val="et-EE"/>
        </w:rPr>
        <w:t xml:space="preserve">siseministri </w:t>
      </w:r>
      <w:r w:rsidR="008A64F7" w:rsidRPr="00401625">
        <w:rPr>
          <w:rFonts w:eastAsia="Times New Roman" w:cs="Times New Roman"/>
          <w:szCs w:val="24"/>
          <w:lang w:val="et-EE"/>
        </w:rPr>
        <w:t xml:space="preserve">13. aprilli 2007. aasta määrus nr 28 “Tüübikinnituse teostamise kord“, avaldamismärkega </w:t>
      </w:r>
      <w:hyperlink r:id="rId20" w:history="1">
        <w:r w:rsidR="008A64F7" w:rsidRPr="00401625">
          <w:rPr>
            <w:rStyle w:val="Hperlink"/>
            <w:rFonts w:eastAsia="Times New Roman" w:cs="Times New Roman"/>
            <w:szCs w:val="24"/>
            <w:lang w:val="et-EE"/>
          </w:rPr>
          <w:t>RT I, 27.03.2015, 16</w:t>
        </w:r>
      </w:hyperlink>
      <w:r w:rsidR="008A64F7" w:rsidRPr="00401625">
        <w:rPr>
          <w:rFonts w:eastAsia="Times New Roman" w:cs="Times New Roman"/>
          <w:szCs w:val="24"/>
          <w:lang w:val="et-EE"/>
        </w:rPr>
        <w:t>.</w:t>
      </w:r>
    </w:p>
    <w:p w14:paraId="718A48B0" w14:textId="77777777" w:rsidR="00401625" w:rsidRDefault="00401625" w:rsidP="008A4A39">
      <w:pPr>
        <w:spacing w:line="240" w:lineRule="auto"/>
        <w:rPr>
          <w:rFonts w:eastAsia="Times New Roman" w:cs="Times New Roman"/>
          <w:szCs w:val="24"/>
          <w:lang w:val="et-EE"/>
        </w:rPr>
      </w:pPr>
    </w:p>
    <w:p w14:paraId="73FE3C9B" w14:textId="77777777" w:rsidR="00030D92" w:rsidRPr="006157C0" w:rsidRDefault="00030D92" w:rsidP="005B5434">
      <w:pPr>
        <w:pStyle w:val="Pealkiri1"/>
        <w:rPr>
          <w:rFonts w:eastAsia="Times New Roman"/>
          <w:lang w:val="et-EE"/>
        </w:rPr>
      </w:pPr>
      <w:bookmarkStart w:id="92" w:name="_Toc216952619"/>
      <w:r w:rsidRPr="006157C0">
        <w:rPr>
          <w:rFonts w:eastAsia="Times New Roman"/>
          <w:lang w:val="et-EE"/>
        </w:rPr>
        <w:t>9. Seaduse jõustumine</w:t>
      </w:r>
      <w:bookmarkEnd w:id="92"/>
    </w:p>
    <w:p w14:paraId="7B67F128" w14:textId="77777777" w:rsidR="00030D92" w:rsidRPr="006157C0" w:rsidRDefault="00030D92">
      <w:pPr>
        <w:spacing w:line="240" w:lineRule="auto"/>
        <w:rPr>
          <w:rFonts w:eastAsia="Times New Roman" w:cs="Times New Roman"/>
          <w:b/>
          <w:bCs/>
          <w:szCs w:val="24"/>
          <w:lang w:val="et-EE"/>
        </w:rPr>
      </w:pPr>
    </w:p>
    <w:p w14:paraId="1C2CD052" w14:textId="5ECFAD84" w:rsidR="00A8456D" w:rsidRDefault="00A8456D" w:rsidP="00A8456D">
      <w:pPr>
        <w:spacing w:line="240" w:lineRule="auto"/>
        <w:rPr>
          <w:rFonts w:eastAsia="Times New Roman" w:cs="Times New Roman"/>
          <w:szCs w:val="24"/>
          <w:lang w:val="et-EE"/>
        </w:rPr>
      </w:pPr>
      <w:r>
        <w:rPr>
          <w:rFonts w:eastAsia="Times New Roman" w:cs="Times New Roman"/>
          <w:szCs w:val="24"/>
          <w:lang w:val="et-EE"/>
        </w:rPr>
        <w:t>Eelnõu kohaselt on seadus kavandatud jõustuma üldises korras.</w:t>
      </w:r>
      <w:r w:rsidRPr="008A64F7">
        <w:rPr>
          <w:rFonts w:eastAsia="Times New Roman" w:cs="Times New Roman"/>
          <w:szCs w:val="24"/>
          <w:lang w:val="et-EE"/>
        </w:rPr>
        <w:t xml:space="preserve"> </w:t>
      </w:r>
      <w:r w:rsidRPr="003D415A">
        <w:rPr>
          <w:rFonts w:eastAsia="Times New Roman" w:cs="Times New Roman"/>
          <w:szCs w:val="24"/>
          <w:lang w:val="et-EE"/>
        </w:rPr>
        <w:t>Muudatuste vastuvõtmise ja jõustumise vahele ei ole vaja jätta täiendavat aega, kuna kavandatud muudatused ei sisalda regulatsioone, mille rakendamine eeldaks adressaatidelt, haldusorganitelt või teistelt isikutelt pikemat ettevalmistusaega.</w:t>
      </w:r>
    </w:p>
    <w:p w14:paraId="7E40AAEF" w14:textId="77777777" w:rsidR="00A8456D" w:rsidRDefault="00A8456D" w:rsidP="00A8456D">
      <w:pPr>
        <w:spacing w:line="240" w:lineRule="auto"/>
        <w:rPr>
          <w:rFonts w:eastAsia="Times New Roman" w:cs="Times New Roman"/>
          <w:szCs w:val="24"/>
          <w:lang w:val="et-EE"/>
        </w:rPr>
      </w:pPr>
    </w:p>
    <w:p w14:paraId="11EA882A" w14:textId="77777777" w:rsidR="00A8456D" w:rsidRPr="00DF4A4D" w:rsidRDefault="00A8456D" w:rsidP="00A8456D">
      <w:pPr>
        <w:spacing w:line="240" w:lineRule="auto"/>
        <w:rPr>
          <w:rFonts w:eastAsia="Times New Roman" w:cs="Times New Roman"/>
          <w:szCs w:val="24"/>
          <w:lang w:val="et-EE"/>
        </w:rPr>
      </w:pPr>
      <w:r>
        <w:rPr>
          <w:rFonts w:eastAsia="Times New Roman" w:cs="Times New Roman"/>
          <w:szCs w:val="24"/>
          <w:lang w:val="et-EE"/>
        </w:rPr>
        <w:t xml:space="preserve">Eelnõu § 2 kohaselt jõustub seaduse </w:t>
      </w:r>
      <w:r>
        <w:rPr>
          <w:lang w:val="et-EE"/>
        </w:rPr>
        <w:t>§ 1 punkt 44 2027. aasta 1. juulil arvestades, et on relvaomanikke, kellel on üks tulirelv, aga kes seni ei ole olnud kohustatud omama relvakappi aga peavad selle nüüd hankima, et seaduse nõuetele vastata.</w:t>
      </w:r>
    </w:p>
    <w:p w14:paraId="28AEA3A6" w14:textId="77777777" w:rsidR="007E5663" w:rsidRPr="007E5663" w:rsidRDefault="007E5663" w:rsidP="008D20C7">
      <w:pPr>
        <w:rPr>
          <w:lang w:val="et-EE"/>
        </w:rPr>
      </w:pPr>
    </w:p>
    <w:p w14:paraId="62CE1A6F" w14:textId="77777777" w:rsidR="006A0D4E" w:rsidRPr="006157C0" w:rsidRDefault="006A0D4E" w:rsidP="005B5434">
      <w:pPr>
        <w:pStyle w:val="Pealkiri1"/>
        <w:rPr>
          <w:rFonts w:eastAsia="Times New Roman"/>
          <w:lang w:val="et-EE"/>
        </w:rPr>
      </w:pPr>
      <w:bookmarkStart w:id="93" w:name="_Toc216952620"/>
      <w:r w:rsidRPr="006157C0">
        <w:rPr>
          <w:rFonts w:eastAsia="Times New Roman"/>
          <w:lang w:val="et-EE"/>
        </w:rPr>
        <w:t>10. Eelnõu kooskõlastamine, huvirühmade kaasamine ja avalik konsultatsioon</w:t>
      </w:r>
      <w:bookmarkEnd w:id="93"/>
    </w:p>
    <w:p w14:paraId="17D8FC1A" w14:textId="77777777" w:rsidR="006A0D4E" w:rsidRPr="006157C0" w:rsidRDefault="006A0D4E" w:rsidP="00B660AB">
      <w:pPr>
        <w:rPr>
          <w:lang w:val="et-EE"/>
        </w:rPr>
      </w:pPr>
    </w:p>
    <w:p w14:paraId="7A42D4B7" w14:textId="28A81712" w:rsidR="006A0D4E" w:rsidRPr="006157C0" w:rsidRDefault="006A0D4E" w:rsidP="00B660AB">
      <w:pPr>
        <w:rPr>
          <w:lang w:val="et-EE"/>
        </w:rPr>
      </w:pPr>
      <w:r w:rsidRPr="006157C0">
        <w:rPr>
          <w:lang w:val="et-EE"/>
        </w:rPr>
        <w:t>Eelnõu esitatakse</w:t>
      </w:r>
      <w:r w:rsidR="008C6BFD" w:rsidRPr="006157C0">
        <w:rPr>
          <w:lang w:val="et-EE"/>
        </w:rPr>
        <w:t xml:space="preserve"> kooskõlastamiseks ministeeriumitele ja arvamuse andmiseks </w:t>
      </w:r>
      <w:r w:rsidR="008D20C7">
        <w:rPr>
          <w:lang w:val="et-EE"/>
        </w:rPr>
        <w:t xml:space="preserve">Andmekaitse Inspektsioonile, </w:t>
      </w:r>
      <w:r w:rsidR="008C6BFD" w:rsidRPr="006157C0">
        <w:rPr>
          <w:lang w:val="et-EE"/>
        </w:rPr>
        <w:t>ENFTA-</w:t>
      </w:r>
      <w:proofErr w:type="spellStart"/>
      <w:r w:rsidR="008C6BFD" w:rsidRPr="006157C0">
        <w:rPr>
          <w:lang w:val="et-EE"/>
        </w:rPr>
        <w:t>le</w:t>
      </w:r>
      <w:proofErr w:type="spellEnd"/>
      <w:r w:rsidR="008C6BFD" w:rsidRPr="006157C0">
        <w:rPr>
          <w:lang w:val="et-EE"/>
        </w:rPr>
        <w:t xml:space="preserve">, IDPA Eesti Ühendusele, Eesti Jahimeeste Seltsile, Eesti Jahispordi Liidule, Eesti Kaubandus-Tööstuskojale, Eesti Kohtuekspertiisi Instituudile, Eesti Laskesuusatamise Föderatsioonile, Eesti Laskurliidule, Eesti </w:t>
      </w:r>
      <w:proofErr w:type="spellStart"/>
      <w:r w:rsidR="008C6BFD" w:rsidRPr="006157C0">
        <w:rPr>
          <w:lang w:val="et-EE"/>
        </w:rPr>
        <w:t>Practical</w:t>
      </w:r>
      <w:proofErr w:type="spellEnd"/>
      <w:r w:rsidR="008C6BFD" w:rsidRPr="006157C0">
        <w:rPr>
          <w:lang w:val="et-EE"/>
        </w:rPr>
        <w:t xml:space="preserve">-laskmise Ühingule, Eesti Relvaomanike Liidule, Eesti Reservväelaste Laskespordiliidule, Eesti Turvaettevõtete Liidule, </w:t>
      </w:r>
      <w:proofErr w:type="spellStart"/>
      <w:r w:rsidR="008C6BFD" w:rsidRPr="006157C0">
        <w:rPr>
          <w:lang w:val="et-EE"/>
        </w:rPr>
        <w:t>EROK-le</w:t>
      </w:r>
      <w:proofErr w:type="spellEnd"/>
      <w:r w:rsidR="008C6BFD" w:rsidRPr="006157C0">
        <w:rPr>
          <w:lang w:val="et-EE"/>
        </w:rPr>
        <w:t xml:space="preserve">, Kaitsepolitseiametile, </w:t>
      </w:r>
      <w:proofErr w:type="spellStart"/>
      <w:r w:rsidR="008C6BFD" w:rsidRPr="006157C0">
        <w:rPr>
          <w:lang w:val="et-EE"/>
        </w:rPr>
        <w:t>PPA-le</w:t>
      </w:r>
      <w:proofErr w:type="spellEnd"/>
      <w:r w:rsidR="008C6BFD" w:rsidRPr="006157C0">
        <w:rPr>
          <w:lang w:val="et-EE"/>
        </w:rPr>
        <w:t>, Päästeametile, Riigikohtule, Riigiprokuratuurile, Sisekaitseakadeemiale, Siseministeeriumi infotehnoloogia- ja arenduskeskusele ning Õiguskantsleri Kantseleile.</w:t>
      </w:r>
    </w:p>
    <w:p w14:paraId="57D78DE9" w14:textId="77777777" w:rsidR="006A0D4E" w:rsidRPr="006157C0" w:rsidRDefault="006A0D4E" w:rsidP="00B660AB">
      <w:pPr>
        <w:rPr>
          <w:lang w:val="et-EE"/>
        </w:rPr>
      </w:pPr>
    </w:p>
    <w:p w14:paraId="35DACF9D" w14:textId="77777777" w:rsidR="006A0D4E" w:rsidRPr="006157C0" w:rsidRDefault="006A0D4E" w:rsidP="00B660AB">
      <w:pPr>
        <w:rPr>
          <w:lang w:val="et-EE"/>
        </w:rPr>
      </w:pPr>
    </w:p>
    <w:p w14:paraId="5D8C2452" w14:textId="77777777" w:rsidR="006A0D4E" w:rsidRPr="00B32D6E" w:rsidRDefault="006A0D4E" w:rsidP="00B660AB">
      <w:pPr>
        <w:rPr>
          <w:lang w:val="et-EE"/>
        </w:rPr>
      </w:pPr>
    </w:p>
    <w:p w14:paraId="645A3D19" w14:textId="77777777" w:rsidR="006A0D4E" w:rsidRPr="00B32D6E" w:rsidRDefault="006A0D4E" w:rsidP="00B660AB">
      <w:pPr>
        <w:rPr>
          <w:lang w:val="et-EE"/>
        </w:rPr>
      </w:pPr>
      <w:r w:rsidRPr="00B32D6E">
        <w:rPr>
          <w:lang w:val="et-EE"/>
        </w:rPr>
        <w:t xml:space="preserve">Lauri </w:t>
      </w:r>
      <w:proofErr w:type="spellStart"/>
      <w:r w:rsidRPr="00B32D6E">
        <w:rPr>
          <w:lang w:val="et-EE"/>
        </w:rPr>
        <w:t>Hussar</w:t>
      </w:r>
      <w:proofErr w:type="spellEnd"/>
    </w:p>
    <w:p w14:paraId="74E6C3B7" w14:textId="77777777" w:rsidR="006A0D4E" w:rsidRPr="00B32D6E" w:rsidRDefault="006A0D4E" w:rsidP="00B660AB">
      <w:pPr>
        <w:rPr>
          <w:lang w:val="et-EE"/>
        </w:rPr>
      </w:pPr>
      <w:r w:rsidRPr="00B32D6E">
        <w:rPr>
          <w:lang w:val="et-EE"/>
        </w:rPr>
        <w:t>Riigikogu esimees</w:t>
      </w:r>
    </w:p>
    <w:p w14:paraId="53EF494D" w14:textId="77777777" w:rsidR="006A0D4E" w:rsidRPr="00B32D6E" w:rsidRDefault="006A0D4E" w:rsidP="00B660AB">
      <w:pPr>
        <w:rPr>
          <w:lang w:val="et-EE"/>
        </w:rPr>
      </w:pPr>
    </w:p>
    <w:p w14:paraId="1DDBF8B3" w14:textId="77777777" w:rsidR="006A0D4E" w:rsidRPr="00B32D6E" w:rsidRDefault="006A0D4E" w:rsidP="00B660AB">
      <w:pPr>
        <w:rPr>
          <w:lang w:val="et-EE"/>
        </w:rPr>
      </w:pPr>
      <w:r w:rsidRPr="00B32D6E">
        <w:rPr>
          <w:lang w:val="et-EE"/>
        </w:rPr>
        <w:t>Tallinn, ………………… 2025</w:t>
      </w:r>
    </w:p>
    <w:p w14:paraId="1AE0A9D2" w14:textId="77777777" w:rsidR="006A0D4E" w:rsidRPr="00B32D6E" w:rsidRDefault="006A0D4E" w:rsidP="00B660AB">
      <w:pPr>
        <w:rPr>
          <w:lang w:val="et-EE"/>
        </w:rPr>
      </w:pPr>
      <w:r w:rsidRPr="00B32D6E">
        <w:rPr>
          <w:lang w:val="et-EE"/>
        </w:rPr>
        <w:t>__________________________________________________________________________</w:t>
      </w:r>
    </w:p>
    <w:p w14:paraId="37DF9902" w14:textId="77777777" w:rsidR="006A0D4E" w:rsidRPr="00B32D6E" w:rsidRDefault="006A0D4E" w:rsidP="00B660AB">
      <w:pPr>
        <w:rPr>
          <w:lang w:val="et-EE"/>
        </w:rPr>
      </w:pPr>
      <w:r w:rsidRPr="00B32D6E">
        <w:rPr>
          <w:lang w:val="et-EE"/>
        </w:rPr>
        <w:t>Algatab Vabariigi Valitsus ………………… 2025</w:t>
      </w:r>
    </w:p>
    <w:p w14:paraId="7EA4A0FF" w14:textId="77777777" w:rsidR="00B45875" w:rsidRPr="006157C0" w:rsidRDefault="00B45875" w:rsidP="00B32D6E">
      <w:pPr>
        <w:rPr>
          <w:rFonts w:eastAsia="Times New Roman" w:cs="Times New Roman"/>
          <w:lang w:val="et-EE"/>
        </w:rPr>
      </w:pPr>
    </w:p>
    <w:sectPr w:rsidR="00B45875" w:rsidRPr="006157C0">
      <w:headerReference w:type="default" r:id="rId21"/>
      <w:footerReference w:type="default" r:id="rId2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us Ühtigi - JUSTDIGI" w:date="2026-01-20T10:38:00Z" w:initials="MJ">
    <w:p w14:paraId="5CBC1546" w14:textId="264633CA" w:rsidR="00000000" w:rsidRDefault="00000000">
      <w:r>
        <w:annotationRef/>
      </w:r>
      <w:r w:rsidRPr="3F59B9E4">
        <w:t xml:space="preserve">Riigikogu juhatuse 2014. aasta 10. aprilli otsusega nr 70 kehtestatud eelnõu ja seletuskirja vormistamise juhendi kohaselt (lk 2) peavad veerised olema vasakul 3 cm ning ülal, all, paremal 2 cm. Sama juhendi kohaselt peaksid leheküljenumbrid olema all </w:t>
      </w:r>
      <w:r w:rsidRPr="53EB5F03">
        <w:rPr>
          <w:u w:val="single"/>
        </w:rPr>
        <w:t>keskel</w:t>
      </w:r>
      <w:r w:rsidRPr="53B95A49">
        <w:t>.</w:t>
      </w:r>
    </w:p>
  </w:comment>
  <w:comment w:id="1" w:author="Markus Ühtigi - JUSTDIGI" w:date="2026-01-20T10:39:00Z" w:initials="MJ">
    <w:p w14:paraId="2E172921" w14:textId="1EB9493C" w:rsidR="00000000" w:rsidRDefault="00000000">
      <w:r>
        <w:annotationRef/>
      </w:r>
      <w:r w:rsidRPr="3D1C329F">
        <w:t>Sisukord ei ole kooskõlas sisu endaga, nt peaks 10. osa algama leheküljel 62, kuid sisukorras on märgitud 65. Võimalik, et on lihtsalt värskendamine puudu jäänud pärast lõpliku versiooni vormistamist.</w:t>
      </w:r>
    </w:p>
  </w:comment>
  <w:comment w:id="4" w:author="Joel Kook - JUSTDIGI" w:date="2026-01-23T09:17:00Z" w:initials="JK">
    <w:p w14:paraId="2AA5260D" w14:textId="77777777" w:rsidR="007F509E" w:rsidRDefault="00C13B18" w:rsidP="007F509E">
      <w:pPr>
        <w:pStyle w:val="Kommentaaritekst"/>
        <w:jc w:val="left"/>
      </w:pPr>
      <w:r>
        <w:rPr>
          <w:rStyle w:val="Kommentaariviide"/>
        </w:rPr>
        <w:annotationRef/>
      </w:r>
      <w:r w:rsidR="007F509E">
        <w:t>Sisukokkuvõttes ei mainita praegu Eesti suhtes algatatud rikkumismenetlust seostamata seda alljärgnevate muudatustega. Nii ei ole aga selge, millised järgnevatest muudatustest (või kõik?) on tingitud alustatud rikkumismenetlusest ja tulirelva direktiiviga vastavusse viimisest. Palume sisukokkuvõttes täpsustada.</w:t>
      </w:r>
    </w:p>
  </w:comment>
  <w:comment w:id="5" w:author="Joel Kook - JUSTDIGI" w:date="2026-01-22T11:40:00Z" w:initials="JK">
    <w:p w14:paraId="3A38FDBE" w14:textId="69842957" w:rsidR="003B14FC" w:rsidRDefault="003B14FC" w:rsidP="003B14FC">
      <w:pPr>
        <w:pStyle w:val="Kommentaaritekst"/>
        <w:jc w:val="left"/>
      </w:pPr>
      <w:r>
        <w:rPr>
          <w:rStyle w:val="Kommentaariviide"/>
        </w:rPr>
        <w:annotationRef/>
      </w:r>
      <w:r>
        <w:t xml:space="preserve">Kirjutatu asemel: </w:t>
      </w:r>
      <w:r>
        <w:rPr>
          <w:i/>
          <w:iCs/>
        </w:rPr>
        <w:t>Eelnõuga ajakohastatakse</w:t>
      </w:r>
      <w:r>
        <w:t>...</w:t>
      </w:r>
    </w:p>
  </w:comment>
  <w:comment w:id="6" w:author="Joel Kook - JUSTDIGI" w:date="2026-01-23T13:13:00Z" w:initials="JK">
    <w:p w14:paraId="28826881" w14:textId="77777777" w:rsidR="008303F1" w:rsidRDefault="00C537AA" w:rsidP="008303F1">
      <w:pPr>
        <w:pStyle w:val="Kommentaaritekst"/>
        <w:jc w:val="left"/>
      </w:pPr>
      <w:r>
        <w:rPr>
          <w:rStyle w:val="Kommentaariviide"/>
        </w:rPr>
        <w:annotationRef/>
      </w:r>
      <w:r w:rsidR="008303F1">
        <w:t>Märgime, et pelgalt tähtaja pikendamine halduskoormust ei vähenda, küll aga võimaldab pärijal teha nt kaalutletuma otsuse.</w:t>
      </w:r>
    </w:p>
  </w:comment>
  <w:comment w:id="9" w:author="Markus Ühtigi - JUSTDIGI" w:date="2026-01-20T10:36:00Z" w:initials="MJ">
    <w:p w14:paraId="258D272D" w14:textId="09F10033" w:rsidR="00000000" w:rsidRDefault="00000000">
      <w:r>
        <w:annotationRef/>
      </w:r>
      <w:r w:rsidRPr="10D7814B">
        <w:t>Selles osas peaks sisalduma ka informatsioon eelnõu seotuse kohta muude menetluses olevate eelnõudega, vt ka HÕNTE § 41 lg 4 p 1.</w:t>
      </w:r>
    </w:p>
  </w:comment>
  <w:comment w:id="11" w:author="Joel Kook - JUSTDIGI" w:date="2026-01-23T09:30:00Z" w:initials="JK">
    <w:p w14:paraId="2C0243F2" w14:textId="77777777" w:rsidR="004D4041" w:rsidRDefault="004D4041" w:rsidP="004D4041">
      <w:pPr>
        <w:pStyle w:val="Kommentaaritekst"/>
        <w:jc w:val="left"/>
      </w:pPr>
      <w:r>
        <w:rPr>
          <w:rStyle w:val="Kommentaariviide"/>
        </w:rPr>
        <w:annotationRef/>
      </w:r>
      <w:r>
        <w:t xml:space="preserve">Vaadata üle sõnastus, sh kas </w:t>
      </w:r>
      <w:r>
        <w:rPr>
          <w:i/>
          <w:iCs/>
        </w:rPr>
        <w:t xml:space="preserve">turvalisuse </w:t>
      </w:r>
      <w:r>
        <w:t xml:space="preserve">asemel ei ole silmas peetud </w:t>
      </w:r>
      <w:r>
        <w:rPr>
          <w:i/>
          <w:iCs/>
        </w:rPr>
        <w:t>turvalist</w:t>
      </w:r>
      <w:r>
        <w:t>.</w:t>
      </w:r>
    </w:p>
  </w:comment>
  <w:comment w:id="13" w:author="Joel Kook - JUSTDIGI" w:date="2026-01-22T11:58:00Z" w:initials="JK">
    <w:p w14:paraId="291B10CF" w14:textId="582C740F" w:rsidR="00FF6E1D" w:rsidRDefault="00FF6E1D" w:rsidP="00FF6E1D">
      <w:pPr>
        <w:pStyle w:val="Kommentaaritekst"/>
        <w:jc w:val="left"/>
      </w:pPr>
      <w:r>
        <w:rPr>
          <w:rStyle w:val="Kommentaariviide"/>
        </w:rPr>
        <w:annotationRef/>
      </w:r>
      <w:r>
        <w:t xml:space="preserve">Asendada pigem: </w:t>
      </w:r>
      <w:r>
        <w:rPr>
          <w:i/>
          <w:iCs/>
        </w:rPr>
        <w:t>halduskoormuse tasakaalustamise reegel</w:t>
      </w:r>
    </w:p>
  </w:comment>
  <w:comment w:id="14" w:author="Joel Kook - JUSTDIGI" w:date="2026-01-23T13:24:00Z" w:initials="JK">
    <w:p w14:paraId="177E68E3" w14:textId="77777777" w:rsidR="00165219" w:rsidRDefault="00165219" w:rsidP="00165219">
      <w:pPr>
        <w:pStyle w:val="Kommentaaritekst"/>
        <w:jc w:val="left"/>
      </w:pPr>
      <w:r>
        <w:rPr>
          <w:rStyle w:val="Kommentaariviide"/>
        </w:rPr>
        <w:annotationRef/>
      </w:r>
      <w:r>
        <w:t>Juhime tähelepanu, et tähtaja pikendamine ei vähenda halduskoormust, vaid võimaldab pärijal teha kaalutletumat otsust.</w:t>
      </w:r>
    </w:p>
  </w:comment>
  <w:comment w:id="15" w:author="Joel Kook - JUSTDIGI" w:date="2026-01-23T13:24:00Z" w:initials="JK">
    <w:p w14:paraId="376F528B" w14:textId="0A1D56E9" w:rsidR="00165219" w:rsidRDefault="00165219" w:rsidP="00165219">
      <w:pPr>
        <w:pStyle w:val="Kommentaaritekst"/>
        <w:jc w:val="left"/>
      </w:pPr>
      <w:r>
        <w:rPr>
          <w:rStyle w:val="Kommentaariviide"/>
        </w:rPr>
        <w:annotationRef/>
      </w:r>
      <w:r>
        <w:t xml:space="preserve">PPA puhul saab rääkida </w:t>
      </w:r>
      <w:r>
        <w:rPr>
          <w:i/>
          <w:iCs/>
        </w:rPr>
        <w:t>töökoormusest</w:t>
      </w:r>
      <w:r>
        <w:t>.</w:t>
      </w:r>
    </w:p>
  </w:comment>
  <w:comment w:id="16" w:author="Joel Kook - JUSTDIGI" w:date="2026-01-23T13:23:00Z" w:initials="JK">
    <w:p w14:paraId="40C1AEBB" w14:textId="29B78C25" w:rsidR="00165219" w:rsidRDefault="00165219" w:rsidP="00165219">
      <w:pPr>
        <w:pStyle w:val="Kommentaaritekst"/>
        <w:jc w:val="left"/>
      </w:pPr>
      <w:r>
        <w:rPr>
          <w:rStyle w:val="Kommentaariviide"/>
        </w:rPr>
        <w:annotationRef/>
      </w:r>
      <w:r>
        <w:t>Meie hinnangul on selliselt raske kaaluda ning sellise hinnangu lisamisel tuleks seda paremini põhjendada.</w:t>
      </w:r>
    </w:p>
  </w:comment>
  <w:comment w:id="17" w:author="Joel Kook - JUSTDIGI" w:date="2026-01-23T13:22:00Z" w:initials="JK">
    <w:p w14:paraId="5AD8251F" w14:textId="60AA2EDC" w:rsidR="00A00690" w:rsidRDefault="00A00690" w:rsidP="00A00690">
      <w:pPr>
        <w:pStyle w:val="Kommentaaritekst"/>
        <w:jc w:val="left"/>
      </w:pPr>
      <w:r>
        <w:rPr>
          <w:rStyle w:val="Kommentaariviide"/>
        </w:rPr>
        <w:annotationRef/>
      </w:r>
      <w:r>
        <w:t>Vt ühte eelmist samateemalist märkust.</w:t>
      </w:r>
    </w:p>
  </w:comment>
  <w:comment w:id="12" w:author="Joel Kook - JUSTDIGI" w:date="2026-01-22T12:00:00Z" w:initials="JK">
    <w:p w14:paraId="71AF62A6" w14:textId="2E7105C0" w:rsidR="00CD32DD" w:rsidRDefault="00CD32DD" w:rsidP="00CD32DD">
      <w:pPr>
        <w:pStyle w:val="Kommentaaritekst"/>
        <w:jc w:val="left"/>
      </w:pPr>
      <w:r>
        <w:rPr>
          <w:rStyle w:val="Kommentaariviide"/>
        </w:rPr>
        <w:annotationRef/>
      </w:r>
      <w:r>
        <w:t>See osa tuleb integreerida seletuskirja p 1.1. Sisukokkuvõttesse.</w:t>
      </w:r>
    </w:p>
  </w:comment>
  <w:comment w:id="19" w:author="Markus Ühtigi - JUSTDIGI" w:date="2026-01-20T10:35:00Z" w:initials="MJ">
    <w:p w14:paraId="09ED451D" w14:textId="08E3581F" w:rsidR="00000000" w:rsidRDefault="00000000">
      <w:r>
        <w:annotationRef/>
      </w:r>
      <w:r w:rsidRPr="4DEBA0EE">
        <w:t>VTK-d puudutav informatsioon peaks paiknema SK 2. osa all, vt ka HÕNTE § 42 lg 2.</w:t>
      </w:r>
    </w:p>
  </w:comment>
  <w:comment w:id="20" w:author="Joel Kook - JUSTDIGI" w:date="2026-01-22T16:50:00Z" w:initials="JK">
    <w:p w14:paraId="2CAC3E8F" w14:textId="77777777" w:rsidR="00822201" w:rsidRDefault="00A20930" w:rsidP="00822201">
      <w:pPr>
        <w:pStyle w:val="Kommentaaritekst"/>
        <w:jc w:val="left"/>
      </w:pPr>
      <w:r>
        <w:rPr>
          <w:rStyle w:val="Kommentaariviide"/>
        </w:rPr>
        <w:annotationRef/>
      </w:r>
      <w:r w:rsidR="00822201">
        <w:t>Selgelt tuleb eristada, millised muudatused tulenevad rikkumismenetlusest (kas siin või teistes seletuskirja osades) juhul, kui see on asjakohane. Kui kõik, siis selgitaks see ka VTK koostamata jätmist. Samas, järgnevad laused seda hettkel ei kinnita. Täpsustada.</w:t>
      </w:r>
    </w:p>
  </w:comment>
  <w:comment w:id="21" w:author="Joel Kook - JUSTDIGI" w:date="2026-01-22T16:51:00Z" w:initials="JK">
    <w:p w14:paraId="4BD51F91" w14:textId="3CDFCE0E" w:rsidR="007860D3" w:rsidRDefault="00C12331" w:rsidP="007860D3">
      <w:pPr>
        <w:pStyle w:val="Kommentaaritekst"/>
        <w:jc w:val="left"/>
      </w:pPr>
      <w:r>
        <w:rPr>
          <w:rStyle w:val="Kommentaariviide"/>
        </w:rPr>
        <w:annotationRef/>
      </w:r>
      <w:r w:rsidR="007860D3">
        <w:t xml:space="preserve">Kuidas ja kellele olid need selged? Mida tähendab </w:t>
      </w:r>
      <w:r w:rsidR="007860D3">
        <w:rPr>
          <w:i/>
          <w:iCs/>
        </w:rPr>
        <w:t xml:space="preserve">varakult </w:t>
      </w:r>
      <w:r w:rsidR="007860D3">
        <w:t>(kelle jaoks ja kui vara)? Selgitada.</w:t>
      </w:r>
    </w:p>
  </w:comment>
  <w:comment w:id="22" w:author="Joel Kook - JUSTDIGI" w:date="2026-01-23T08:43:00Z" w:initials="JK">
    <w:p w14:paraId="11E6D4BB" w14:textId="50496975" w:rsidR="00D80641" w:rsidRDefault="00D80641" w:rsidP="00D80641">
      <w:pPr>
        <w:pStyle w:val="Kommentaaritekst"/>
        <w:jc w:val="left"/>
      </w:pPr>
      <w:r>
        <w:rPr>
          <w:rStyle w:val="Kommentaariviide"/>
        </w:rPr>
        <w:annotationRef/>
      </w:r>
      <w:r>
        <w:t>Kes või kuidas tuvastas probleemid? Kelle jaoks (sihtrühmad?) oli tegemist probleemidega?</w:t>
      </w:r>
    </w:p>
  </w:comment>
  <w:comment w:id="23" w:author="Joel Kook - JUSTDIGI" w:date="2026-01-22T16:52:00Z" w:initials="JK">
    <w:p w14:paraId="72491CE5" w14:textId="77777777" w:rsidR="00EC55C9" w:rsidRDefault="00C12331" w:rsidP="00EC55C9">
      <w:pPr>
        <w:pStyle w:val="Kommentaaritekst"/>
        <w:jc w:val="left"/>
      </w:pPr>
      <w:r>
        <w:rPr>
          <w:rStyle w:val="Kommentaariviide"/>
        </w:rPr>
        <w:annotationRef/>
      </w:r>
      <w:r w:rsidR="00EC55C9">
        <w:t>Kes analüüsis ja kust leiab analüüside tulemused? Selgitada või viidata.</w:t>
      </w:r>
    </w:p>
  </w:comment>
  <w:comment w:id="24" w:author="Joel Kook - JUSTDIGI" w:date="2026-01-22T16:53:00Z" w:initials="JK">
    <w:p w14:paraId="2FE24021" w14:textId="77777777" w:rsidR="00EC55C9" w:rsidRDefault="00C12331" w:rsidP="00EC55C9">
      <w:pPr>
        <w:pStyle w:val="Kommentaaritekst"/>
        <w:jc w:val="left"/>
      </w:pPr>
      <w:r>
        <w:rPr>
          <w:rStyle w:val="Kommentaariviide"/>
        </w:rPr>
        <w:annotationRef/>
      </w:r>
      <w:r w:rsidR="00EC55C9">
        <w:t>Selgitada, millistel olemasolevatel andmetel ja õiguspraktikal eelnõus toodud lahendused probleemidele põhinevad?</w:t>
      </w:r>
    </w:p>
  </w:comment>
  <w:comment w:id="25" w:author="Joel Kook - JUSTDIGI" w:date="2026-01-22T12:11:00Z" w:initials="JK">
    <w:p w14:paraId="5CF5D920" w14:textId="05798B21" w:rsidR="004A48B7" w:rsidRDefault="00B6097B" w:rsidP="004A48B7">
      <w:pPr>
        <w:pStyle w:val="Kommentaaritekst"/>
        <w:jc w:val="left"/>
      </w:pPr>
      <w:r>
        <w:rPr>
          <w:rStyle w:val="Kommentaariviide"/>
        </w:rPr>
        <w:annotationRef/>
      </w:r>
      <w:r w:rsidR="004A48B7">
        <w:t xml:space="preserve">Siin on väljendatud hea õigusloome põhimõtetele vastukäivat arvamust. Juhime tähelepanu, et hea õigusloome näeb ette väljatöötamiskavatsuse koostamise, kuid põhjendatud juhtudel võimaldab sellest loobuda. Siin väljendatu ei ole kooskõlas HÕNTE § 1 lõike 2 eranditega. Kui VTK-st on loobutud, siis tuleb selgitada, kas ja kuidas on järgitud VTK põhiprintsiipe ehk keda ja kuidas on eelnõu koostamisel eelnevalt kaasatud (nt kas ka need, keda on loetletud seletuskirja p 10), kuidas nende arvamustega on eelnõud silmas pidades arvestatud, kas ja kuidas veenduti, et just siin väljapakutud lahendused on sihtrühmadele vähim koormavad. </w:t>
      </w:r>
    </w:p>
    <w:p w14:paraId="5E9786D3" w14:textId="77777777" w:rsidR="004A48B7" w:rsidRDefault="004A48B7" w:rsidP="004A48B7">
      <w:pPr>
        <w:pStyle w:val="Kommentaaritekst"/>
        <w:jc w:val="left"/>
      </w:pPr>
    </w:p>
    <w:p w14:paraId="761C4390" w14:textId="77777777" w:rsidR="004A48B7" w:rsidRDefault="004A48B7" w:rsidP="004A48B7">
      <w:pPr>
        <w:pStyle w:val="Kommentaaritekst"/>
        <w:jc w:val="left"/>
      </w:pPr>
      <w:r>
        <w:t>Lisaks juhime tähelepanu, et VVTP-ga ette nähtud ülesanded ei anna õigust heast õigusloome tavast kõrvale kalduda. Kiireloomulisuse erand on õigustatud üksnes ettenägematute olukordade tarbeks, kus muudatuste elluviijal (riigil) puudub otsene kontroll olukorra üle või kiirest reageerimisest loobumisel tekkida võiv kahju on eelduslikult ulatuslik.</w:t>
      </w:r>
    </w:p>
    <w:p w14:paraId="3558CF45" w14:textId="77777777" w:rsidR="004A48B7" w:rsidRDefault="004A48B7" w:rsidP="004A48B7">
      <w:pPr>
        <w:pStyle w:val="Kommentaaritekst"/>
        <w:jc w:val="left"/>
      </w:pPr>
    </w:p>
    <w:p w14:paraId="7028A722" w14:textId="77777777" w:rsidR="004A48B7" w:rsidRDefault="004A48B7" w:rsidP="004A48B7">
      <w:pPr>
        <w:pStyle w:val="Kommentaaritekst"/>
        <w:jc w:val="left"/>
      </w:pPr>
      <w:r>
        <w:t>VTK koostamata jätmise pikem põhjendus ja asjaolud tuleb märkida seletuskirja p 2, Seaduse eesmärk. (HÕNTE § 42 lg 2).</w:t>
      </w:r>
    </w:p>
  </w:comment>
  <w:comment w:id="27" w:author="Joel Kook - JUSTDIGI" w:date="2026-01-22T12:13:00Z" w:initials="JK">
    <w:p w14:paraId="0A6E4CF1" w14:textId="4455BA7A" w:rsidR="004073DE" w:rsidRDefault="009406B2" w:rsidP="004073DE">
      <w:pPr>
        <w:pStyle w:val="Kommentaaritekst"/>
        <w:jc w:val="left"/>
      </w:pPr>
      <w:r>
        <w:rPr>
          <w:rStyle w:val="Kommentaariviide"/>
        </w:rPr>
        <w:annotationRef/>
      </w:r>
      <w:r w:rsidR="004073DE">
        <w:rPr>
          <w:i/>
          <w:iCs/>
        </w:rPr>
        <w:t xml:space="preserve">Seaduse </w:t>
      </w:r>
      <w:r w:rsidR="004073DE">
        <w:t>(HÕNTE § 42).</w:t>
      </w:r>
    </w:p>
  </w:comment>
  <w:comment w:id="30" w:author="Joel Kook - JUSTDIGI" w:date="2026-01-22T13:26:00Z" w:initials="JK">
    <w:p w14:paraId="46025E3B" w14:textId="77777777" w:rsidR="008A5269" w:rsidRDefault="000109C2" w:rsidP="008A5269">
      <w:pPr>
        <w:pStyle w:val="Kommentaaritekst"/>
        <w:jc w:val="left"/>
      </w:pPr>
      <w:r>
        <w:rPr>
          <w:rStyle w:val="Kommentaariviide"/>
        </w:rPr>
        <w:annotationRef/>
      </w:r>
      <w:r w:rsidR="008A5269">
        <w:t xml:space="preserve">Arengukavas on tegevus kirjas kui: </w:t>
      </w:r>
      <w:r w:rsidR="008A5269">
        <w:rPr>
          <w:i/>
          <w:iCs/>
        </w:rPr>
        <w:t xml:space="preserve">Ennetava ja turvalise elukeskkonna kujundamine </w:t>
      </w:r>
    </w:p>
    <w:p w14:paraId="3378552C" w14:textId="77777777" w:rsidR="008A5269" w:rsidRDefault="008A5269" w:rsidP="008A5269">
      <w:pPr>
        <w:pStyle w:val="Kommentaaritekst"/>
        <w:jc w:val="left"/>
      </w:pPr>
      <w:hyperlink r:id="rId1" w:history="1">
        <w:r w:rsidRPr="006A2E08">
          <w:rPr>
            <w:rStyle w:val="Hperlink"/>
            <w:i/>
            <w:iCs/>
          </w:rPr>
          <w:t>https://www.siseministeerium.ee/sites/default/files/documents/2021-10/siseturvalisuse_arengukava_2020_2030_03.06.2021.pdf</w:t>
        </w:r>
      </w:hyperlink>
    </w:p>
  </w:comment>
  <w:comment w:id="31" w:author="Joel Kook - JUSTDIGI" w:date="2026-01-23T09:41:00Z" w:initials="JK">
    <w:p w14:paraId="62955BC6" w14:textId="77777777" w:rsidR="00E27865" w:rsidRDefault="00B80D24" w:rsidP="00E27865">
      <w:pPr>
        <w:pStyle w:val="Kommentaaritekst"/>
        <w:jc w:val="left"/>
      </w:pPr>
      <w:r>
        <w:rPr>
          <w:rStyle w:val="Kommentaariviide"/>
        </w:rPr>
        <w:annotationRef/>
      </w:r>
      <w:r w:rsidR="00E27865">
        <w:t>Siin (või teistes asjakohastes kokkuvõtlikes jaotistes) tuleks sisuliselt välja tuua ka need teemad, mis tulenevad direktiiviga kooskõlla viimise vajadusest ning need, mis tulenevad üksnes siseriiklikust vajadusest. Kui EL-iga on seotud üksnes üksikud erinevad tehnilised nüansid või mõistete ühtlustamine, siis nii ka märkida.</w:t>
      </w:r>
    </w:p>
  </w:comment>
  <w:comment w:id="32" w:author="Joel Kook - JUSTDIGI" w:date="2026-01-22T16:13:00Z" w:initials="JK">
    <w:p w14:paraId="2C0E85CF" w14:textId="38DD2BE2" w:rsidR="00007CF0" w:rsidRDefault="00F00053" w:rsidP="00007CF0">
      <w:pPr>
        <w:pStyle w:val="Kommentaaritekst"/>
        <w:jc w:val="left"/>
      </w:pPr>
      <w:r>
        <w:rPr>
          <w:rStyle w:val="Kommentaariviide"/>
        </w:rPr>
        <w:annotationRef/>
      </w:r>
      <w:r w:rsidR="00007CF0">
        <w:t>Kas siinkohal on mõeldud jahiturismi? Sel juhul täpsustada.</w:t>
      </w:r>
    </w:p>
  </w:comment>
  <w:comment w:id="34" w:author="Joel Kook - JUSTDIGI" w:date="2026-01-22T16:11:00Z" w:initials="JK">
    <w:p w14:paraId="601053CC" w14:textId="6FC58ED9" w:rsidR="002810D1" w:rsidRDefault="002810D1" w:rsidP="002810D1">
      <w:pPr>
        <w:pStyle w:val="Kommentaaritekst"/>
        <w:jc w:val="left"/>
      </w:pPr>
      <w:r>
        <w:rPr>
          <w:rStyle w:val="Kommentaariviide"/>
        </w:rPr>
        <w:annotationRef/>
      </w:r>
      <w:r>
        <w:t>Täpsustada, kuna siit ei selgu, milles muudatus seisneb.</w:t>
      </w:r>
    </w:p>
  </w:comment>
  <w:comment w:id="35" w:author="Joel Kook - JUSTDIGI" w:date="2026-01-22T16:11:00Z" w:initials="JK">
    <w:p w14:paraId="73F09703" w14:textId="77777777" w:rsidR="00EB38FD" w:rsidRDefault="00EB38FD" w:rsidP="00EB38FD">
      <w:pPr>
        <w:pStyle w:val="Kommentaaritekst"/>
        <w:jc w:val="left"/>
      </w:pPr>
      <w:r>
        <w:rPr>
          <w:rStyle w:val="Kommentaariviide"/>
        </w:rPr>
        <w:annotationRef/>
      </w:r>
      <w:r>
        <w:t>Täpsustada, kuna siit ei selgu, milles muudatus seisneb.</w:t>
      </w:r>
    </w:p>
  </w:comment>
  <w:comment w:id="37" w:author="Markus Ühtigi - JUSTDIGI" w:date="2026-01-22T11:34:00Z" w:initials="MJ">
    <w:p w14:paraId="47F135F2" w14:textId="6AC44BA1" w:rsidR="00000000" w:rsidRDefault="00000000">
      <w:r>
        <w:annotationRef/>
      </w:r>
      <w:r w:rsidRPr="50BD707B">
        <w:t>Võiks olla SK 3. osa all. Vt ka HÕNTE § 43 lg 1 p 5.</w:t>
      </w:r>
    </w:p>
  </w:comment>
  <w:comment w:id="38" w:author="Markus Ühtigi - JUSTDIGI" w:date="2026-01-23T08:03:00Z" w:initials="MJ">
    <w:p w14:paraId="3C2F8795" w14:textId="5EF5926D" w:rsidR="00000000" w:rsidRDefault="00000000">
      <w:r>
        <w:annotationRef/>
      </w:r>
      <w:r w:rsidRPr="6B0C1662">
        <w:t>Põhiseaduspärasuse analüüsi osas on järgmised tähelepanekud.</w:t>
      </w:r>
    </w:p>
    <w:p w14:paraId="1C4BA381" w14:textId="12158D4E" w:rsidR="00000000" w:rsidRDefault="00000000"/>
    <w:p w14:paraId="2545DF1A" w14:textId="16F62E34" w:rsidR="00000000" w:rsidRDefault="00000000">
      <w:r w:rsidRPr="375F8E5D">
        <w:t>1. Vajalikkuse sisuline hindamine:</w:t>
      </w:r>
    </w:p>
    <w:p w14:paraId="41346646" w14:textId="1BD940DE" w:rsidR="00000000" w:rsidRDefault="00000000">
      <w:r w:rsidRPr="6895CEE7">
        <w:t>Mitmest kontrollpunktist on jäetud välja sisuline vajalikkuse kontroll (näiteks p-d 2.3.2, 2.3.4.2, 2.3.4.3). Kui vajalikkust on analüüsitud, on see pigem deklaratiivse moega. Mõne väljatoodud legitiimse eesmärgi puhul on olemas selged põhiõigusi vähem riivavamad meetmed. Viimased ei pruugi olla eesmärgi saavutamise perspektiivist kõige tõhusamad, kuid nende mainimine ning analüüs on vältimatult vajalik, kuivõrd saavutatavad eesmärgid hõlmavad endas sageli täiendavaid turvalisuse riske. Lugejal võib tekkida</w:t>
      </w:r>
      <w:r w:rsidRPr="6895CEE7">
        <w:t xml:space="preserve"> küsimus, miks pole nendega vähemalt arvestatud. </w:t>
      </w:r>
    </w:p>
    <w:p w14:paraId="2286D10A" w14:textId="28A5734E" w:rsidR="00000000" w:rsidRDefault="00000000"/>
    <w:p w14:paraId="3F1D48ED" w14:textId="610A806A" w:rsidR="00000000" w:rsidRDefault="00000000">
      <w:r w:rsidRPr="3746A16B">
        <w:t>2. Proportsionaalsuse kontroll:</w:t>
      </w:r>
    </w:p>
    <w:p w14:paraId="13F92DFA" w14:textId="4960DE32" w:rsidR="00000000" w:rsidRDefault="00000000">
      <w:r w:rsidRPr="5B777883">
        <w:t>Esines kohti, kus proportsionaalsus ei olnud piisavalt seotud eluliste asjaoludega. Mitme meetme (st legitiimse eesmärgi) elluviimine toob endaga kaasa täiendava turvalisuse riski. Näiteks nagu punktis 2.3.4.2, kus laiendatakse riigikaitses osalevate isikute ringi (sh Kaitseliidu vabatahtlikud ning teised aktiivselt panustavad isikud) ning võimaldatakse neile riigikaitse märgendit ning kasutada suurema mahutavusega padrunisalvesid. Seletuskirja järgi tagab proportsionaalsust see, et isikutel on jätkuvalt re</w:t>
      </w:r>
      <w:r w:rsidRPr="5B777883">
        <w:t>lvaloa nõue ning nende suhtes rakendatakse taustakontrolli. Kuna tegevus puudutab relva käitlemist, on see iseenesestmõistetav ning selle välja toomine ei taga automaatselt proportsionaalsust. Proportsionaalsuse kontroll võiks hõlmata mh võimaliku probleemkohtade ja turvariskide kaardistamist ning hinnangut, kas meede nendega arvestab.</w:t>
      </w:r>
    </w:p>
    <w:p w14:paraId="5E7A5947" w14:textId="2095C8AE" w:rsidR="00000000" w:rsidRDefault="00000000"/>
    <w:p w14:paraId="0748D155" w14:textId="1BAE90B3" w:rsidR="00000000" w:rsidRDefault="00000000">
      <w:r w:rsidRPr="25A377D5">
        <w:t>3. Legitiimsed eesmärgid</w:t>
      </w:r>
    </w:p>
    <w:p w14:paraId="267415BF" w14:textId="241A48E7" w:rsidR="00000000" w:rsidRDefault="00000000">
      <w:r w:rsidRPr="7D4BC4B9">
        <w:t>Puudutab osaliselt ka juba kahte eelnevat punkti. RelvS § 29 täiendamise, mis võimaldab vähemalt 15-aastasel isikul lapsevanema nõusolekul vallata sporditulirelva, eesmärk on tagada alaealise vaba eneseteostus, samas ka teiste isikute õigus tagamine turvalisele keskkonnale. Samuti on toodud välja eesmärgina riigikaitseline valmisolek. Seejuures on jäänud tähelepanuta hinnang selle kohta, mis võimalikke turvalisuse riske see endaga võib kaasa tuua. See kontroll on vajalik, kuivõrd peamine eesmärk (kaitstav h</w:t>
      </w:r>
      <w:r w:rsidRPr="7D4BC4B9">
        <w:t>üve) on vaba eneseteostus (PS § 19), mis ei ole rangelt kaitstav põhiõigus.</w:t>
      </w:r>
    </w:p>
  </w:comment>
  <w:comment w:id="49" w:author="Markus Ühtigi - JUSTDIGI" w:date="2026-01-22T11:42:00Z" w:initials="MJ">
    <w:p w14:paraId="6466319E" w14:textId="61EB9E79" w:rsidR="00135BB4" w:rsidRDefault="00135BB4">
      <w:pPr>
        <w:pStyle w:val="Kommentaaritekst"/>
      </w:pPr>
      <w:r>
        <w:rPr>
          <w:rStyle w:val="Kommentaariviide"/>
        </w:rPr>
        <w:annotationRef/>
      </w:r>
      <w:r w:rsidRPr="4ABEF457">
        <w:t>Tulenevalt Riigikogu juhatuse 2014. aasta 10. aprilli otsusega nr 70 kehtestatud eelnõu ja seletuskirja vormistamise juhendist (lk 2) ei kasutata allajoonimist. Sama märkus kõikide allajoonimiste kohta.</w:t>
      </w:r>
    </w:p>
  </w:comment>
  <w:comment w:id="58" w:author="Joel Kook - JUSTDIGI" w:date="2026-01-23T09:57:00Z" w:initials="JK">
    <w:p w14:paraId="0895684C" w14:textId="77777777" w:rsidR="00453D4B" w:rsidRDefault="00B5254B" w:rsidP="00453D4B">
      <w:pPr>
        <w:pStyle w:val="Kommentaaritekst"/>
        <w:jc w:val="left"/>
      </w:pPr>
      <w:r>
        <w:rPr>
          <w:rStyle w:val="Kommentaariviide"/>
        </w:rPr>
        <w:annotationRef/>
      </w:r>
      <w:r w:rsidR="00453D4B">
        <w:t>Selles punktis tuleks käsitleda ka:</w:t>
      </w:r>
    </w:p>
    <w:p w14:paraId="66CED378" w14:textId="77777777" w:rsidR="00453D4B" w:rsidRDefault="00453D4B" w:rsidP="00453D4B">
      <w:pPr>
        <w:pStyle w:val="Kommentaaritekst"/>
        <w:jc w:val="left"/>
      </w:pPr>
    </w:p>
    <w:p w14:paraId="279394B6" w14:textId="77777777" w:rsidR="00453D4B" w:rsidRDefault="00453D4B" w:rsidP="00453D4B">
      <w:pPr>
        <w:pStyle w:val="Kommentaaritekst"/>
        <w:numPr>
          <w:ilvl w:val="0"/>
          <w:numId w:val="69"/>
        </w:numPr>
        <w:jc w:val="left"/>
      </w:pPr>
      <w:r>
        <w:t>mõjutatud sihtrühmade suurust (palju on relvaomanikke, keda see puudutab (esmalt antiik-, koopia- ja laskekõlbmatuks muudetud relvade omanikud, teiseks relvade lisaseadmete omanikud). Samuti oleks vaja täpsustada, millist osa relvaomanikest puudutab mõistete laiendamise ja hoiatuslasu temaatika. Teisalt on sihtrühmaks ilmselt ka Eesti elanikkond laiemalt, kuna relvadega seotu puudutab kaudselt ka neid. Kolmandaks on mõju ilmselt ka riigi (õiguskaitse) asutustele - millistele?;</w:t>
      </w:r>
      <w:r>
        <w:br/>
      </w:r>
    </w:p>
    <w:p w14:paraId="63BCD618" w14:textId="77777777" w:rsidR="00453D4B" w:rsidRDefault="00453D4B" w:rsidP="00453D4B">
      <w:pPr>
        <w:pStyle w:val="Kommentaaritekst"/>
        <w:numPr>
          <w:ilvl w:val="0"/>
          <w:numId w:val="69"/>
        </w:numPr>
        <w:jc w:val="left"/>
      </w:pPr>
      <w:r>
        <w:t>Kas mõne sihtrühma käitumises on oodata ka muutust - nt kas õiguskaitseasutuste töös võiks toimuda muutus, kas relvaomanike arv muudatuste tulemusena võiks hakata kasvama jne);</w:t>
      </w:r>
      <w:r>
        <w:br/>
      </w:r>
    </w:p>
    <w:p w14:paraId="5E6E3799" w14:textId="77777777" w:rsidR="00453D4B" w:rsidRDefault="00453D4B" w:rsidP="00453D4B">
      <w:pPr>
        <w:pStyle w:val="Kommentaaritekst"/>
        <w:numPr>
          <w:ilvl w:val="0"/>
          <w:numId w:val="69"/>
        </w:numPr>
        <w:jc w:val="left"/>
      </w:pPr>
      <w:r>
        <w:t>Viimaks palume analüüsida ka ebasoovitavaid kaasneda võivaid mõjusid või kuidas neid kavatsetakse eelnõu autorite hinnangul maandada (sh millised riskid ja ohud kaasnevad ühiskonnale tervikuna nt laskemoona hoiustamismahtude suurendamisega, aga ka veotingimuste muudatustega. Teiselt poolt tuleks analüüsida ka ebasoovitavat mõju, mis võib tabada relvaomanikke lisaseadmete üle arvestuse pidamise kohustusega - see on ilmselt täiendav halduskoormus, aruandlus ning järelevalvele allutamine.</w:t>
      </w:r>
    </w:p>
    <w:p w14:paraId="4557E377" w14:textId="77777777" w:rsidR="00453D4B" w:rsidRDefault="00453D4B" w:rsidP="00453D4B">
      <w:pPr>
        <w:pStyle w:val="Kommentaaritekst"/>
        <w:jc w:val="left"/>
      </w:pPr>
    </w:p>
    <w:p w14:paraId="5A0A8F62" w14:textId="77777777" w:rsidR="00453D4B" w:rsidRDefault="00453D4B" w:rsidP="00453D4B">
      <w:pPr>
        <w:pStyle w:val="Kommentaaritekst"/>
        <w:jc w:val="left"/>
      </w:pPr>
      <w:r>
        <w:t>Märgime, et riskide maandamise meetmed võivad teatud juhtudel olla nt PPA kaalutlusõiguse suurendamine relvalubade tühistamisel vms meetmed.</w:t>
      </w:r>
    </w:p>
  </w:comment>
  <w:comment w:id="59" w:author="Joel Kook - JUSTDIGI" w:date="2026-01-23T11:08:00Z" w:initials="JK">
    <w:p w14:paraId="57E03E76" w14:textId="34265974" w:rsidR="003326EA" w:rsidRDefault="007826F9" w:rsidP="003326EA">
      <w:pPr>
        <w:pStyle w:val="Kommentaaritekst"/>
        <w:jc w:val="left"/>
      </w:pPr>
      <w:r>
        <w:rPr>
          <w:rStyle w:val="Kommentaariviide"/>
        </w:rPr>
        <w:annotationRef/>
      </w:r>
      <w:r w:rsidR="003326EA">
        <w:t>Siia loetelusse saaks lisada ka relvade hoiustamise tingimuste muudatused?</w:t>
      </w:r>
    </w:p>
  </w:comment>
  <w:comment w:id="61" w:author="Joel Kook - JUSTDIGI" w:date="2026-01-23T10:53:00Z" w:initials="JK">
    <w:p w14:paraId="661F8172" w14:textId="3808995E" w:rsidR="009A7C2C" w:rsidRDefault="009A7C2C" w:rsidP="009A7C2C">
      <w:pPr>
        <w:pStyle w:val="Kommentaaritekst"/>
        <w:jc w:val="left"/>
      </w:pPr>
      <w:r>
        <w:rPr>
          <w:rStyle w:val="Kommentaariviide"/>
        </w:rPr>
        <w:annotationRef/>
      </w:r>
      <w:r>
        <w:t>Vt ka p 6.2. kohta tehtud märkusi.</w:t>
      </w:r>
    </w:p>
  </w:comment>
  <w:comment w:id="62" w:author="Joel Kook - JUSTDIGI" w:date="2026-01-23T10:55:00Z" w:initials="JK">
    <w:p w14:paraId="34D759C8" w14:textId="77777777" w:rsidR="003B4E81" w:rsidRDefault="000F2312" w:rsidP="003B4E81">
      <w:pPr>
        <w:pStyle w:val="Kommentaaritekst"/>
        <w:jc w:val="left"/>
      </w:pPr>
      <w:r>
        <w:rPr>
          <w:rStyle w:val="Kommentaariviide"/>
        </w:rPr>
        <w:annotationRef/>
      </w:r>
      <w:r w:rsidR="003B4E81">
        <w:t>Seda teemat p-s 6.3 lähemalt ei käsitleta, palume analüüsis täpsustada.</w:t>
      </w:r>
    </w:p>
  </w:comment>
  <w:comment w:id="63" w:author="Joel Kook - JUSTDIGI" w:date="2026-01-23T10:43:00Z" w:initials="JK">
    <w:p w14:paraId="47707E1C" w14:textId="18C83051" w:rsidR="00764DD2" w:rsidRDefault="00764DD2" w:rsidP="00764DD2">
      <w:pPr>
        <w:pStyle w:val="Kommentaaritekst"/>
        <w:jc w:val="left"/>
      </w:pPr>
      <w:r>
        <w:rPr>
          <w:rStyle w:val="Kommentaariviide"/>
        </w:rPr>
        <w:annotationRef/>
      </w:r>
      <w:r>
        <w:t>Lisada sihtrühma suurus.</w:t>
      </w:r>
    </w:p>
  </w:comment>
  <w:comment w:id="64" w:author="Joel Kook - JUSTDIGI" w:date="2026-01-23T10:42:00Z" w:initials="JK">
    <w:p w14:paraId="1EF442C5" w14:textId="424410F2" w:rsidR="00273721" w:rsidRDefault="00273721" w:rsidP="00273721">
      <w:pPr>
        <w:pStyle w:val="Kommentaaritekst"/>
        <w:jc w:val="left"/>
      </w:pPr>
      <w:r>
        <w:rPr>
          <w:rStyle w:val="Kommentaariviide"/>
        </w:rPr>
        <w:annotationRef/>
      </w:r>
      <w:r>
        <w:t>Selgitada, mida sellega silmas peetakse.</w:t>
      </w:r>
    </w:p>
  </w:comment>
  <w:comment w:id="65" w:author="Joel Kook - JUSTDIGI" w:date="2026-01-23T10:41:00Z" w:initials="JK">
    <w:p w14:paraId="06D847B7" w14:textId="19B97694" w:rsidR="00744317" w:rsidRDefault="00744317" w:rsidP="00744317">
      <w:pPr>
        <w:pStyle w:val="Kommentaaritekst"/>
        <w:jc w:val="left"/>
      </w:pPr>
      <w:r>
        <w:rPr>
          <w:rStyle w:val="Kommentaariviide"/>
        </w:rPr>
        <w:annotationRef/>
      </w:r>
      <w:r>
        <w:t>Lisada ka nende sihtrühmade (parema puudumisel ligikaudne/hinnanguline) suurus.</w:t>
      </w:r>
    </w:p>
  </w:comment>
  <w:comment w:id="67" w:author="Joel Kook - JUSTDIGI" w:date="2026-01-23T11:03:00Z" w:initials="JK">
    <w:p w14:paraId="65465D2A" w14:textId="77777777" w:rsidR="00EC07F3" w:rsidRDefault="008A75B5" w:rsidP="00EC07F3">
      <w:pPr>
        <w:pStyle w:val="Kommentaaritekst"/>
        <w:jc w:val="left"/>
      </w:pPr>
      <w:r>
        <w:rPr>
          <w:rStyle w:val="Kommentaariviide"/>
        </w:rPr>
        <w:annotationRef/>
      </w:r>
      <w:r w:rsidR="00EC07F3">
        <w:t>Siin tuleks hinnata ka reaalset mõju riigiasutuste tegevusele, kes peavad muutunud olukorras jätkuvalt viima läbi kontrolle ja koostama ohuhinnanguid - kas ja kuidas mõjutavad muudatused nende tööd - millised asutused on mõjutatud? Nt tuleks analüüsida mõju tulirelva lisaseadmete üle arvestuse pidamise mõju kohta - mida see edaspidi endaga järelevalve osas kaasa toob või on see kõigest tehniline täiendus praegusele järelevalvetööle - eraldi midagi otseselt rohkem tegema ei pea. Selgitada.</w:t>
      </w:r>
    </w:p>
  </w:comment>
  <w:comment w:id="68" w:author="Joel Kook - JUSTDIGI" w:date="2026-01-23T11:13:00Z" w:initials="JK">
    <w:p w14:paraId="58EA77A8" w14:textId="77777777" w:rsidR="008D2F04" w:rsidRDefault="008D2F04" w:rsidP="008D2F04">
      <w:pPr>
        <w:pStyle w:val="Kommentaaritekst"/>
        <w:jc w:val="left"/>
      </w:pPr>
      <w:r>
        <w:rPr>
          <w:rStyle w:val="Kommentaariviide"/>
        </w:rPr>
        <w:annotationRef/>
      </w:r>
      <w:r>
        <w:t>Mõju ulatuse all mõistame sihtrühma kohanemisvajadust. Palume selles valguses toodud väidet selgitada - kas mõni riigiasutus on muudatuse järel sunnitud oma tegevust suuresti ümber korraldama või piisab väiksematest kohandustest? Kõrge näitaja siin tähendab pigem esimest. Selgitada.</w:t>
      </w:r>
    </w:p>
  </w:comment>
  <w:comment w:id="69" w:author="Joel Kook - JUSTDIGI" w:date="2026-01-23T11:12:00Z" w:initials="JK">
    <w:p w14:paraId="541D8070" w14:textId="0B1E716F" w:rsidR="00072B8C" w:rsidRDefault="00072B8C" w:rsidP="00072B8C">
      <w:pPr>
        <w:pStyle w:val="Kommentaaritekst"/>
        <w:jc w:val="left"/>
      </w:pPr>
      <w:r>
        <w:rPr>
          <w:rStyle w:val="Kommentaariviide"/>
        </w:rPr>
        <w:annotationRef/>
      </w:r>
      <w:r>
        <w:t>Mõjuanalüüsis tuleks üldiste eesmärkide loetlemise asemel pigem keskenduda reaalsele mõjule - andes aru pigem selle kohta, mil moel muudatus riske vähendab või registrite toimimist ühtlustab.</w:t>
      </w:r>
    </w:p>
  </w:comment>
  <w:comment w:id="70" w:author="Joel Kook - JUSTDIGI" w:date="2026-01-23T11:14:00Z" w:initials="JK">
    <w:p w14:paraId="03DE8F75" w14:textId="77777777" w:rsidR="00F87414" w:rsidRDefault="00F87414" w:rsidP="00F87414">
      <w:pPr>
        <w:pStyle w:val="Kommentaaritekst"/>
        <w:jc w:val="left"/>
      </w:pPr>
      <w:r>
        <w:rPr>
          <w:rStyle w:val="Kommentaariviide"/>
        </w:rPr>
        <w:annotationRef/>
      </w:r>
      <w:r>
        <w:t>Milliseid rikkumisi on silmas peetud? Täpsustada.</w:t>
      </w:r>
    </w:p>
  </w:comment>
  <w:comment w:id="72" w:author="Joel Kook - JUSTDIGI" w:date="2026-01-23T12:02:00Z" w:initials="JK">
    <w:p w14:paraId="3CC9D8EA" w14:textId="77777777" w:rsidR="00873D0E" w:rsidRDefault="00004A8E" w:rsidP="00873D0E">
      <w:pPr>
        <w:pStyle w:val="Kommentaaritekst"/>
        <w:jc w:val="left"/>
      </w:pPr>
      <w:r>
        <w:rPr>
          <w:rStyle w:val="Kommentaariviide"/>
        </w:rPr>
        <w:annotationRef/>
      </w:r>
      <w:r w:rsidR="00873D0E">
        <w:t>Analüüs peaks hõlmama halduskoormuse muutust terviklikumalt, nt on järgnevast millegipärast välja jäänud majandustegevusteate esitamise kohustuse lisamine lasketiiru pidajatele (juhul, kui ei osutata tasulist lasketeenust) ja gaasipihustite, pneumorelvade, hoiatus- ja signaalrelvade ning nende laskemoona müüjatele, millega ühtlasi allutatakse nad riiklikule järelevalvele.</w:t>
      </w:r>
    </w:p>
    <w:p w14:paraId="269367F2" w14:textId="77777777" w:rsidR="00873D0E" w:rsidRDefault="00873D0E" w:rsidP="00873D0E">
      <w:pPr>
        <w:pStyle w:val="Kommentaaritekst"/>
        <w:jc w:val="left"/>
      </w:pPr>
    </w:p>
    <w:p w14:paraId="000767B7" w14:textId="77777777" w:rsidR="00873D0E" w:rsidRDefault="00873D0E" w:rsidP="00873D0E">
      <w:pPr>
        <w:pStyle w:val="Kommentaaritekst"/>
        <w:jc w:val="left"/>
      </w:pPr>
      <w:r>
        <w:t>Lisada ka nende ettevõtjate arv ning hinnata ettevõtjate uute nõuetega kohanemise vajadust ehk mida see edaspidi neile kaasa toob.</w:t>
      </w:r>
    </w:p>
    <w:p w14:paraId="37227ED2" w14:textId="77777777" w:rsidR="00873D0E" w:rsidRDefault="00873D0E" w:rsidP="00873D0E">
      <w:pPr>
        <w:pStyle w:val="Kommentaaritekst"/>
        <w:jc w:val="left"/>
      </w:pPr>
    </w:p>
    <w:p w14:paraId="4167FFA1" w14:textId="77777777" w:rsidR="00873D0E" w:rsidRDefault="00873D0E" w:rsidP="00873D0E">
      <w:pPr>
        <w:pStyle w:val="Kommentaaritekst"/>
        <w:jc w:val="left"/>
      </w:pPr>
      <w:r>
        <w:t>Lisaks võib spordivõistluste korraldajate või jahiturismiga seotud ettevõtjate halduskoormust vähendada võimalus edaspidi anda ajutiselt teise isiku kasutusse vastavalt sport- või jahirelv.</w:t>
      </w:r>
    </w:p>
    <w:p w14:paraId="4DC69396" w14:textId="77777777" w:rsidR="00873D0E" w:rsidRDefault="00873D0E" w:rsidP="00873D0E">
      <w:pPr>
        <w:pStyle w:val="Kommentaaritekst"/>
        <w:jc w:val="left"/>
      </w:pPr>
    </w:p>
    <w:p w14:paraId="5618C200" w14:textId="77777777" w:rsidR="00873D0E" w:rsidRDefault="00873D0E" w:rsidP="00873D0E">
      <w:pPr>
        <w:pStyle w:val="Kommentaaritekst"/>
        <w:jc w:val="left"/>
      </w:pPr>
      <w:r>
        <w:t>Niisamuti leevendatakse eelnõuga relvade vedu, laiendades selleks õigustatud isikute ringi ja leevendades veoga kaasnevaid nõudeid.</w:t>
      </w:r>
    </w:p>
    <w:p w14:paraId="0ED7520B" w14:textId="77777777" w:rsidR="00873D0E" w:rsidRDefault="00873D0E" w:rsidP="00873D0E">
      <w:pPr>
        <w:pStyle w:val="Kommentaaritekst"/>
        <w:jc w:val="left"/>
      </w:pPr>
    </w:p>
    <w:p w14:paraId="757333E1" w14:textId="77777777" w:rsidR="00873D0E" w:rsidRDefault="00873D0E" w:rsidP="00873D0E">
      <w:pPr>
        <w:pStyle w:val="Kommentaaritekst"/>
        <w:jc w:val="left"/>
      </w:pPr>
      <w:r>
        <w:t>Halduskoormusele on mõju ka tulirelvade hoiustamistingimuste muutmisel.</w:t>
      </w:r>
    </w:p>
    <w:p w14:paraId="5F9A2E4E" w14:textId="77777777" w:rsidR="00873D0E" w:rsidRDefault="00873D0E" w:rsidP="00873D0E">
      <w:pPr>
        <w:pStyle w:val="Kommentaaritekst"/>
        <w:jc w:val="left"/>
      </w:pPr>
    </w:p>
    <w:p w14:paraId="17B99F81" w14:textId="77777777" w:rsidR="00873D0E" w:rsidRDefault="00873D0E" w:rsidP="00873D0E">
      <w:pPr>
        <w:pStyle w:val="Kommentaaritekst"/>
        <w:jc w:val="left"/>
      </w:pPr>
      <w:r>
        <w:t>Vajadusel täiendada halduskoormuse mõjuanalüüsi vastavalt.</w:t>
      </w:r>
    </w:p>
  </w:comment>
  <w:comment w:id="73" w:author="Joel Kook - JUSTDIGI" w:date="2026-01-23T11:15:00Z" w:initials="JK">
    <w:p w14:paraId="16172496" w14:textId="5029F13D" w:rsidR="00780DE6" w:rsidRDefault="00996042" w:rsidP="00780DE6">
      <w:pPr>
        <w:pStyle w:val="Kommentaaritekst"/>
        <w:jc w:val="left"/>
      </w:pPr>
      <w:r>
        <w:rPr>
          <w:rStyle w:val="Kommentaariviide"/>
        </w:rPr>
        <w:annotationRef/>
      </w:r>
      <w:r w:rsidR="00780DE6">
        <w:t xml:space="preserve">Riigi järelevalveasutuste osas peame silmas ikkagi </w:t>
      </w:r>
      <w:r w:rsidR="00780DE6">
        <w:rPr>
          <w:i/>
          <w:iCs/>
        </w:rPr>
        <w:t>töökoormust</w:t>
      </w:r>
      <w:r w:rsidR="00780DE6">
        <w:t xml:space="preserve">. Relvaomanikele avaldub tõepoolest </w:t>
      </w:r>
      <w:r w:rsidR="00780DE6">
        <w:rPr>
          <w:i/>
          <w:iCs/>
        </w:rPr>
        <w:t>halduskoormus</w:t>
      </w:r>
      <w:r w:rsidR="00780DE6">
        <w:t>.</w:t>
      </w:r>
    </w:p>
  </w:comment>
  <w:comment w:id="74" w:author="Joel Kook - JUSTDIGI" w:date="2026-01-23T11:16:00Z" w:initials="JK">
    <w:p w14:paraId="5E1F111C" w14:textId="14522C9E" w:rsidR="00527D98" w:rsidRDefault="0045704F" w:rsidP="00527D98">
      <w:pPr>
        <w:pStyle w:val="Kommentaaritekst"/>
        <w:jc w:val="left"/>
      </w:pPr>
      <w:r>
        <w:rPr>
          <w:rStyle w:val="Kommentaariviide"/>
        </w:rPr>
        <w:annotationRef/>
      </w:r>
      <w:r w:rsidR="00527D98">
        <w:t>Selle võiks siin ära märkida et 3 kuult 6 kuule.</w:t>
      </w:r>
    </w:p>
  </w:comment>
  <w:comment w:id="75" w:author="Joel Kook - JUSTDIGI" w:date="2026-01-23T11:23:00Z" w:initials="JK">
    <w:p w14:paraId="7735D464" w14:textId="77777777" w:rsidR="00527D98" w:rsidRDefault="00527D98" w:rsidP="00527D98">
      <w:pPr>
        <w:pStyle w:val="Kommentaaritekst"/>
        <w:jc w:val="left"/>
      </w:pPr>
      <w:r>
        <w:rPr>
          <w:rStyle w:val="Kommentaariviide"/>
        </w:rPr>
        <w:annotationRef/>
      </w:r>
      <w:r>
        <w:t>+ jääb ka rohkem aega omandada relva kasutamise oskused ja sooritada vastav eksam.</w:t>
      </w:r>
    </w:p>
  </w:comment>
  <w:comment w:id="76" w:author="Joel Kook - JUSTDIGI" w:date="2026-01-23T11:26:00Z" w:initials="JK">
    <w:p w14:paraId="77B64306" w14:textId="77777777" w:rsidR="009E0BB3" w:rsidRDefault="009E0BB3" w:rsidP="009E0BB3">
      <w:pPr>
        <w:pStyle w:val="Kommentaaritekst"/>
        <w:jc w:val="left"/>
      </w:pPr>
      <w:r>
        <w:rPr>
          <w:rStyle w:val="Kommentaariviide"/>
        </w:rPr>
        <w:annotationRef/>
      </w:r>
      <w:r>
        <w:t>Üksnes tähtaegade pikenemine ei vähenda veel halduskoormust. Selgitada, kas lisaks tähtaja pikenemisele muutub pärijate jaoks siiski midagi ka sisuliselt lihtsamaks (nt mõnest nõudest loobutakse üldse või neid leevendatakse). Mööname, et üksnes tähtaja muutmine võib mõjutada seda, millise otsuse pärija langetab, aga ei vähenda talle otsusest tulenevat halduskoormust. Täiendada analüüsi.</w:t>
      </w:r>
    </w:p>
  </w:comment>
  <w:comment w:id="77" w:author="Joel Kook - JUSTDIGI" w:date="2026-01-23T11:24:00Z" w:initials="JK">
    <w:p w14:paraId="0EED2C38" w14:textId="3661CDB3" w:rsidR="00322DD5" w:rsidRDefault="00322DD5" w:rsidP="00322DD5">
      <w:pPr>
        <w:pStyle w:val="Kommentaaritekst"/>
        <w:jc w:val="left"/>
      </w:pPr>
      <w:r>
        <w:rPr>
          <w:rStyle w:val="Kommentaariviide"/>
        </w:rPr>
        <w:annotationRef/>
      </w:r>
      <w:r>
        <w:t xml:space="preserve">Ametiasutustele </w:t>
      </w:r>
      <w:r>
        <w:rPr>
          <w:i/>
          <w:iCs/>
        </w:rPr>
        <w:t>töökoormuse.</w:t>
      </w:r>
    </w:p>
  </w:comment>
  <w:comment w:id="78" w:author="Joel Kook - JUSTDIGI" w:date="2026-01-23T11:34:00Z" w:initials="JK">
    <w:p w14:paraId="34BFE60D" w14:textId="77777777" w:rsidR="004B2DC6" w:rsidRDefault="004B2DC6" w:rsidP="004B2DC6">
      <w:pPr>
        <w:pStyle w:val="Kommentaaritekst"/>
        <w:jc w:val="left"/>
      </w:pPr>
      <w:r>
        <w:rPr>
          <w:rStyle w:val="Kommentaariviide"/>
        </w:rPr>
        <w:annotationRef/>
      </w:r>
      <w:r>
        <w:t>Siin kirjeldatu näol on tegemist eelkõige riigiasutustele langeva töökoormuse vähenemisega (mida ei saa võrdsustada eraisikutele langeva halduskoormusega), mistõttu tuleks see osa kajastada pigem mõjuanalüüsi p-s 6.4.</w:t>
      </w:r>
    </w:p>
  </w:comment>
  <w:comment w:id="79" w:author="Joel Kook - JUSTDIGI" w:date="2026-01-23T11:31:00Z" w:initials="JK">
    <w:p w14:paraId="0F84178F" w14:textId="77777777" w:rsidR="00C91BBE" w:rsidRDefault="00512FD4" w:rsidP="00C91BBE">
      <w:pPr>
        <w:pStyle w:val="Kommentaaritekst"/>
        <w:jc w:val="left"/>
      </w:pPr>
      <w:r>
        <w:rPr>
          <w:rStyle w:val="Kommentaariviide"/>
        </w:rPr>
        <w:annotationRef/>
      </w:r>
      <w:r w:rsidR="00C91BBE">
        <w:t>Lisada sihtrühma (parema puudumisel hinnanguline) suurus - nt pärijate osas on ilmselt keeruline arvu välja tuua (aastas sureb Eestis ehk u 15 000 inimest, kellest mingi osa võisid olla relvaomanikud - mingi aimu saab täiskasvanud elanikkonna relvaomanike ja mitte omajate suhtarvust), aga PPA ametnike osas võib olla teada nt üksuse suurus, kes relvadega seotud järelevalvet teostavad.</w:t>
      </w:r>
    </w:p>
  </w:comment>
  <w:comment w:id="80" w:author="Joel Kook - JUSTDIGI" w:date="2026-01-23T13:35:00Z" w:initials="JK">
    <w:p w14:paraId="5C6BCF25" w14:textId="77777777" w:rsidR="00257E02" w:rsidRDefault="00257E02" w:rsidP="00257E02">
      <w:pPr>
        <w:pStyle w:val="Kommentaaritekst"/>
        <w:jc w:val="left"/>
      </w:pPr>
      <w:r>
        <w:rPr>
          <w:rStyle w:val="Kommentaariviide"/>
        </w:rPr>
        <w:annotationRef/>
      </w:r>
      <w:r>
        <w:t>Arvestades, et mõjuanalüüs kajastab halduskoormuslikke muudatusi praegu üksnes osaliselt, ei saa selle järeldusega nõustuda. Vajab paremat põhjendamist.</w:t>
      </w:r>
    </w:p>
  </w:comment>
  <w:comment w:id="82" w:author="Joel Kook - JUSTDIGI" w:date="2026-01-23T12:12:00Z" w:initials="JK">
    <w:p w14:paraId="5B15D4AC" w14:textId="7C3B0700" w:rsidR="00516307" w:rsidRDefault="00516307" w:rsidP="00516307">
      <w:pPr>
        <w:pStyle w:val="Kommentaaritekst"/>
        <w:jc w:val="left"/>
      </w:pPr>
      <w:r>
        <w:rPr>
          <w:rStyle w:val="Kommentaariviide"/>
        </w:rPr>
        <w:annotationRef/>
      </w:r>
      <w:r>
        <w:t>Kas jahiturismi soodustav juriidilise isiku õiguse laiendamine anda tulirelv teise isiku käsutusse võiks ka selles loendis olla? Kui palju on Eestis selliseid ettevõtteid, kes taolist teenust võiksid osutada?</w:t>
      </w:r>
    </w:p>
  </w:comment>
  <w:comment w:id="83" w:author="Joel Kook - JUSTDIGI" w:date="2026-01-23T11:38:00Z" w:initials="JK">
    <w:p w14:paraId="4805BA22" w14:textId="27ED26AC" w:rsidR="008E0674" w:rsidRDefault="008E0674" w:rsidP="008E0674">
      <w:pPr>
        <w:pStyle w:val="Kommentaaritekst"/>
        <w:jc w:val="left"/>
      </w:pPr>
      <w:r>
        <w:rPr>
          <w:rStyle w:val="Kommentaariviide"/>
        </w:rPr>
        <w:annotationRef/>
      </w:r>
      <w:r>
        <w:t>Mõeldud on ilmselt füüsilisest isikust relvaomanikku? Täpsustada.</w:t>
      </w:r>
    </w:p>
  </w:comment>
  <w:comment w:id="84" w:author="Joel Kook - JUSTDIGI" w:date="2026-01-23T11:41:00Z" w:initials="JK">
    <w:p w14:paraId="02B3857B" w14:textId="77777777" w:rsidR="00AA0E42" w:rsidRDefault="008A5E89" w:rsidP="00AA0E42">
      <w:pPr>
        <w:pStyle w:val="Kommentaaritekst"/>
        <w:jc w:val="left"/>
      </w:pPr>
      <w:r>
        <w:rPr>
          <w:rStyle w:val="Kommentaariviide"/>
        </w:rPr>
        <w:annotationRef/>
      </w:r>
      <w:r w:rsidR="00AA0E42">
        <w:t>Sõnastusest tulenevalt - kas lisandub siiski mingi koormus? Täpsustada.</w:t>
      </w:r>
    </w:p>
  </w:comment>
  <w:comment w:id="85" w:author="Joel Kook - JUSTDIGI" w:date="2026-01-23T11:39:00Z" w:initials="JK">
    <w:p w14:paraId="2A1A0158" w14:textId="7E715A0D" w:rsidR="003522AE" w:rsidRDefault="003522AE" w:rsidP="003522AE">
      <w:pPr>
        <w:pStyle w:val="Kommentaaritekst"/>
        <w:jc w:val="left"/>
      </w:pPr>
      <w:r>
        <w:rPr>
          <w:rStyle w:val="Kommentaariviide"/>
        </w:rPr>
        <w:annotationRef/>
      </w:r>
      <w:r>
        <w:t>Lisada nimetatud sihtrühmade arvuline suurus.</w:t>
      </w:r>
    </w:p>
  </w:comment>
  <w:comment w:id="87" w:author="Joel Kook - JUSTDIGI" w:date="2026-01-23T13:40:00Z" w:initials="JK">
    <w:p w14:paraId="2864E647" w14:textId="77777777" w:rsidR="00B8028E" w:rsidRDefault="00B8028E" w:rsidP="00B8028E">
      <w:pPr>
        <w:pStyle w:val="Kommentaaritekst"/>
        <w:jc w:val="left"/>
      </w:pPr>
      <w:r>
        <w:rPr>
          <w:rStyle w:val="Kommentaariviide"/>
        </w:rPr>
        <w:annotationRef/>
      </w:r>
      <w:r>
        <w:t>Siintoodu jääb muudatuste valguses liiga üldiseks ja deklaratiivseks. Vaja oleks hinnata muudatusi konkreetsemalt - mis muutub nt lapsevanema / lapse jaoks võrreldes praegusega? Kui langetatakse tulirelva käsitsemise eapiiri, siis mil moel tagatakse ohutum relva kasutamine võrreldes praegusega - jääb siit hetkel selgusetuks.</w:t>
      </w:r>
    </w:p>
  </w:comment>
  <w:comment w:id="89" w:author="Joel Kook - JUSTDIGI" w:date="2026-01-23T11:45:00Z" w:initials="JK">
    <w:p w14:paraId="4F1A41F8" w14:textId="12FB138E" w:rsidR="007E695B" w:rsidRDefault="009B30C9" w:rsidP="007E695B">
      <w:pPr>
        <w:pStyle w:val="Kommentaaritekst"/>
        <w:jc w:val="left"/>
      </w:pPr>
      <w:r>
        <w:rPr>
          <w:rStyle w:val="Kommentaariviide"/>
        </w:rPr>
        <w:annotationRef/>
      </w:r>
      <w:r w:rsidR="007E695B">
        <w:t>Selgitada milles avaldub muudatuste mõju KOV-ide tegevustele, kui üldse? Eelnevalt mõjuanalüüsis (seletuskirja osas 6) omavalitsusi ei käsitletud ning ka siin märgitakse, et järelevalve- ja menetlusfunktsioonid puuduvad.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BC1546" w15:done="0"/>
  <w15:commentEx w15:paraId="2E172921" w15:done="0"/>
  <w15:commentEx w15:paraId="2AA5260D" w15:done="0"/>
  <w15:commentEx w15:paraId="3A38FDBE" w15:done="0"/>
  <w15:commentEx w15:paraId="28826881" w15:done="0"/>
  <w15:commentEx w15:paraId="258D272D" w15:done="0"/>
  <w15:commentEx w15:paraId="2C0243F2" w15:done="0"/>
  <w15:commentEx w15:paraId="291B10CF" w15:done="0"/>
  <w15:commentEx w15:paraId="177E68E3" w15:done="0"/>
  <w15:commentEx w15:paraId="376F528B" w15:done="0"/>
  <w15:commentEx w15:paraId="40C1AEBB" w15:done="0"/>
  <w15:commentEx w15:paraId="5AD8251F" w15:done="0"/>
  <w15:commentEx w15:paraId="71AF62A6" w15:done="0"/>
  <w15:commentEx w15:paraId="09ED451D" w15:done="0"/>
  <w15:commentEx w15:paraId="2CAC3E8F" w15:done="0"/>
  <w15:commentEx w15:paraId="4BD51F91" w15:done="0"/>
  <w15:commentEx w15:paraId="11E6D4BB" w15:done="0"/>
  <w15:commentEx w15:paraId="72491CE5" w15:done="0"/>
  <w15:commentEx w15:paraId="2FE24021" w15:done="0"/>
  <w15:commentEx w15:paraId="7028A722" w15:done="0"/>
  <w15:commentEx w15:paraId="0A6E4CF1" w15:done="0"/>
  <w15:commentEx w15:paraId="3378552C" w15:done="0"/>
  <w15:commentEx w15:paraId="62955BC6" w15:done="0"/>
  <w15:commentEx w15:paraId="2C0E85CF" w15:done="0"/>
  <w15:commentEx w15:paraId="601053CC" w15:done="1"/>
  <w15:commentEx w15:paraId="73F09703" w15:done="0"/>
  <w15:commentEx w15:paraId="47F135F2" w15:done="0"/>
  <w15:commentEx w15:paraId="267415BF" w15:done="0"/>
  <w15:commentEx w15:paraId="6466319E" w15:done="0"/>
  <w15:commentEx w15:paraId="5A0A8F62" w15:done="0"/>
  <w15:commentEx w15:paraId="57E03E76" w15:done="0"/>
  <w15:commentEx w15:paraId="661F8172" w15:done="0"/>
  <w15:commentEx w15:paraId="34D759C8" w15:done="0"/>
  <w15:commentEx w15:paraId="47707E1C" w15:done="0"/>
  <w15:commentEx w15:paraId="1EF442C5" w15:done="0"/>
  <w15:commentEx w15:paraId="06D847B7" w15:done="0"/>
  <w15:commentEx w15:paraId="65465D2A" w15:done="0"/>
  <w15:commentEx w15:paraId="58EA77A8" w15:done="0"/>
  <w15:commentEx w15:paraId="541D8070" w15:done="0"/>
  <w15:commentEx w15:paraId="03DE8F75" w15:done="0"/>
  <w15:commentEx w15:paraId="17B99F81" w15:done="0"/>
  <w15:commentEx w15:paraId="16172496" w15:done="0"/>
  <w15:commentEx w15:paraId="5E1F111C" w15:done="0"/>
  <w15:commentEx w15:paraId="7735D464" w15:done="0"/>
  <w15:commentEx w15:paraId="77B64306" w15:done="0"/>
  <w15:commentEx w15:paraId="0EED2C38" w15:done="0"/>
  <w15:commentEx w15:paraId="34BFE60D" w15:done="0"/>
  <w15:commentEx w15:paraId="0F84178F" w15:done="0"/>
  <w15:commentEx w15:paraId="5C6BCF25" w15:done="0"/>
  <w15:commentEx w15:paraId="5B15D4AC" w15:done="0"/>
  <w15:commentEx w15:paraId="4805BA22" w15:done="0"/>
  <w15:commentEx w15:paraId="02B3857B" w15:done="0"/>
  <w15:commentEx w15:paraId="2A1A0158" w15:done="0"/>
  <w15:commentEx w15:paraId="2864E647" w15:done="0"/>
  <w15:commentEx w15:paraId="4F1A41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E168C13" w16cex:dateUtc="2026-01-20T08:38:00Z"/>
  <w16cex:commentExtensible w16cex:durableId="681227D9" w16cex:dateUtc="2026-01-20T08:39:00Z"/>
  <w16cex:commentExtensible w16cex:durableId="2481C341" w16cex:dateUtc="2026-01-23T07:17:00Z"/>
  <w16cex:commentExtensible w16cex:durableId="5506A3FF" w16cex:dateUtc="2026-01-22T09:40:00Z"/>
  <w16cex:commentExtensible w16cex:durableId="38F6CB9D" w16cex:dateUtc="2026-01-23T11:13:00Z"/>
  <w16cex:commentExtensible w16cex:durableId="23FEB174" w16cex:dateUtc="2026-01-20T08:36:00Z"/>
  <w16cex:commentExtensible w16cex:durableId="22F4CAEE" w16cex:dateUtc="2026-01-23T07:30:00Z"/>
  <w16cex:commentExtensible w16cex:durableId="086632E6" w16cex:dateUtc="2026-01-22T09:58:00Z"/>
  <w16cex:commentExtensible w16cex:durableId="46FDDD36" w16cex:dateUtc="2026-01-23T11:24:00Z"/>
  <w16cex:commentExtensible w16cex:durableId="75D4AEBE" w16cex:dateUtc="2026-01-23T11:24:00Z"/>
  <w16cex:commentExtensible w16cex:durableId="62DD1E21" w16cex:dateUtc="2026-01-23T11:23:00Z"/>
  <w16cex:commentExtensible w16cex:durableId="2F259F29" w16cex:dateUtc="2026-01-23T11:22:00Z"/>
  <w16cex:commentExtensible w16cex:durableId="47332E25" w16cex:dateUtc="2026-01-22T10:00:00Z"/>
  <w16cex:commentExtensible w16cex:durableId="30F43EA7" w16cex:dateUtc="2026-01-20T08:35:00Z"/>
  <w16cex:commentExtensible w16cex:durableId="65A7530E" w16cex:dateUtc="2026-01-22T14:50:00Z"/>
  <w16cex:commentExtensible w16cex:durableId="308CCA8A" w16cex:dateUtc="2026-01-22T14:51:00Z"/>
  <w16cex:commentExtensible w16cex:durableId="0FF4955D" w16cex:dateUtc="2026-01-23T06:43:00Z"/>
  <w16cex:commentExtensible w16cex:durableId="5F15B6F3" w16cex:dateUtc="2026-01-22T14:52:00Z"/>
  <w16cex:commentExtensible w16cex:durableId="0023A777" w16cex:dateUtc="2026-01-22T14:53:00Z"/>
  <w16cex:commentExtensible w16cex:durableId="608B0647" w16cex:dateUtc="2026-01-22T10:11:00Z"/>
  <w16cex:commentExtensible w16cex:durableId="08D88F1D" w16cex:dateUtc="2026-01-22T10:13:00Z"/>
  <w16cex:commentExtensible w16cex:durableId="4C7BD362" w16cex:dateUtc="2026-01-22T11:26:00Z"/>
  <w16cex:commentExtensible w16cex:durableId="7C8E8FE1" w16cex:dateUtc="2026-01-23T07:41:00Z"/>
  <w16cex:commentExtensible w16cex:durableId="531147A6" w16cex:dateUtc="2026-01-22T14:13:00Z"/>
  <w16cex:commentExtensible w16cex:durableId="32F549CF" w16cex:dateUtc="2026-01-22T14:11:00Z"/>
  <w16cex:commentExtensible w16cex:durableId="3974693E" w16cex:dateUtc="2026-01-22T14:11:00Z"/>
  <w16cex:commentExtensible w16cex:durableId="497FA1E1" w16cex:dateUtc="2026-01-22T09:34:00Z"/>
  <w16cex:commentExtensible w16cex:durableId="48F68254" w16cex:dateUtc="2026-01-23T06:03:00Z"/>
  <w16cex:commentExtensible w16cex:durableId="251A9DF7" w16cex:dateUtc="2026-01-22T09:42:00Z"/>
  <w16cex:commentExtensible w16cex:durableId="397AD1C2" w16cex:dateUtc="2026-01-23T07:57:00Z"/>
  <w16cex:commentExtensible w16cex:durableId="6B4E4508" w16cex:dateUtc="2026-01-23T09:08:00Z"/>
  <w16cex:commentExtensible w16cex:durableId="3DDBB912" w16cex:dateUtc="2026-01-23T08:53:00Z"/>
  <w16cex:commentExtensible w16cex:durableId="323B1327" w16cex:dateUtc="2026-01-23T08:55:00Z"/>
  <w16cex:commentExtensible w16cex:durableId="4F6BCC09" w16cex:dateUtc="2026-01-23T08:43:00Z"/>
  <w16cex:commentExtensible w16cex:durableId="27ED204A" w16cex:dateUtc="2026-01-23T08:42:00Z"/>
  <w16cex:commentExtensible w16cex:durableId="6FDC4DC7" w16cex:dateUtc="2026-01-23T08:41:00Z"/>
  <w16cex:commentExtensible w16cex:durableId="58057FFC" w16cex:dateUtc="2026-01-23T09:03:00Z"/>
  <w16cex:commentExtensible w16cex:durableId="4EB26F4E" w16cex:dateUtc="2026-01-23T09:13:00Z"/>
  <w16cex:commentExtensible w16cex:durableId="242FC9EF" w16cex:dateUtc="2026-01-23T09:12:00Z"/>
  <w16cex:commentExtensible w16cex:durableId="235B851E" w16cex:dateUtc="2026-01-23T09:14:00Z"/>
  <w16cex:commentExtensible w16cex:durableId="0AD6E899" w16cex:dateUtc="2026-01-23T10:02:00Z"/>
  <w16cex:commentExtensible w16cex:durableId="27F6C2FC" w16cex:dateUtc="2026-01-23T09:15:00Z"/>
  <w16cex:commentExtensible w16cex:durableId="55189527" w16cex:dateUtc="2026-01-23T09:16:00Z"/>
  <w16cex:commentExtensible w16cex:durableId="5E8C40F2" w16cex:dateUtc="2026-01-23T09:23:00Z"/>
  <w16cex:commentExtensible w16cex:durableId="2BF53250" w16cex:dateUtc="2026-01-23T09:26:00Z"/>
  <w16cex:commentExtensible w16cex:durableId="7EFDDF25" w16cex:dateUtc="2026-01-23T09:24:00Z"/>
  <w16cex:commentExtensible w16cex:durableId="3DAFF157" w16cex:dateUtc="2026-01-23T09:34:00Z"/>
  <w16cex:commentExtensible w16cex:durableId="2CB78667" w16cex:dateUtc="2026-01-23T09:31:00Z"/>
  <w16cex:commentExtensible w16cex:durableId="233E68C3" w16cex:dateUtc="2026-01-23T11:35:00Z"/>
  <w16cex:commentExtensible w16cex:durableId="454DF51C" w16cex:dateUtc="2026-01-23T10:12:00Z"/>
  <w16cex:commentExtensible w16cex:durableId="101C2D8D" w16cex:dateUtc="2026-01-23T09:38:00Z"/>
  <w16cex:commentExtensible w16cex:durableId="3C16F35C" w16cex:dateUtc="2026-01-23T09:41:00Z"/>
  <w16cex:commentExtensible w16cex:durableId="15348FE2" w16cex:dateUtc="2026-01-23T09:39:00Z"/>
  <w16cex:commentExtensible w16cex:durableId="0D82F028" w16cex:dateUtc="2026-01-23T11:40:00Z"/>
  <w16cex:commentExtensible w16cex:durableId="5F3D25AA" w16cex:dateUtc="2026-01-23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BC1546" w16cid:durableId="0E168C13"/>
  <w16cid:commentId w16cid:paraId="2E172921" w16cid:durableId="681227D9"/>
  <w16cid:commentId w16cid:paraId="2AA5260D" w16cid:durableId="2481C341"/>
  <w16cid:commentId w16cid:paraId="3A38FDBE" w16cid:durableId="5506A3FF"/>
  <w16cid:commentId w16cid:paraId="28826881" w16cid:durableId="38F6CB9D"/>
  <w16cid:commentId w16cid:paraId="258D272D" w16cid:durableId="23FEB174"/>
  <w16cid:commentId w16cid:paraId="2C0243F2" w16cid:durableId="22F4CAEE"/>
  <w16cid:commentId w16cid:paraId="291B10CF" w16cid:durableId="086632E6"/>
  <w16cid:commentId w16cid:paraId="177E68E3" w16cid:durableId="46FDDD36"/>
  <w16cid:commentId w16cid:paraId="376F528B" w16cid:durableId="75D4AEBE"/>
  <w16cid:commentId w16cid:paraId="40C1AEBB" w16cid:durableId="62DD1E21"/>
  <w16cid:commentId w16cid:paraId="5AD8251F" w16cid:durableId="2F259F29"/>
  <w16cid:commentId w16cid:paraId="71AF62A6" w16cid:durableId="47332E25"/>
  <w16cid:commentId w16cid:paraId="09ED451D" w16cid:durableId="30F43EA7"/>
  <w16cid:commentId w16cid:paraId="2CAC3E8F" w16cid:durableId="65A7530E"/>
  <w16cid:commentId w16cid:paraId="4BD51F91" w16cid:durableId="308CCA8A"/>
  <w16cid:commentId w16cid:paraId="11E6D4BB" w16cid:durableId="0FF4955D"/>
  <w16cid:commentId w16cid:paraId="72491CE5" w16cid:durableId="5F15B6F3"/>
  <w16cid:commentId w16cid:paraId="2FE24021" w16cid:durableId="0023A777"/>
  <w16cid:commentId w16cid:paraId="7028A722" w16cid:durableId="608B0647"/>
  <w16cid:commentId w16cid:paraId="0A6E4CF1" w16cid:durableId="08D88F1D"/>
  <w16cid:commentId w16cid:paraId="3378552C" w16cid:durableId="4C7BD362"/>
  <w16cid:commentId w16cid:paraId="62955BC6" w16cid:durableId="7C8E8FE1"/>
  <w16cid:commentId w16cid:paraId="2C0E85CF" w16cid:durableId="531147A6"/>
  <w16cid:commentId w16cid:paraId="601053CC" w16cid:durableId="32F549CF"/>
  <w16cid:commentId w16cid:paraId="73F09703" w16cid:durableId="3974693E"/>
  <w16cid:commentId w16cid:paraId="47F135F2" w16cid:durableId="497FA1E1"/>
  <w16cid:commentId w16cid:paraId="267415BF" w16cid:durableId="48F68254"/>
  <w16cid:commentId w16cid:paraId="6466319E" w16cid:durableId="251A9DF7"/>
  <w16cid:commentId w16cid:paraId="5A0A8F62" w16cid:durableId="397AD1C2"/>
  <w16cid:commentId w16cid:paraId="57E03E76" w16cid:durableId="6B4E4508"/>
  <w16cid:commentId w16cid:paraId="661F8172" w16cid:durableId="3DDBB912"/>
  <w16cid:commentId w16cid:paraId="34D759C8" w16cid:durableId="323B1327"/>
  <w16cid:commentId w16cid:paraId="47707E1C" w16cid:durableId="4F6BCC09"/>
  <w16cid:commentId w16cid:paraId="1EF442C5" w16cid:durableId="27ED204A"/>
  <w16cid:commentId w16cid:paraId="06D847B7" w16cid:durableId="6FDC4DC7"/>
  <w16cid:commentId w16cid:paraId="65465D2A" w16cid:durableId="58057FFC"/>
  <w16cid:commentId w16cid:paraId="58EA77A8" w16cid:durableId="4EB26F4E"/>
  <w16cid:commentId w16cid:paraId="541D8070" w16cid:durableId="242FC9EF"/>
  <w16cid:commentId w16cid:paraId="03DE8F75" w16cid:durableId="235B851E"/>
  <w16cid:commentId w16cid:paraId="17B99F81" w16cid:durableId="0AD6E899"/>
  <w16cid:commentId w16cid:paraId="16172496" w16cid:durableId="27F6C2FC"/>
  <w16cid:commentId w16cid:paraId="5E1F111C" w16cid:durableId="55189527"/>
  <w16cid:commentId w16cid:paraId="7735D464" w16cid:durableId="5E8C40F2"/>
  <w16cid:commentId w16cid:paraId="77B64306" w16cid:durableId="2BF53250"/>
  <w16cid:commentId w16cid:paraId="0EED2C38" w16cid:durableId="7EFDDF25"/>
  <w16cid:commentId w16cid:paraId="34BFE60D" w16cid:durableId="3DAFF157"/>
  <w16cid:commentId w16cid:paraId="0F84178F" w16cid:durableId="2CB78667"/>
  <w16cid:commentId w16cid:paraId="5C6BCF25" w16cid:durableId="233E68C3"/>
  <w16cid:commentId w16cid:paraId="5B15D4AC" w16cid:durableId="454DF51C"/>
  <w16cid:commentId w16cid:paraId="4805BA22" w16cid:durableId="101C2D8D"/>
  <w16cid:commentId w16cid:paraId="02B3857B" w16cid:durableId="3C16F35C"/>
  <w16cid:commentId w16cid:paraId="2A1A0158" w16cid:durableId="15348FE2"/>
  <w16cid:commentId w16cid:paraId="2864E647" w16cid:durableId="0D82F028"/>
  <w16cid:commentId w16cid:paraId="4F1A41F8" w16cid:durableId="5F3D25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5A533" w14:textId="77777777" w:rsidR="0024156E" w:rsidRDefault="0024156E" w:rsidP="003413D6">
      <w:pPr>
        <w:spacing w:line="240" w:lineRule="auto"/>
      </w:pPr>
      <w:r>
        <w:separator/>
      </w:r>
    </w:p>
  </w:endnote>
  <w:endnote w:type="continuationSeparator" w:id="0">
    <w:p w14:paraId="23AC0F93" w14:textId="77777777" w:rsidR="0024156E" w:rsidRDefault="0024156E" w:rsidP="003413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314739"/>
      <w:docPartObj>
        <w:docPartGallery w:val="Page Numbers (Bottom of Page)"/>
        <w:docPartUnique/>
      </w:docPartObj>
    </w:sdtPr>
    <w:sdtContent>
      <w:p w14:paraId="0564E21C" w14:textId="4C7995F9" w:rsidR="00A160FB" w:rsidRDefault="00A160FB">
        <w:pPr>
          <w:pStyle w:val="Jalus"/>
          <w:jc w:val="right"/>
        </w:pPr>
        <w:r w:rsidRPr="002C0924">
          <w:rPr>
            <w:rFonts w:cs="Times New Roman"/>
          </w:rPr>
          <w:fldChar w:fldCharType="begin"/>
        </w:r>
        <w:r w:rsidRPr="002C0924">
          <w:rPr>
            <w:rFonts w:cs="Times New Roman"/>
          </w:rPr>
          <w:instrText>PAGE   \* MERGEFORMAT</w:instrText>
        </w:r>
        <w:r w:rsidRPr="002C0924">
          <w:rPr>
            <w:rFonts w:cs="Times New Roman"/>
          </w:rPr>
          <w:fldChar w:fldCharType="separate"/>
        </w:r>
        <w:r w:rsidRPr="005B5434">
          <w:rPr>
            <w:rFonts w:cs="Times New Roman"/>
            <w:lang w:val="et-EE"/>
          </w:rPr>
          <w:t>2</w:t>
        </w:r>
        <w:r w:rsidRPr="002C0924">
          <w:rPr>
            <w:rFonts w:cs="Times New Roman"/>
          </w:rPr>
          <w:fldChar w:fldCharType="end"/>
        </w:r>
      </w:p>
    </w:sdtContent>
  </w:sdt>
  <w:p w14:paraId="61900D5D" w14:textId="77777777" w:rsidR="00A160FB" w:rsidRDefault="00A160F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8C684" w14:textId="77777777" w:rsidR="0024156E" w:rsidRDefault="0024156E" w:rsidP="003413D6">
      <w:pPr>
        <w:spacing w:line="240" w:lineRule="auto"/>
      </w:pPr>
      <w:r>
        <w:separator/>
      </w:r>
    </w:p>
  </w:footnote>
  <w:footnote w:type="continuationSeparator" w:id="0">
    <w:p w14:paraId="6E58F037" w14:textId="77777777" w:rsidR="0024156E" w:rsidRDefault="0024156E" w:rsidP="003413D6">
      <w:pPr>
        <w:spacing w:line="240" w:lineRule="auto"/>
      </w:pPr>
      <w:r>
        <w:continuationSeparator/>
      </w:r>
    </w:p>
  </w:footnote>
  <w:footnote w:id="1">
    <w:p w14:paraId="1A4CC16E" w14:textId="5F980D6B" w:rsidR="00060E6B" w:rsidRPr="00B27A0D" w:rsidRDefault="00060E6B" w:rsidP="00B660AB">
      <w:pPr>
        <w:rPr>
          <w:color w:val="202020"/>
          <w:lang w:eastAsia="et-EE"/>
        </w:rPr>
      </w:pPr>
      <w:r w:rsidRPr="00B660AB">
        <w:rPr>
          <w:rStyle w:val="Allmrkuseviide"/>
          <w:sz w:val="20"/>
          <w:szCs w:val="20"/>
          <w:lang w:val="et-EE"/>
        </w:rPr>
        <w:footnoteRef/>
      </w:r>
      <w:r w:rsidRPr="00B660AB">
        <w:rPr>
          <w:rFonts w:cs="Times New Roman"/>
          <w:sz w:val="20"/>
          <w:szCs w:val="20"/>
          <w:lang w:val="et-EE"/>
        </w:rPr>
        <w:t xml:space="preserve"> Relvaseadus – </w:t>
      </w:r>
      <w:hyperlink r:id="rId1" w:history="1">
        <w:r w:rsidRPr="00B27A0D">
          <w:rPr>
            <w:rStyle w:val="Hperlink"/>
            <w:rFonts w:eastAsia="Times New Roman" w:cs="Times New Roman"/>
            <w:sz w:val="20"/>
            <w:szCs w:val="20"/>
            <w:lang w:val="et-EE" w:eastAsia="et-EE"/>
          </w:rPr>
          <w:t xml:space="preserve">RT I, 12.12.2024, </w:t>
        </w:r>
        <w:r w:rsidR="00AB32F0">
          <w:rPr>
            <w:rStyle w:val="Hperlink"/>
            <w:rFonts w:eastAsia="Times New Roman" w:cs="Times New Roman"/>
            <w:sz w:val="20"/>
            <w:szCs w:val="20"/>
            <w:lang w:val="et-EE" w:eastAsia="et-EE"/>
          </w:rPr>
          <w:t>4</w:t>
        </w:r>
      </w:hyperlink>
      <w:r w:rsidRPr="00B27A0D">
        <w:rPr>
          <w:rFonts w:eastAsia="Times New Roman" w:cs="Times New Roman"/>
          <w:color w:val="202020"/>
          <w:sz w:val="20"/>
          <w:szCs w:val="20"/>
          <w:lang w:val="et-EE" w:eastAsia="et-EE"/>
        </w:rPr>
        <w:t>.</w:t>
      </w:r>
    </w:p>
  </w:footnote>
  <w:footnote w:id="2">
    <w:p w14:paraId="6C100E5E" w14:textId="77777777" w:rsidR="003413D6" w:rsidRPr="004705A3" w:rsidRDefault="003413D6" w:rsidP="003413D6">
      <w:pPr>
        <w:pStyle w:val="Allmrkusetekst"/>
      </w:pPr>
      <w:r w:rsidRPr="004705A3">
        <w:rPr>
          <w:rStyle w:val="Allmrkuseviide"/>
        </w:rPr>
        <w:footnoteRef/>
      </w:r>
      <w:r w:rsidRPr="004705A3">
        <w:t xml:space="preserve"> </w:t>
      </w:r>
      <w:bookmarkStart w:id="10" w:name="_Hlk205385840"/>
      <w:r w:rsidRPr="004705A3">
        <w:rPr>
          <w:rFonts w:eastAsia="Calibri"/>
        </w:rPr>
        <w:t xml:space="preserve">Vabariigi Valitsuse 19. juuni 2025. aasta protokollise otsuse </w:t>
      </w:r>
      <w:hyperlink r:id="rId2" w:history="1">
        <w:r w:rsidRPr="004705A3">
          <w:rPr>
            <w:rStyle w:val="Hperlink"/>
            <w:rFonts w:eastAsia="Calibri"/>
          </w:rPr>
          <w:t>punkt 13</w:t>
        </w:r>
      </w:hyperlink>
      <w:r w:rsidRPr="004705A3">
        <w:rPr>
          <w:rFonts w:eastAsia="Calibri"/>
        </w:rPr>
        <w:t>.</w:t>
      </w:r>
      <w:bookmarkEnd w:id="10"/>
    </w:p>
  </w:footnote>
  <w:footnote w:id="3">
    <w:p w14:paraId="3F041E90" w14:textId="77777777" w:rsidR="003413D6" w:rsidRPr="004705A3" w:rsidRDefault="003413D6" w:rsidP="003413D6">
      <w:pPr>
        <w:pStyle w:val="Allmrkusetekst"/>
      </w:pPr>
      <w:r w:rsidRPr="004705A3">
        <w:rPr>
          <w:rStyle w:val="Allmrkuseviide"/>
        </w:rPr>
        <w:footnoteRef/>
      </w:r>
      <w:r w:rsidRPr="004705A3">
        <w:t xml:space="preserve"> </w:t>
      </w:r>
      <w:r w:rsidRPr="004705A3">
        <w:t xml:space="preserve">Aluslepingu ja Vabariigi Valitsuse tegevusprogrammiga on võimalik tutvuda: </w:t>
      </w:r>
      <w:hyperlink r:id="rId3" w:history="1">
        <w:r w:rsidRPr="004705A3">
          <w:rPr>
            <w:rStyle w:val="Hperlink"/>
            <w:rFonts w:eastAsiaTheme="majorEastAsia"/>
          </w:rPr>
          <w:t>https://valitsus.ee/valitsuse-eesmargid-ja-tegevused/valitsemise-alused/tegevusprogramm-0</w:t>
        </w:r>
      </w:hyperlink>
      <w:r w:rsidRPr="004705A3">
        <w:t>.</w:t>
      </w:r>
    </w:p>
  </w:footnote>
  <w:footnote w:id="4">
    <w:p w14:paraId="1C15623E" w14:textId="77777777" w:rsidR="003413D6" w:rsidRPr="004705A3" w:rsidRDefault="003413D6" w:rsidP="003413D6">
      <w:pPr>
        <w:pStyle w:val="Allmrkusetekst"/>
      </w:pPr>
      <w:r w:rsidRPr="004705A3">
        <w:rPr>
          <w:rStyle w:val="Allmrkuseviide"/>
        </w:rPr>
        <w:footnoteRef/>
      </w:r>
      <w:r w:rsidRPr="004705A3">
        <w:t xml:space="preserve"> </w:t>
      </w:r>
      <w:r w:rsidRPr="004705A3">
        <w:t xml:space="preserve">Eesti Reformierakonna ja Erakonna Eesti 200 valitsusliidu alusleping, p 4 Sisejulgeolek. Kättesaadav: </w:t>
      </w:r>
      <w:hyperlink r:id="rId4" w:history="1">
        <w:r w:rsidRPr="004705A3">
          <w:rPr>
            <w:rStyle w:val="Hperlink"/>
          </w:rPr>
          <w:t>https://valitsus.ee/valitsuse-eesmargid-ja-tegevused/valitsemise-alused/koalitsioonilepe-2025-2027/sisejulgeolek</w:t>
        </w:r>
      </w:hyperlink>
      <w:r w:rsidRPr="004705A3">
        <w:t>.</w:t>
      </w:r>
    </w:p>
  </w:footnote>
  <w:footnote w:id="5">
    <w:p w14:paraId="7B669586" w14:textId="77777777" w:rsidR="003413D6" w:rsidRPr="004705A3" w:rsidRDefault="003413D6" w:rsidP="003413D6">
      <w:pPr>
        <w:pStyle w:val="Allmrkusetekst"/>
      </w:pPr>
      <w:r w:rsidRPr="004705A3">
        <w:rPr>
          <w:rStyle w:val="Allmrkuseviide"/>
        </w:rPr>
        <w:footnoteRef/>
      </w:r>
      <w:r w:rsidRPr="004705A3">
        <w:t xml:space="preserve"> </w:t>
      </w:r>
      <w:r w:rsidRPr="004705A3">
        <w:t xml:space="preserve">Siseministeerium. </w:t>
      </w:r>
      <w:hyperlink r:id="rId5" w:anchor="programm" w:history="1">
        <w:r w:rsidRPr="004705A3">
          <w:rPr>
            <w:rStyle w:val="Hperlink"/>
          </w:rPr>
          <w:t>Siseturvalisuse arengukava 2020–2030</w:t>
        </w:r>
      </w:hyperlink>
      <w:r w:rsidRPr="004705A3">
        <w:t>.</w:t>
      </w:r>
    </w:p>
  </w:footnote>
  <w:footnote w:id="6">
    <w:p w14:paraId="5571F521" w14:textId="0DAC392D" w:rsidR="00017490" w:rsidRPr="00017490" w:rsidRDefault="00017490">
      <w:pPr>
        <w:pStyle w:val="Allmrkusetekst"/>
      </w:pPr>
      <w:r w:rsidRPr="00017490">
        <w:rPr>
          <w:rStyle w:val="Allmrkuseviide"/>
        </w:rPr>
        <w:footnoteRef/>
      </w:r>
      <w:r w:rsidRPr="00017490">
        <w:t xml:space="preserve"> </w:t>
      </w:r>
      <w:r w:rsidRPr="00017490">
        <w:t>Euroopa Parlamendi ja nõukogu direktiiv (EL) 2021/555, 24. märts 2021, relvade omandamise ja valduse kontrolli kohta (ELT L 115, 6.4.2021, lk 1–25).</w:t>
      </w:r>
    </w:p>
  </w:footnote>
  <w:footnote w:id="7">
    <w:p w14:paraId="49AC50D6" w14:textId="190B14C7" w:rsidR="001D323E" w:rsidRDefault="001D323E">
      <w:pPr>
        <w:pStyle w:val="Allmrkusetekst"/>
      </w:pPr>
      <w:r>
        <w:rPr>
          <w:rStyle w:val="Allmrkuseviide"/>
        </w:rPr>
        <w:footnoteRef/>
      </w:r>
      <w:r>
        <w:t xml:space="preserve"> </w:t>
      </w:r>
      <w:r w:rsidRPr="001D323E">
        <w:t>Halduskoormuse tasakaalustamise reegli rakendamise juhis</w:t>
      </w:r>
      <w:r>
        <w:t xml:space="preserve">. Kättesaadav: </w:t>
      </w:r>
      <w:hyperlink r:id="rId6" w:history="1">
        <w:r w:rsidR="00952336" w:rsidRPr="00AF650D">
          <w:rPr>
            <w:rStyle w:val="Hperlink"/>
          </w:rPr>
          <w:t>https://www.justdigi.ee/sites/default/files/documents/2025-05/Halduskoormuse%20tasakaalustamise%20reegli%20rakendamise%20juhis.pdf</w:t>
        </w:r>
      </w:hyperlink>
      <w:r w:rsidR="00952336">
        <w:t>.</w:t>
      </w:r>
    </w:p>
  </w:footnote>
  <w:footnote w:id="8">
    <w:p w14:paraId="49309D9B" w14:textId="77777777" w:rsidR="00FC0773" w:rsidRPr="005F630D" w:rsidRDefault="00FC0773" w:rsidP="00FC0773">
      <w:pPr>
        <w:pStyle w:val="Allmrkusetekst"/>
      </w:pPr>
      <w:r w:rsidRPr="005F630D">
        <w:rPr>
          <w:rStyle w:val="Allmrkuseviide"/>
        </w:rPr>
        <w:footnoteRef/>
      </w:r>
      <w:r w:rsidRPr="005F630D">
        <w:t xml:space="preserve"> </w:t>
      </w:r>
      <w:r w:rsidRPr="005F630D">
        <w:t xml:space="preserve">Eesti Vabariigi põhiseadus – </w:t>
      </w:r>
      <w:hyperlink r:id="rId7" w:history="1">
        <w:r w:rsidRPr="005F630D">
          <w:rPr>
            <w:rStyle w:val="Hperlink"/>
          </w:rPr>
          <w:t>RT I, 11.04.2025, 2</w:t>
        </w:r>
      </w:hyperlink>
      <w:r w:rsidRPr="005F630D">
        <w:t>.</w:t>
      </w:r>
    </w:p>
  </w:footnote>
  <w:footnote w:id="9">
    <w:p w14:paraId="5FB24D49" w14:textId="77777777" w:rsidR="00716E1A" w:rsidRPr="00434081" w:rsidRDefault="00716E1A" w:rsidP="00716E1A">
      <w:pPr>
        <w:pStyle w:val="Allmrkusetekst"/>
      </w:pPr>
      <w:r w:rsidRPr="00434081">
        <w:rPr>
          <w:rStyle w:val="Allmrkuseviide"/>
        </w:rPr>
        <w:footnoteRef/>
      </w:r>
      <w:r w:rsidRPr="00434081">
        <w:t xml:space="preserve"> </w:t>
      </w:r>
      <w:r w:rsidRPr="0006234B">
        <w:t xml:space="preserve">Kaitseväeteenistuse seadus – </w:t>
      </w:r>
      <w:hyperlink r:id="rId8" w:history="1">
        <w:r w:rsidRPr="0006234B">
          <w:rPr>
            <w:rStyle w:val="Hperlink"/>
          </w:rPr>
          <w:t>RT I, 27.09.2024, 6</w:t>
        </w:r>
      </w:hyperlink>
      <w:r w:rsidRPr="0006234B">
        <w:t>.</w:t>
      </w:r>
    </w:p>
  </w:footnote>
  <w:footnote w:id="10">
    <w:p w14:paraId="60B26FFE" w14:textId="39908ED5" w:rsidR="00985A4E" w:rsidRPr="00436807" w:rsidRDefault="00985A4E">
      <w:pPr>
        <w:pStyle w:val="Allmrkusetekst"/>
      </w:pPr>
      <w:r w:rsidRPr="00436807">
        <w:rPr>
          <w:rStyle w:val="Allmrkuseviide"/>
        </w:rPr>
        <w:footnoteRef/>
      </w:r>
      <w:r w:rsidRPr="00436807">
        <w:t xml:space="preserve"> </w:t>
      </w:r>
      <w:r w:rsidRPr="00436807">
        <w:t xml:space="preserve">Õiguskantsleri 14. märtsi 2011. aasta arvamus põhiseaduslikkuse järelevalve kohtumenetluses. Kättesaadav: </w:t>
      </w:r>
      <w:hyperlink r:id="rId9" w:history="1">
        <w:r w:rsidRPr="00436807">
          <w:rPr>
            <w:rStyle w:val="Hperlink"/>
          </w:rPr>
          <w:t>https://www.oiguskantsler.ee/sites/default/files/2024-11/6iguskantsleri_arvamus_riigikohtule_relvaseaduse_ss_36_lg_1_p_8_pohiseaduslikkus.pdf</w:t>
        </w:r>
      </w:hyperlink>
      <w:r w:rsidR="00436807">
        <w:t>.</w:t>
      </w:r>
    </w:p>
  </w:footnote>
  <w:footnote w:id="11">
    <w:p w14:paraId="1348BC6A" w14:textId="7EE269D2" w:rsidR="00C9307D" w:rsidRPr="005B5434" w:rsidRDefault="00C9307D">
      <w:pPr>
        <w:pStyle w:val="Allmrkusetekst"/>
      </w:pPr>
      <w:r w:rsidRPr="005B5434">
        <w:rPr>
          <w:rStyle w:val="Allmrkuseviide"/>
        </w:rPr>
        <w:footnoteRef/>
      </w:r>
      <w:r w:rsidRPr="005B5434">
        <w:t xml:space="preserve"> </w:t>
      </w:r>
      <w:r w:rsidRPr="005B5434">
        <w:t xml:space="preserve">Riigikohus, </w:t>
      </w:r>
      <w:r w:rsidRPr="00F264DA">
        <w:t xml:space="preserve">Põhiseaduslikkuse järelevalve kohtumenetluse seaduse rakendamisel ilmnenud probleemid ja tulevikuväljavaated, analüüs, Tartu 2015, lk 20–21. </w:t>
      </w:r>
      <w:proofErr w:type="spellStart"/>
      <w:r w:rsidRPr="005B5434">
        <w:rPr>
          <w:lang w:val="en-US"/>
        </w:rPr>
        <w:t>Kättesaadav</w:t>
      </w:r>
      <w:proofErr w:type="spellEnd"/>
      <w:r w:rsidRPr="005B5434">
        <w:rPr>
          <w:lang w:val="en-US"/>
        </w:rPr>
        <w:t xml:space="preserve">: </w:t>
      </w:r>
      <w:hyperlink r:id="rId10" w:history="1">
        <w:r w:rsidRPr="005B5434">
          <w:rPr>
            <w:rStyle w:val="Hperlink"/>
            <w:lang w:val="en-US"/>
          </w:rPr>
          <w:t>https://www.riigikohus.ee/sites/default/files/elfinder/analyysid/2015/PSJKS_analuus_12mai2015%20%283%29.pdf</w:t>
        </w:r>
      </w:hyperlink>
      <w:r w:rsidRPr="005B5434">
        <w:rPr>
          <w:lang w:val="en-US"/>
        </w:rPr>
        <w:t xml:space="preserve"> </w:t>
      </w:r>
    </w:p>
  </w:footnote>
  <w:footnote w:id="12">
    <w:p w14:paraId="442D233E" w14:textId="457C2EEC" w:rsidR="000F085D" w:rsidRPr="005B5434" w:rsidRDefault="000F085D">
      <w:pPr>
        <w:pStyle w:val="Allmrkusetekst"/>
      </w:pPr>
      <w:r w:rsidRPr="005B5434">
        <w:rPr>
          <w:rStyle w:val="Allmrkuseviide"/>
        </w:rPr>
        <w:footnoteRef/>
      </w:r>
      <w:r w:rsidRPr="005B5434">
        <w:t xml:space="preserve"> </w:t>
      </w:r>
      <w:r w:rsidRPr="00F264DA">
        <w:t xml:space="preserve">Riigikohtu esimehe ettekanne Riigikogu 2018. aasta kevadistungjärgul, lk 2. </w:t>
      </w:r>
      <w:proofErr w:type="spellStart"/>
      <w:r w:rsidRPr="005B5434">
        <w:rPr>
          <w:lang w:val="en-US"/>
        </w:rPr>
        <w:t>Kättesaadav</w:t>
      </w:r>
      <w:proofErr w:type="spellEnd"/>
      <w:r w:rsidRPr="005B5434">
        <w:rPr>
          <w:lang w:val="en-US"/>
        </w:rPr>
        <w:t xml:space="preserve">: </w:t>
      </w:r>
      <w:hyperlink r:id="rId11" w:history="1">
        <w:r w:rsidRPr="005B5434">
          <w:rPr>
            <w:rStyle w:val="Hperlink"/>
            <w:lang w:val="en-US"/>
          </w:rPr>
          <w:t>https://www.riigikohus.ee/sites/default/files/elfinder/ylevaated/2018/%C3%9Clevaade%20Riigikohtu%20p%C3%B5hiseaduslikkuse%20j%C3%A4relevalve%202010.%E2%80%932017.%20aasta%20koht....pdf</w:t>
        </w:r>
      </w:hyperlink>
      <w:r w:rsidRPr="005B5434">
        <w:rPr>
          <w:lang w:val="en-US"/>
        </w:rPr>
        <w:t xml:space="preserve"> </w:t>
      </w:r>
    </w:p>
  </w:footnote>
  <w:footnote w:id="13">
    <w:p w14:paraId="03F34D2B" w14:textId="510E05DE" w:rsidR="000F085D" w:rsidRDefault="000F085D">
      <w:pPr>
        <w:pStyle w:val="Allmrkusetekst"/>
      </w:pPr>
      <w:r w:rsidRPr="005B5434">
        <w:rPr>
          <w:rStyle w:val="Allmrkuseviide"/>
        </w:rPr>
        <w:footnoteRef/>
      </w:r>
      <w:r w:rsidRPr="005B5434">
        <w:t xml:space="preserve"> </w:t>
      </w:r>
      <w:r w:rsidRPr="005B5434">
        <w:t xml:space="preserve">Õiguskantsleri 17. aprilli 2013. aasta </w:t>
      </w:r>
      <w:r w:rsidRPr="00F264DA">
        <w:t xml:space="preserve">arvamus põhiseaduslikkuse järelevalve kohtumenetluses relvaseaduse § 41 lg 9 ja § 36 lg 1 p 6 põhiseaduspärasus. </w:t>
      </w:r>
      <w:proofErr w:type="spellStart"/>
      <w:r w:rsidRPr="005B5434">
        <w:rPr>
          <w:lang w:val="en-US"/>
        </w:rPr>
        <w:t>Kättesaadav</w:t>
      </w:r>
      <w:proofErr w:type="spellEnd"/>
      <w:r w:rsidRPr="005B5434">
        <w:rPr>
          <w:lang w:val="en-US"/>
        </w:rPr>
        <w:t xml:space="preserve">: </w:t>
      </w:r>
      <w:hyperlink r:id="rId12" w:history="1">
        <w:r w:rsidRPr="005B5434">
          <w:rPr>
            <w:rStyle w:val="Hperlink"/>
            <w:lang w:val="en-US"/>
          </w:rPr>
          <w:t>https://www.oiguskantsler.ee/sites/default/files/2024-11/6iguskantsleri_arvamus_pohiseaduslikkuse_jarelvalve_kohtumenetluses_relvaseaduse_ss_41_lg_9_ja_ss_36_lg_1_p_6_pohiseadusparasus.pdf</w:t>
        </w:r>
      </w:hyperlink>
      <w:r>
        <w:rPr>
          <w:lang w:val="en-US"/>
        </w:rPr>
        <w:t xml:space="preserve"> </w:t>
      </w:r>
    </w:p>
  </w:footnote>
  <w:footnote w:id="14">
    <w:p w14:paraId="25570147" w14:textId="77777777" w:rsidR="00A5606F" w:rsidRDefault="00A5606F" w:rsidP="00A5606F">
      <w:pPr>
        <w:pStyle w:val="Allmrkusetekst"/>
      </w:pPr>
      <w:r>
        <w:rPr>
          <w:rStyle w:val="Allmrkuseviide"/>
        </w:rPr>
        <w:footnoteRef/>
      </w:r>
      <w:r>
        <w:t xml:space="preserve"> </w:t>
      </w:r>
      <w:r w:rsidRPr="003E4F3B">
        <w:t xml:space="preserve">Relvaseaduse, strateegilise kauba seaduse, </w:t>
      </w:r>
      <w:proofErr w:type="spellStart"/>
      <w:r w:rsidRPr="003E4F3B">
        <w:t>lõhkematerjaliseaduse</w:t>
      </w:r>
      <w:proofErr w:type="spellEnd"/>
      <w:r w:rsidRPr="003E4F3B">
        <w:t xml:space="preserve"> ja teiste seaduste muutmise seadus</w:t>
      </w:r>
      <w:r>
        <w:t xml:space="preserve"> – </w:t>
      </w:r>
      <w:hyperlink r:id="rId13" w:history="1">
        <w:r w:rsidRPr="003E4F3B">
          <w:rPr>
            <w:rStyle w:val="Hperlink"/>
          </w:rPr>
          <w:t>RT I, 29.06.2018,3</w:t>
        </w:r>
      </w:hyperlink>
      <w:r>
        <w:t>.</w:t>
      </w:r>
    </w:p>
  </w:footnote>
  <w:footnote w:id="15">
    <w:p w14:paraId="33E6D38D" w14:textId="06A8F241" w:rsidR="00DD7E5C" w:rsidRPr="00DD7E5C" w:rsidRDefault="00DD7E5C" w:rsidP="00DD7E5C">
      <w:pPr>
        <w:pStyle w:val="Allmrkusetekst"/>
      </w:pPr>
      <w:r w:rsidRPr="00DD7E5C">
        <w:rPr>
          <w:rStyle w:val="Allmrkuseviide"/>
        </w:rPr>
        <w:footnoteRef/>
      </w:r>
      <w:r w:rsidRPr="00DD7E5C">
        <w:t xml:space="preserve"> </w:t>
      </w:r>
      <w:r w:rsidRPr="00DD7E5C">
        <w:t>RelvS-i § 21</w:t>
      </w:r>
      <w:r w:rsidRPr="00DD7E5C">
        <w:rPr>
          <w:vertAlign w:val="superscript"/>
        </w:rPr>
        <w:t>1</w:t>
      </w:r>
      <w:r w:rsidRPr="00DD7E5C">
        <w:t xml:space="preserve"> lõike 7 kohaselt on piiratud käibega padrunisalv poolautomaatse </w:t>
      </w:r>
      <w:proofErr w:type="spellStart"/>
      <w:r w:rsidRPr="00DD7E5C">
        <w:t>kesktulepadrunit</w:t>
      </w:r>
      <w:proofErr w:type="spellEnd"/>
      <w:r w:rsidRPr="00DD7E5C">
        <w:t xml:space="preserve"> kasutava püstoli</w:t>
      </w:r>
    </w:p>
    <w:p w14:paraId="394EA01D" w14:textId="77777777" w:rsidR="00DD7E5C" w:rsidRPr="00DD7E5C" w:rsidRDefault="00DD7E5C" w:rsidP="00DD7E5C">
      <w:pPr>
        <w:pStyle w:val="Allmrkusetekst"/>
      </w:pPr>
      <w:r w:rsidRPr="00DD7E5C">
        <w:t xml:space="preserve">padrunisalv, mis mahutab rohkem kui 20 padrunit, või poolautomaatse </w:t>
      </w:r>
      <w:proofErr w:type="spellStart"/>
      <w:r w:rsidRPr="00DD7E5C">
        <w:t>kesktulepadrunit</w:t>
      </w:r>
      <w:proofErr w:type="spellEnd"/>
      <w:r w:rsidRPr="00DD7E5C">
        <w:t xml:space="preserve"> kasutava püssi padrunisalv,</w:t>
      </w:r>
    </w:p>
    <w:p w14:paraId="2E052049" w14:textId="186154D9" w:rsidR="00DD7E5C" w:rsidRPr="00DD7E5C" w:rsidRDefault="00DD7E5C" w:rsidP="00DD7E5C">
      <w:pPr>
        <w:pStyle w:val="Allmrkusetekst"/>
      </w:pPr>
      <w:r w:rsidRPr="00DD7E5C">
        <w:t>mis mahutab rohkem kui 10 padrunit.</w:t>
      </w:r>
    </w:p>
  </w:footnote>
  <w:footnote w:id="16">
    <w:p w14:paraId="1C2D2E1B" w14:textId="2033F9C8" w:rsidR="009E08EB" w:rsidRPr="009E08EB" w:rsidRDefault="009E08EB">
      <w:pPr>
        <w:pStyle w:val="Allmrkusetekst"/>
      </w:pPr>
      <w:r w:rsidRPr="009E08EB">
        <w:rPr>
          <w:rStyle w:val="Allmrkuseviide"/>
        </w:rPr>
        <w:footnoteRef/>
      </w:r>
      <w:r w:rsidRPr="009E08EB">
        <w:t xml:space="preserve"> </w:t>
      </w:r>
      <w:r w:rsidRPr="009E08EB">
        <w:t>Kaitseväeteenistuse seadus</w:t>
      </w:r>
      <w:r w:rsidR="00434081">
        <w:t xml:space="preserve"> §</w:t>
      </w:r>
      <w:r w:rsidR="002C0924">
        <w:t xml:space="preserve"> </w:t>
      </w:r>
      <w:r w:rsidR="00434081">
        <w:t>90</w:t>
      </w:r>
      <w:r w:rsidRPr="009E08EB">
        <w:t xml:space="preserve"> – </w:t>
      </w:r>
      <w:hyperlink r:id="rId14" w:history="1">
        <w:r w:rsidRPr="009E08EB">
          <w:rPr>
            <w:rStyle w:val="Hperlink"/>
          </w:rPr>
          <w:t>RT I, 27.09.2024, 6</w:t>
        </w:r>
      </w:hyperlink>
      <w:r w:rsidR="00434081">
        <w:t>.</w:t>
      </w:r>
    </w:p>
  </w:footnote>
  <w:footnote w:id="17">
    <w:p w14:paraId="3425753A" w14:textId="77777777" w:rsidR="002B3056" w:rsidRPr="002D5827" w:rsidRDefault="002B3056" w:rsidP="002B3056">
      <w:pPr>
        <w:pStyle w:val="Allmrkusetekst"/>
      </w:pPr>
      <w:r w:rsidRPr="002D5827">
        <w:rPr>
          <w:rStyle w:val="Allmrkuseviide"/>
        </w:rPr>
        <w:footnoteRef/>
      </w:r>
      <w:r w:rsidRPr="002D5827">
        <w:t xml:space="preserve"> </w:t>
      </w:r>
      <w:r w:rsidRPr="002D5827">
        <w:t>Kehtiv RelvS musta püssirohu relvi muud püssirohtu kasutavatest relvadest ei erista.</w:t>
      </w:r>
    </w:p>
  </w:footnote>
  <w:footnote w:id="18">
    <w:p w14:paraId="48B754D3" w14:textId="77777777" w:rsidR="002B3056" w:rsidRPr="002D5827" w:rsidRDefault="002B3056" w:rsidP="002B3056">
      <w:pPr>
        <w:pStyle w:val="Allmrkusetekst"/>
      </w:pPr>
      <w:r w:rsidRPr="002D5827">
        <w:rPr>
          <w:rStyle w:val="Allmrkuseviide"/>
        </w:rPr>
        <w:footnoteRef/>
      </w:r>
      <w:r w:rsidRPr="002D5827">
        <w:t xml:space="preserve"> </w:t>
      </w:r>
      <w:r w:rsidRPr="002D5827">
        <w:t xml:space="preserve">Nõukogu järeldused ebaseadusliku relvakaubanduse ning tulirelvadest ja pürotehnilistest toodetest tulenevate ohtude vastu võitlemise kohta, 12. juuni 2025, lk 4 punktid 11–12. Kättesaadav: </w:t>
      </w:r>
      <w:hyperlink r:id="rId15" w:history="1">
        <w:r w:rsidRPr="002D5827">
          <w:rPr>
            <w:rStyle w:val="Hperlink"/>
          </w:rPr>
          <w:t>https://data.consilium.europa.eu/doc/document/ST-9907-2025-INIT/et/pdf</w:t>
        </w:r>
      </w:hyperlink>
      <w:r w:rsidRPr="002D5827">
        <w:t>.</w:t>
      </w:r>
    </w:p>
  </w:footnote>
  <w:footnote w:id="19">
    <w:p w14:paraId="7AF60718" w14:textId="2BF2C135" w:rsidR="006959F2" w:rsidRPr="00D83871" w:rsidRDefault="006959F2">
      <w:pPr>
        <w:pStyle w:val="Allmrkusetekst"/>
      </w:pPr>
      <w:r w:rsidRPr="00D83871">
        <w:rPr>
          <w:rStyle w:val="Allmrkuseviide"/>
        </w:rPr>
        <w:footnoteRef/>
      </w:r>
      <w:r w:rsidRPr="00D83871">
        <w:t xml:space="preserve"> </w:t>
      </w:r>
      <w:r w:rsidRPr="00D83871">
        <w:t xml:space="preserve">Pärimisseadus – </w:t>
      </w:r>
      <w:hyperlink r:id="rId16" w:history="1">
        <w:r w:rsidRPr="00D83871">
          <w:rPr>
            <w:rStyle w:val="Hperlink"/>
          </w:rPr>
          <w:t>RT I 2008,</w:t>
        </w:r>
        <w:r w:rsidR="002C0924">
          <w:rPr>
            <w:rStyle w:val="Hperlink"/>
          </w:rPr>
          <w:t xml:space="preserve"> </w:t>
        </w:r>
        <w:r w:rsidRPr="00D83871">
          <w:rPr>
            <w:rStyle w:val="Hperlink"/>
          </w:rPr>
          <w:t>7,</w:t>
        </w:r>
        <w:r w:rsidR="002C0924">
          <w:rPr>
            <w:rStyle w:val="Hperlink"/>
          </w:rPr>
          <w:t xml:space="preserve"> </w:t>
        </w:r>
        <w:r w:rsidRPr="00D83871">
          <w:rPr>
            <w:rStyle w:val="Hperlink"/>
          </w:rPr>
          <w:t>52</w:t>
        </w:r>
      </w:hyperlink>
      <w:r w:rsidRPr="00D83871">
        <w:t>.</w:t>
      </w:r>
    </w:p>
  </w:footnote>
  <w:footnote w:id="20">
    <w:p w14:paraId="2E813E88" w14:textId="19FF51D9" w:rsidR="003F511E" w:rsidRPr="00A7155B" w:rsidRDefault="003F511E">
      <w:pPr>
        <w:pStyle w:val="Allmrkusetekst"/>
      </w:pPr>
      <w:r w:rsidRPr="00A7155B">
        <w:rPr>
          <w:rStyle w:val="Allmrkuseviide"/>
        </w:rPr>
        <w:footnoteRef/>
      </w:r>
      <w:r w:rsidRPr="00A7155B">
        <w:t xml:space="preserve"> </w:t>
      </w:r>
      <w:proofErr w:type="spellStart"/>
      <w:r w:rsidRPr="00A7155B">
        <w:t>KarS-i</w:t>
      </w:r>
      <w:proofErr w:type="spellEnd"/>
      <w:r w:rsidRPr="00A7155B">
        <w:t xml:space="preserve"> § 28 lõike 1 kohaselt ei ole tegu õigusvastane, kui isik tõrjub vahetut või vahetult eesseisvat õigusvastast rünnet enda või teise isiku õigushüvedele, kahjustades ründaja õigushüvesid, ületamata seejuures hädakaitse piiri</w:t>
      </w:r>
      <w:r w:rsidRPr="003F511E">
        <w:t>.</w:t>
      </w:r>
    </w:p>
  </w:footnote>
  <w:footnote w:id="21">
    <w:p w14:paraId="6A124D87" w14:textId="18FCEE40" w:rsidR="003F511E" w:rsidRDefault="003F511E">
      <w:pPr>
        <w:pStyle w:val="Allmrkusetekst"/>
      </w:pPr>
      <w:r w:rsidRPr="00A7155B">
        <w:rPr>
          <w:rStyle w:val="Allmrkuseviide"/>
        </w:rPr>
        <w:footnoteRef/>
      </w:r>
      <w:r w:rsidRPr="00A7155B">
        <w:t xml:space="preserve"> </w:t>
      </w:r>
      <w:proofErr w:type="spellStart"/>
      <w:r w:rsidRPr="00A7155B">
        <w:t>KarS-i</w:t>
      </w:r>
      <w:proofErr w:type="spellEnd"/>
      <w:r w:rsidRPr="00A7155B">
        <w:t xml:space="preserve"> § 29 kohaselt ei ole tegu õigusvastane, kui isik paneb selle toime, et kõrvaldada vahetut või vahetult eesseisvat ohtu enda või teise isiku õigushüvedele, tema valitud vahend on ohu kõrvaldamiseks vajalik ning kaitstav huvi on kahjustatavast huvist ilmselt olulisem. Huvide kaalumisel arvestatakse eriti õigushüvede olulisust, õigushüve ähvardanud ohu suurust ning teo ohtlikkust.</w:t>
      </w:r>
    </w:p>
  </w:footnote>
  <w:footnote w:id="22">
    <w:p w14:paraId="39B14F04" w14:textId="629C0368" w:rsidR="008D3451" w:rsidRPr="00382D2D" w:rsidRDefault="008D3451">
      <w:pPr>
        <w:pStyle w:val="Allmrkusetekst"/>
      </w:pPr>
      <w:r w:rsidRPr="00382D2D">
        <w:rPr>
          <w:rStyle w:val="Allmrkuseviide"/>
        </w:rPr>
        <w:footnoteRef/>
      </w:r>
      <w:r w:rsidRPr="00382D2D">
        <w:t xml:space="preserve"> </w:t>
      </w:r>
      <w:r w:rsidRPr="00382D2D">
        <w:t xml:space="preserve">Relvaseaduse muutmise ja sellega seonduvalt teiste seaduste muutmise seadus – </w:t>
      </w:r>
      <w:hyperlink r:id="rId17" w:history="1">
        <w:r w:rsidRPr="00382D2D">
          <w:rPr>
            <w:rStyle w:val="Hperlink"/>
          </w:rPr>
          <w:t>RT I, 14.03.2023,21</w:t>
        </w:r>
      </w:hyperlink>
      <w:r w:rsidRPr="00382D2D">
        <w:t>.</w:t>
      </w:r>
    </w:p>
  </w:footnote>
  <w:footnote w:id="23">
    <w:p w14:paraId="6C34A0DB" w14:textId="74846007" w:rsidR="008D3451" w:rsidRPr="00382D2D" w:rsidRDefault="008D3451">
      <w:pPr>
        <w:pStyle w:val="Allmrkusetekst"/>
      </w:pPr>
      <w:r w:rsidRPr="00382D2D">
        <w:rPr>
          <w:rStyle w:val="Allmrkuseviide"/>
        </w:rPr>
        <w:footnoteRef/>
      </w:r>
      <w:r w:rsidRPr="00382D2D">
        <w:t xml:space="preserve"> </w:t>
      </w:r>
      <w:r w:rsidRPr="00382D2D">
        <w:t xml:space="preserve">Teenistus- ja tsiviilrelvade registri põhimäärus – </w:t>
      </w:r>
      <w:hyperlink r:id="rId18" w:history="1">
        <w:r w:rsidRPr="00382D2D">
          <w:rPr>
            <w:rStyle w:val="Hperlink"/>
          </w:rPr>
          <w:t>RT I,07.07.2023,8</w:t>
        </w:r>
      </w:hyperlink>
      <w:r w:rsidRPr="00382D2D">
        <w:t>.</w:t>
      </w:r>
    </w:p>
  </w:footnote>
  <w:footnote w:id="24">
    <w:p w14:paraId="04DCD6B6" w14:textId="77777777" w:rsidR="008D3451" w:rsidRPr="00FD3267" w:rsidRDefault="008D3451" w:rsidP="008D3451">
      <w:pPr>
        <w:pStyle w:val="Allmrkusetekst"/>
      </w:pPr>
      <w:r w:rsidRPr="00FD3267">
        <w:rPr>
          <w:rStyle w:val="Allmrkuseviide"/>
        </w:rPr>
        <w:footnoteRef/>
      </w:r>
      <w:r w:rsidRPr="00FD3267">
        <w:t xml:space="preserve"> </w:t>
      </w:r>
      <w:r w:rsidRPr="00FD3267">
        <w:t xml:space="preserve">Riigisaladuse ja salastatud välisteabe seadus, § 8 p 12 – </w:t>
      </w:r>
      <w:hyperlink r:id="rId19" w:history="1">
        <w:r w:rsidRPr="00FD3267">
          <w:rPr>
            <w:rStyle w:val="Hperlink"/>
          </w:rPr>
          <w:t>RT I 2007,16,77</w:t>
        </w:r>
      </w:hyperlink>
      <w:r w:rsidRPr="00FD3267">
        <w:t>.</w:t>
      </w:r>
    </w:p>
  </w:footnote>
  <w:footnote w:id="25">
    <w:p w14:paraId="78A1F0C6" w14:textId="18580C58" w:rsidR="003B5ECA" w:rsidRPr="005417A2" w:rsidRDefault="003B5ECA">
      <w:pPr>
        <w:pStyle w:val="Allmrkusetekst"/>
      </w:pPr>
      <w:r>
        <w:rPr>
          <w:rStyle w:val="Allmrkuseviide"/>
        </w:rPr>
        <w:footnoteRef/>
      </w:r>
      <w:r>
        <w:t xml:space="preserve"> </w:t>
      </w:r>
      <w:proofErr w:type="spellStart"/>
      <w:r w:rsidR="005417A2" w:rsidRPr="005417A2">
        <w:t>Ampuma</w:t>
      </w:r>
      <w:proofErr w:type="spellEnd"/>
      <w:r w:rsidR="005417A2" w:rsidRPr="005417A2">
        <w:t>-aselaki, 1/1998</w:t>
      </w:r>
      <w:r w:rsidR="005417A2">
        <w:t>, § 42b</w:t>
      </w:r>
      <w:r w:rsidR="005417A2" w:rsidRPr="005417A2">
        <w:t xml:space="preserve">, Kättesaadav: </w:t>
      </w:r>
      <w:hyperlink r:id="rId20" w:history="1">
        <w:r w:rsidR="005417A2" w:rsidRPr="005417A2">
          <w:rPr>
            <w:rStyle w:val="Hperlink"/>
          </w:rPr>
          <w:t>https://www.finlex.fi/fi/lainsaadanto/1998/1</w:t>
        </w:r>
      </w:hyperlink>
      <w:r w:rsidR="005417A2" w:rsidRPr="005417A2">
        <w:t>.</w:t>
      </w:r>
    </w:p>
  </w:footnote>
  <w:footnote w:id="26">
    <w:p w14:paraId="574493F5" w14:textId="0B9D1BC6" w:rsidR="000B0DFA" w:rsidRDefault="000B0DFA">
      <w:pPr>
        <w:pStyle w:val="Allmrkusetekst"/>
      </w:pPr>
      <w:r>
        <w:rPr>
          <w:rStyle w:val="Allmrkuseviide"/>
        </w:rPr>
        <w:footnoteRef/>
      </w:r>
      <w:r>
        <w:t xml:space="preserve"> </w:t>
      </w:r>
      <w:r w:rsidRPr="00017490">
        <w:t>Euroopa Parlamendi ja nõukogu direktiiv (EL) 2021/555, 24. märts 2021, relvade omandamise ja valduse kontrolli kohta (ELT L 115, 6.4.2021, lk 1–25)</w:t>
      </w:r>
      <w:r>
        <w:t>, artikli 6 lõige 1</w:t>
      </w:r>
      <w:r w:rsidRPr="00017490">
        <w:t>.</w:t>
      </w:r>
    </w:p>
  </w:footnote>
  <w:footnote w:id="27">
    <w:p w14:paraId="5A1579C0" w14:textId="77777777" w:rsidR="00020C16" w:rsidRPr="002D5827" w:rsidRDefault="00020C16" w:rsidP="00020C16">
      <w:pPr>
        <w:pStyle w:val="Allmrkusetekst"/>
      </w:pPr>
      <w:r w:rsidRPr="002D5827">
        <w:rPr>
          <w:rStyle w:val="Allmrkuseviide"/>
        </w:rPr>
        <w:footnoteRef/>
      </w:r>
      <w:r w:rsidRPr="002D5827">
        <w:t xml:space="preserve"> </w:t>
      </w:r>
      <w:r w:rsidRPr="002D5827">
        <w:t>RelvS-i § 21</w:t>
      </w:r>
      <w:r w:rsidRPr="002D5827">
        <w:rPr>
          <w:vertAlign w:val="superscript"/>
        </w:rPr>
        <w:t>1</w:t>
      </w:r>
      <w:r w:rsidRPr="002D5827">
        <w:t xml:space="preserve"> lõike 7 kohaselt on piiratud käibega padrunisalv poolautomaatse </w:t>
      </w:r>
      <w:proofErr w:type="spellStart"/>
      <w:r w:rsidRPr="002D5827">
        <w:t>kesktulepadrunit</w:t>
      </w:r>
      <w:proofErr w:type="spellEnd"/>
      <w:r w:rsidRPr="002D5827">
        <w:t xml:space="preserve"> kasutava püstoli padrunisalv, mis mahutab rohkem kui 20 padrunit, või poolautomaatse </w:t>
      </w:r>
      <w:proofErr w:type="spellStart"/>
      <w:r w:rsidRPr="002D5827">
        <w:t>kesktulepadrunit</w:t>
      </w:r>
      <w:proofErr w:type="spellEnd"/>
      <w:r w:rsidRPr="002D5827">
        <w:t xml:space="preserve"> kasutava püssi padrunisalv, mis mahutab rohkem kui 10 padrunit.</w:t>
      </w:r>
    </w:p>
  </w:footnote>
  <w:footnote w:id="28">
    <w:p w14:paraId="079C4206" w14:textId="77777777" w:rsidR="00020C16" w:rsidRPr="002D5827" w:rsidRDefault="00020C16" w:rsidP="00020C16">
      <w:pPr>
        <w:pStyle w:val="Allmrkusetekst"/>
      </w:pPr>
      <w:r w:rsidRPr="002D5827">
        <w:rPr>
          <w:rStyle w:val="Allmrkuseviide"/>
        </w:rPr>
        <w:footnoteRef/>
      </w:r>
      <w:r w:rsidRPr="002D5827">
        <w:t xml:space="preserve"> </w:t>
      </w:r>
      <w:r w:rsidRPr="002D5827">
        <w:t>KVTS § 90.</w:t>
      </w:r>
    </w:p>
  </w:footnote>
  <w:footnote w:id="29">
    <w:p w14:paraId="109DA20B" w14:textId="77777777" w:rsidR="00020C16" w:rsidRPr="002D5827" w:rsidRDefault="00020C16" w:rsidP="00020C16">
      <w:pPr>
        <w:pStyle w:val="Allmrkusetekst"/>
      </w:pPr>
      <w:r w:rsidRPr="002D5827">
        <w:rPr>
          <w:rStyle w:val="Allmrkuseviide"/>
        </w:rPr>
        <w:footnoteRef/>
      </w:r>
      <w:r w:rsidRPr="002D5827">
        <w:t xml:space="preserve"> </w:t>
      </w:r>
      <w:r w:rsidRPr="002D5827">
        <w:t xml:space="preserve">Small </w:t>
      </w:r>
      <w:proofErr w:type="spellStart"/>
      <w:r w:rsidRPr="002D5827">
        <w:t>Arms</w:t>
      </w:r>
      <w:proofErr w:type="spellEnd"/>
      <w:r w:rsidRPr="002D5827">
        <w:t xml:space="preserve"> </w:t>
      </w:r>
      <w:proofErr w:type="spellStart"/>
      <w:r w:rsidRPr="002D5827">
        <w:t>Survey</w:t>
      </w:r>
      <w:proofErr w:type="spellEnd"/>
      <w:r w:rsidRPr="002D5827">
        <w:t xml:space="preserve">, Global </w:t>
      </w:r>
      <w:proofErr w:type="spellStart"/>
      <w:r w:rsidRPr="002D5827">
        <w:t>Firearms</w:t>
      </w:r>
      <w:proofErr w:type="spellEnd"/>
      <w:r w:rsidRPr="002D5827">
        <w:t xml:space="preserve"> Holdings, juuni 2028. Kättesaadav: </w:t>
      </w:r>
      <w:hyperlink r:id="rId21" w:history="1">
        <w:r w:rsidRPr="002D5827">
          <w:rPr>
            <w:rStyle w:val="Hperlink"/>
          </w:rPr>
          <w:t>https://www.smallarmssurvey.org/database/global-firearms-holdings</w:t>
        </w:r>
      </w:hyperlink>
      <w:r w:rsidRPr="002D5827">
        <w:t>.</w:t>
      </w:r>
    </w:p>
  </w:footnote>
  <w:footnote w:id="30">
    <w:p w14:paraId="0A5E4CE0" w14:textId="77777777" w:rsidR="00020C16" w:rsidRPr="002D5827" w:rsidRDefault="00020C16" w:rsidP="00020C16">
      <w:pPr>
        <w:pStyle w:val="Allmrkusetekst"/>
      </w:pPr>
      <w:r w:rsidRPr="002D5827">
        <w:rPr>
          <w:rStyle w:val="Allmrkuseviide"/>
        </w:rPr>
        <w:footnoteRef/>
      </w:r>
      <w:r w:rsidRPr="002D5827">
        <w:t xml:space="preserve"> </w:t>
      </w:r>
      <w:r w:rsidRPr="002D5827">
        <w:t xml:space="preserve">Small </w:t>
      </w:r>
      <w:proofErr w:type="spellStart"/>
      <w:r w:rsidRPr="002D5827">
        <w:t>Arms</w:t>
      </w:r>
      <w:proofErr w:type="spellEnd"/>
      <w:r w:rsidRPr="002D5827">
        <w:t xml:space="preserve"> </w:t>
      </w:r>
      <w:proofErr w:type="spellStart"/>
      <w:r w:rsidRPr="002D5827">
        <w:t>Survey</w:t>
      </w:r>
      <w:proofErr w:type="spellEnd"/>
      <w:r w:rsidRPr="002D5827">
        <w:t xml:space="preserve"> 2018.</w:t>
      </w:r>
    </w:p>
  </w:footnote>
  <w:footnote w:id="31">
    <w:p w14:paraId="5EB7EEC9" w14:textId="77777777" w:rsidR="00020C16" w:rsidRPr="002D5827" w:rsidRDefault="00020C16" w:rsidP="00020C16">
      <w:pPr>
        <w:pStyle w:val="Allmrkusetekst"/>
      </w:pPr>
      <w:r w:rsidRPr="002D5827">
        <w:rPr>
          <w:rStyle w:val="Allmrkuseviide"/>
        </w:rPr>
        <w:footnoteRef/>
      </w:r>
      <w:r w:rsidRPr="002D5827">
        <w:t xml:space="preserve"> </w:t>
      </w:r>
      <w:proofErr w:type="spellStart"/>
      <w:r w:rsidRPr="002D5827">
        <w:t>France</w:t>
      </w:r>
      <w:proofErr w:type="spellEnd"/>
      <w:r w:rsidRPr="002D5827">
        <w:t xml:space="preserve"> 24, Elena </w:t>
      </w:r>
      <w:proofErr w:type="spellStart"/>
      <w:r w:rsidRPr="002D5827">
        <w:t>Pompei</w:t>
      </w:r>
      <w:proofErr w:type="spellEnd"/>
      <w:r w:rsidRPr="002D5827">
        <w:t xml:space="preserve">, </w:t>
      </w:r>
      <w:proofErr w:type="spellStart"/>
      <w:r w:rsidRPr="002D5827">
        <w:t>Why</w:t>
      </w:r>
      <w:proofErr w:type="spellEnd"/>
      <w:r w:rsidRPr="002D5827">
        <w:t xml:space="preserve"> do </w:t>
      </w:r>
      <w:proofErr w:type="spellStart"/>
      <w:r w:rsidRPr="002D5827">
        <w:t>the</w:t>
      </w:r>
      <w:proofErr w:type="spellEnd"/>
      <w:r w:rsidRPr="002D5827">
        <w:t xml:space="preserve"> Swiss have so </w:t>
      </w:r>
      <w:proofErr w:type="spellStart"/>
      <w:r w:rsidRPr="002D5827">
        <w:t>many</w:t>
      </w:r>
      <w:proofErr w:type="spellEnd"/>
      <w:r w:rsidRPr="002D5827">
        <w:t xml:space="preserve"> </w:t>
      </w:r>
      <w:proofErr w:type="spellStart"/>
      <w:r w:rsidRPr="002D5827">
        <w:t>guns</w:t>
      </w:r>
      <w:proofErr w:type="spellEnd"/>
      <w:r w:rsidRPr="002D5827">
        <w:t xml:space="preserve">? 24. oktoober 2024. Kättesaadav: </w:t>
      </w:r>
      <w:hyperlink r:id="rId22" w:history="1">
        <w:r w:rsidRPr="002D5827">
          <w:rPr>
            <w:rStyle w:val="Hperlink"/>
          </w:rPr>
          <w:t>https://www.france24.com/en/europe/20241024-why-do-the-swiss-have-so-many-guns?utm_source=chatgpt.com</w:t>
        </w:r>
      </w:hyperlink>
    </w:p>
  </w:footnote>
  <w:footnote w:id="32">
    <w:p w14:paraId="515084D0" w14:textId="77777777" w:rsidR="00020C16" w:rsidRPr="002D5827" w:rsidRDefault="00020C16" w:rsidP="00020C16">
      <w:pPr>
        <w:pStyle w:val="Allmrkusetekst"/>
      </w:pPr>
      <w:r w:rsidRPr="002D5827">
        <w:rPr>
          <w:rStyle w:val="Allmrkuseviide"/>
        </w:rPr>
        <w:footnoteRef/>
      </w:r>
      <w:r w:rsidRPr="002D5827">
        <w:t xml:space="preserve"> </w:t>
      </w:r>
      <w:proofErr w:type="spellStart"/>
      <w:r w:rsidRPr="002D5827">
        <w:t>Maanpuolustuskoulutusyhdistys</w:t>
      </w:r>
      <w:proofErr w:type="spellEnd"/>
      <w:r w:rsidRPr="002D5827">
        <w:t xml:space="preserve">. Kättesaadav: </w:t>
      </w:r>
      <w:hyperlink r:id="rId23" w:history="1">
        <w:r w:rsidRPr="002D5827">
          <w:rPr>
            <w:rStyle w:val="Hperlink"/>
          </w:rPr>
          <w:t>https://mpk.fi</w:t>
        </w:r>
      </w:hyperlink>
      <w:r w:rsidRPr="002D5827">
        <w:t>.</w:t>
      </w:r>
    </w:p>
  </w:footnote>
  <w:footnote w:id="33">
    <w:p w14:paraId="1903F9B4" w14:textId="77777777" w:rsidR="00020C16" w:rsidRPr="002D5827" w:rsidRDefault="00020C16" w:rsidP="00020C16">
      <w:pPr>
        <w:pStyle w:val="Allmrkusetekst"/>
      </w:pPr>
      <w:r w:rsidRPr="002D5827">
        <w:rPr>
          <w:rStyle w:val="Allmrkuseviide"/>
        </w:rPr>
        <w:footnoteRef/>
      </w:r>
      <w:r w:rsidRPr="002D5827">
        <w:t xml:space="preserve"> </w:t>
      </w:r>
      <w:r w:rsidRPr="002D5827">
        <w:t xml:space="preserve">YLE News, </w:t>
      </w:r>
      <w:proofErr w:type="spellStart"/>
      <w:r w:rsidRPr="002D5827">
        <w:t>Poll</w:t>
      </w:r>
      <w:proofErr w:type="spellEnd"/>
      <w:r w:rsidRPr="002D5827">
        <w:t xml:space="preserve">: </w:t>
      </w:r>
      <w:proofErr w:type="spellStart"/>
      <w:r w:rsidRPr="002D5827">
        <w:t>Citizens</w:t>
      </w:r>
      <w:proofErr w:type="spellEnd"/>
      <w:r w:rsidRPr="002D5827">
        <w:t xml:space="preserve">' </w:t>
      </w:r>
      <w:proofErr w:type="spellStart"/>
      <w:r w:rsidRPr="002D5827">
        <w:t>willingness</w:t>
      </w:r>
      <w:proofErr w:type="spellEnd"/>
      <w:r w:rsidRPr="002D5827">
        <w:t xml:space="preserve"> </w:t>
      </w:r>
      <w:proofErr w:type="spellStart"/>
      <w:r w:rsidRPr="002D5827">
        <w:t>to</w:t>
      </w:r>
      <w:proofErr w:type="spellEnd"/>
      <w:r w:rsidRPr="002D5827">
        <w:t xml:space="preserve"> </w:t>
      </w:r>
      <w:proofErr w:type="spellStart"/>
      <w:r w:rsidRPr="002D5827">
        <w:t>defend</w:t>
      </w:r>
      <w:proofErr w:type="spellEnd"/>
      <w:r w:rsidRPr="002D5827">
        <w:t xml:space="preserve"> </w:t>
      </w:r>
      <w:proofErr w:type="spellStart"/>
      <w:r w:rsidRPr="002D5827">
        <w:t>Finland</w:t>
      </w:r>
      <w:proofErr w:type="spellEnd"/>
      <w:r w:rsidRPr="002D5827">
        <w:t xml:space="preserve">, </w:t>
      </w:r>
      <w:proofErr w:type="spellStart"/>
      <w:r w:rsidRPr="002D5827">
        <w:t>support</w:t>
      </w:r>
      <w:proofErr w:type="spellEnd"/>
      <w:r w:rsidRPr="002D5827">
        <w:t xml:space="preserve"> </w:t>
      </w:r>
      <w:proofErr w:type="spellStart"/>
      <w:r w:rsidRPr="002D5827">
        <w:t>for</w:t>
      </w:r>
      <w:proofErr w:type="spellEnd"/>
      <w:r w:rsidRPr="002D5827">
        <w:t xml:space="preserve"> </w:t>
      </w:r>
      <w:proofErr w:type="spellStart"/>
      <w:r w:rsidRPr="002D5827">
        <w:t>Nato</w:t>
      </w:r>
      <w:proofErr w:type="spellEnd"/>
      <w:r w:rsidRPr="002D5827">
        <w:t xml:space="preserve"> </w:t>
      </w:r>
      <w:proofErr w:type="spellStart"/>
      <w:r w:rsidRPr="002D5827">
        <w:t>hit</w:t>
      </w:r>
      <w:proofErr w:type="spellEnd"/>
      <w:r w:rsidRPr="002D5827">
        <w:t xml:space="preserve"> all </w:t>
      </w:r>
      <w:proofErr w:type="spellStart"/>
      <w:r w:rsidRPr="002D5827">
        <w:t>time</w:t>
      </w:r>
      <w:proofErr w:type="spellEnd"/>
      <w:r w:rsidRPr="002D5827">
        <w:t xml:space="preserve"> </w:t>
      </w:r>
      <w:proofErr w:type="spellStart"/>
      <w:r w:rsidRPr="002D5827">
        <w:t>high</w:t>
      </w:r>
      <w:proofErr w:type="spellEnd"/>
      <w:r w:rsidRPr="002D5827">
        <w:t>,</w:t>
      </w:r>
      <w:r w:rsidRPr="002D5827">
        <w:rPr>
          <w:b/>
          <w:bCs/>
        </w:rPr>
        <w:t xml:space="preserve"> </w:t>
      </w:r>
      <w:r w:rsidRPr="002D5827">
        <w:t xml:space="preserve">1. detsember 2023. aasta. Kättesaadav: </w:t>
      </w:r>
      <w:hyperlink r:id="rId24" w:history="1">
        <w:r w:rsidRPr="002D5827">
          <w:rPr>
            <w:rStyle w:val="Hperlink"/>
          </w:rPr>
          <w:t>https://yle.fi/a/74-20006876?utm_source=chatgpt.com</w:t>
        </w:r>
      </w:hyperlink>
      <w:r w:rsidRPr="002D5827">
        <w:t>.</w:t>
      </w:r>
    </w:p>
  </w:footnote>
  <w:footnote w:id="34">
    <w:p w14:paraId="26F63DB6" w14:textId="0C889076" w:rsidR="009637D8" w:rsidRDefault="009637D8">
      <w:pPr>
        <w:pStyle w:val="Allmrkusetekst"/>
      </w:pPr>
      <w:r>
        <w:rPr>
          <w:rStyle w:val="Allmrkuseviide"/>
        </w:rPr>
        <w:footnoteRef/>
      </w:r>
      <w:r>
        <w:t xml:space="preserve"> </w:t>
      </w:r>
      <w:r>
        <w:t xml:space="preserve">Jahiseadus – </w:t>
      </w:r>
      <w:hyperlink r:id="rId25" w:history="1">
        <w:r w:rsidRPr="009637D8">
          <w:rPr>
            <w:rStyle w:val="Hperlink"/>
          </w:rPr>
          <w:t>RT I, 16.05.2013,2</w:t>
        </w:r>
      </w:hyperlink>
      <w:r>
        <w:t>.</w:t>
      </w:r>
    </w:p>
  </w:footnote>
  <w:footnote w:id="35">
    <w:p w14:paraId="39E7DE2B" w14:textId="187F635B" w:rsidR="005C37B0" w:rsidRDefault="005C37B0">
      <w:pPr>
        <w:pStyle w:val="Allmrkusetekst"/>
      </w:pPr>
      <w:r>
        <w:rPr>
          <w:rStyle w:val="Allmrkuseviide"/>
        </w:rPr>
        <w:footnoteRef/>
      </w:r>
      <w:r>
        <w:t xml:space="preserve"> </w:t>
      </w:r>
      <w:r>
        <w:t xml:space="preserve">Karistusseadustik – </w:t>
      </w:r>
      <w:hyperlink r:id="rId26" w:history="1">
        <w:r w:rsidRPr="005C37B0">
          <w:rPr>
            <w:rStyle w:val="Hperlink"/>
            <w:lang w:val="en-US"/>
          </w:rPr>
          <w:t>RT I, 05.07.2025, 9</w:t>
        </w:r>
      </w:hyperlink>
      <w:r>
        <w:rPr>
          <w:lang w:val="en-US"/>
        </w:rPr>
        <w:t>.</w:t>
      </w:r>
    </w:p>
  </w:footnote>
  <w:footnote w:id="36">
    <w:p w14:paraId="265EAD78" w14:textId="77777777" w:rsidR="001D3069" w:rsidRDefault="001D3069" w:rsidP="001D3069">
      <w:pPr>
        <w:pStyle w:val="Allmrkusetekst"/>
      </w:pPr>
      <w:r>
        <w:rPr>
          <w:rStyle w:val="Allmrkuseviide"/>
        </w:rPr>
        <w:footnoteRef/>
      </w:r>
      <w:r>
        <w:t xml:space="preserve"> </w:t>
      </w:r>
      <w:r w:rsidRPr="00582378">
        <w:t>Relvaseaduse muutmise ja sellega seonduvalt teiste seaduste muutmise seadus</w:t>
      </w:r>
      <w:r>
        <w:t xml:space="preserve"> – </w:t>
      </w:r>
      <w:hyperlink r:id="rId27" w:history="1">
        <w:r w:rsidRPr="00582378">
          <w:rPr>
            <w:rStyle w:val="Hperlink"/>
          </w:rPr>
          <w:t>RT I, 14.03.2023, 21</w:t>
        </w:r>
      </w:hyperlink>
      <w:r>
        <w:t>.</w:t>
      </w:r>
    </w:p>
  </w:footnote>
  <w:footnote w:id="37">
    <w:p w14:paraId="3E69112E" w14:textId="49EDE01C" w:rsidR="00BC36AA" w:rsidRPr="002D5827" w:rsidRDefault="00BC36AA" w:rsidP="00BC36AA">
      <w:pPr>
        <w:pStyle w:val="Allmrkusetekst"/>
      </w:pPr>
      <w:r>
        <w:rPr>
          <w:rStyle w:val="Allmrkuseviide"/>
        </w:rPr>
        <w:footnoteRef/>
      </w:r>
      <w:r>
        <w:t xml:space="preserve"> </w:t>
      </w:r>
      <w:r w:rsidRPr="002D5827">
        <w:t xml:space="preserve">Valitsuse määrus 819/2015 lõhkeainete valmistamise ja ladustamise järelevalve kohta, § 44. Kättesaadav: </w:t>
      </w:r>
      <w:hyperlink r:id="rId28" w:history="1">
        <w:r w:rsidRPr="00BC36AA">
          <w:rPr>
            <w:rStyle w:val="Hperlink"/>
          </w:rPr>
          <w:t>https://www.finlex.fi/fi/lainsaadanto/2015/819#chp_9__sec_39</w:t>
        </w:r>
      </w:hyperlink>
      <w:r>
        <w:t>.</w:t>
      </w:r>
    </w:p>
    <w:p w14:paraId="33B6D717" w14:textId="5FC4E9E6" w:rsidR="00BC36AA" w:rsidRDefault="00BC36AA">
      <w:pPr>
        <w:pStyle w:val="Allmrkusetekst"/>
      </w:pPr>
    </w:p>
  </w:footnote>
  <w:footnote w:id="38">
    <w:p w14:paraId="5626A197" w14:textId="753B4DAB" w:rsidR="00E409BA" w:rsidRDefault="00E409BA">
      <w:pPr>
        <w:pStyle w:val="Allmrkusetekst"/>
      </w:pPr>
      <w:r>
        <w:rPr>
          <w:rStyle w:val="Allmrkuseviide"/>
        </w:rPr>
        <w:footnoteRef/>
      </w:r>
      <w:r>
        <w:t xml:space="preserve"> </w:t>
      </w:r>
      <w:r>
        <w:t xml:space="preserve">Majandustegevuse seaduse üldosa seadus – </w:t>
      </w:r>
      <w:hyperlink r:id="rId29" w:history="1">
        <w:r w:rsidRPr="00E409BA">
          <w:rPr>
            <w:rStyle w:val="Hperlink"/>
            <w:lang w:val="en-US"/>
          </w:rPr>
          <w:t>RT I, 02.01.2025, 26</w:t>
        </w:r>
      </w:hyperlink>
      <w:r>
        <w:rPr>
          <w:lang w:val="en-US"/>
        </w:rPr>
        <w:t>.</w:t>
      </w:r>
    </w:p>
  </w:footnote>
  <w:footnote w:id="39">
    <w:p w14:paraId="4DEECF4D" w14:textId="30D50B87" w:rsidR="006745CD" w:rsidRPr="006745CD" w:rsidRDefault="006745CD">
      <w:pPr>
        <w:pStyle w:val="Allmrkusetekst"/>
      </w:pPr>
      <w:r w:rsidRPr="006745CD">
        <w:rPr>
          <w:rStyle w:val="Allmrkuseviide"/>
        </w:rPr>
        <w:footnoteRef/>
      </w:r>
      <w:r w:rsidRPr="006745CD">
        <w:t xml:space="preserve"> </w:t>
      </w:r>
      <w:r w:rsidRPr="006745CD">
        <w:t>Siseministri 26. veebruari 2021. aasta määrus nr 12 “</w:t>
      </w:r>
      <w:r w:rsidRPr="00706111">
        <w:t>Lasketiiru ja laskepaiga ning laskevõistluse ja treeninglaskmise ohutusnõuded</w:t>
      </w:r>
      <w:r w:rsidRPr="006745CD">
        <w:t xml:space="preserve">“ – </w:t>
      </w:r>
      <w:hyperlink r:id="rId30" w:history="1">
        <w:r w:rsidRPr="006745CD">
          <w:rPr>
            <w:rStyle w:val="Hperlink"/>
          </w:rPr>
          <w:t>RT I, 02.03.2021, 25</w:t>
        </w:r>
      </w:hyperlink>
      <w:r w:rsidRPr="006745CD">
        <w:t>.</w:t>
      </w:r>
    </w:p>
  </w:footnote>
  <w:footnote w:id="40">
    <w:p w14:paraId="48A41BCE" w14:textId="1A14864F" w:rsidR="00DD704B" w:rsidRDefault="00DD704B">
      <w:pPr>
        <w:pStyle w:val="Allmrkusetekst"/>
      </w:pPr>
      <w:r>
        <w:rPr>
          <w:rStyle w:val="Allmrkuseviide"/>
        </w:rPr>
        <w:footnoteRef/>
      </w:r>
      <w:r>
        <w:t xml:space="preserve"> </w:t>
      </w:r>
      <w:r w:rsidRPr="00DD704B">
        <w:t>Relvaseaduse ja riigilõivuseaduse muutmise seadus (digilahendused loamenetluses ning teenistus- ja tsiviilrelvade registri arendamine)</w:t>
      </w:r>
      <w:r>
        <w:t xml:space="preserve"> - </w:t>
      </w:r>
    </w:p>
  </w:footnote>
  <w:footnote w:id="41">
    <w:p w14:paraId="44AC4C31" w14:textId="7DDEF387" w:rsidR="00DD704B" w:rsidRDefault="00DD704B">
      <w:pPr>
        <w:pStyle w:val="Allmrkusetekst"/>
      </w:pPr>
      <w:r>
        <w:rPr>
          <w:rStyle w:val="Allmrkuseviide"/>
        </w:rPr>
        <w:footnoteRef/>
      </w:r>
      <w:r>
        <w:t xml:space="preserve"> </w:t>
      </w:r>
      <w:r>
        <w:rPr>
          <w:szCs w:val="24"/>
        </w:rPr>
        <w:t>S</w:t>
      </w:r>
      <w:r w:rsidRPr="00C5103F">
        <w:rPr>
          <w:szCs w:val="24"/>
        </w:rPr>
        <w:t xml:space="preserve">iseministri </w:t>
      </w:r>
      <w:r w:rsidRPr="00B32D6E">
        <w:rPr>
          <w:szCs w:val="24"/>
        </w:rPr>
        <w:t>26. veebruari 2021. aasta määrus nr 12 “Lasketiiru ja laskepaiga ning laskevõistluse ja treeninglaskmise ohutusnõuded“</w:t>
      </w:r>
      <w:r>
        <w:rPr>
          <w:szCs w:val="24"/>
        </w:rPr>
        <w:t xml:space="preserve"> – </w:t>
      </w:r>
      <w:hyperlink r:id="rId31" w:history="1">
        <w:r w:rsidRPr="00C5103F">
          <w:rPr>
            <w:rStyle w:val="Hperlink"/>
            <w:szCs w:val="24"/>
          </w:rPr>
          <w:t>RT I, 02.03.2021, 25</w:t>
        </w:r>
      </w:hyperlink>
      <w:r>
        <w:t>.</w:t>
      </w:r>
    </w:p>
  </w:footnote>
  <w:footnote w:id="42">
    <w:p w14:paraId="5F0806EC" w14:textId="74C74741" w:rsidR="00431EF4" w:rsidRDefault="00431EF4">
      <w:pPr>
        <w:pStyle w:val="Allmrkusetekst"/>
      </w:pPr>
      <w:r>
        <w:rPr>
          <w:rStyle w:val="Allmrkuseviide"/>
        </w:rPr>
        <w:footnoteRef/>
      </w:r>
      <w:r>
        <w:t xml:space="preserve"> </w:t>
      </w:r>
      <w:r>
        <w:t xml:space="preserve">Vabariigi Valitsuse seadus – </w:t>
      </w:r>
      <w:hyperlink r:id="rId32" w:history="1">
        <w:r w:rsidRPr="00431EF4">
          <w:rPr>
            <w:rStyle w:val="Hperlink"/>
          </w:rPr>
          <w:t>RT I, 1995, 94, 1628</w:t>
        </w:r>
      </w:hyperlink>
      <w:r>
        <w:t>.</w:t>
      </w:r>
    </w:p>
  </w:footnote>
  <w:footnote w:id="43">
    <w:p w14:paraId="4344E2B5" w14:textId="0C935A09" w:rsidR="00431EF4" w:rsidRDefault="00431EF4">
      <w:pPr>
        <w:pStyle w:val="Allmrkusetekst"/>
      </w:pPr>
      <w:r>
        <w:rPr>
          <w:rStyle w:val="Allmrkuseviide"/>
        </w:rPr>
        <w:footnoteRef/>
      </w:r>
      <w:r>
        <w:t xml:space="preserve"> </w:t>
      </w:r>
      <w:r w:rsidRPr="00431EF4">
        <w:t>Teenistusrelvade ja nende laskemoona ning lahingumoona liigid ja teenistusrelvade, nende laskemoona ja lahingumoona, tulirelva osade käitlemise ning üleandmise kord</w:t>
      </w:r>
      <w:r>
        <w:t xml:space="preserve"> – </w:t>
      </w:r>
      <w:hyperlink r:id="rId33" w:history="1">
        <w:r w:rsidRPr="00431EF4">
          <w:rPr>
            <w:rStyle w:val="Hperlink"/>
          </w:rPr>
          <w:t>RT I, 12.09.2018, 6</w:t>
        </w:r>
      </w:hyperlink>
      <w:r>
        <w:t>.</w:t>
      </w:r>
    </w:p>
  </w:footnote>
  <w:footnote w:id="44">
    <w:p w14:paraId="76D006DA" w14:textId="25736FBD" w:rsidR="006F1D65" w:rsidRDefault="006F1D65">
      <w:pPr>
        <w:pStyle w:val="Allmrkusetekst"/>
      </w:pPr>
      <w:r>
        <w:rPr>
          <w:rStyle w:val="Allmrkuseviide"/>
        </w:rPr>
        <w:footnoteRef/>
      </w:r>
      <w:r>
        <w:t xml:space="preserve"> </w:t>
      </w:r>
      <w:r w:rsidRPr="00D63C5D">
        <w:rPr>
          <w:szCs w:val="24"/>
        </w:rPr>
        <w:t>Neile kohaldub kaitseministri 28. detsembri 2010. aasta määrus nr 26 „</w:t>
      </w:r>
      <w:hyperlink r:id="rId34" w:history="1">
        <w:r w:rsidRPr="00D63C5D">
          <w:rPr>
            <w:rStyle w:val="Hperlink"/>
            <w:szCs w:val="24"/>
          </w:rPr>
          <w:t>Kaitseväe ja Kaitseliidu harjutusväljale ja lasketiirule esitatavad nõuded ja kasutamise kord</w:t>
        </w:r>
      </w:hyperlink>
      <w:r w:rsidRPr="00D63C5D">
        <w:rPr>
          <w:szCs w:val="24"/>
        </w:rPr>
        <w:t>“.</w:t>
      </w:r>
    </w:p>
  </w:footnote>
  <w:footnote w:id="45">
    <w:p w14:paraId="60ED6EFD" w14:textId="51056B1F" w:rsidR="00D91A03" w:rsidRDefault="00D91A03">
      <w:pPr>
        <w:pStyle w:val="Allmrkusetekst"/>
      </w:pPr>
      <w:r>
        <w:rPr>
          <w:rStyle w:val="Allmrkuseviide"/>
        </w:rPr>
        <w:footnoteRef/>
      </w:r>
      <w:r>
        <w:t xml:space="preserve"> </w:t>
      </w:r>
      <w:r w:rsidRPr="00D91A03">
        <w:rPr>
          <w:lang w:val="en-US"/>
        </w:rPr>
        <w:t xml:space="preserve">Arms Act. </w:t>
      </w:r>
      <w:proofErr w:type="spellStart"/>
      <w:r w:rsidRPr="00D91A03">
        <w:rPr>
          <w:lang w:val="en-US"/>
        </w:rPr>
        <w:t>Kättesaadav</w:t>
      </w:r>
      <w:proofErr w:type="spellEnd"/>
      <w:r w:rsidRPr="00D91A03">
        <w:rPr>
          <w:lang w:val="en-US"/>
        </w:rPr>
        <w:t xml:space="preserve">: </w:t>
      </w:r>
      <w:hyperlink r:id="rId35" w:history="1">
        <w:r w:rsidRPr="00D91A03">
          <w:rPr>
            <w:rStyle w:val="Hperlink"/>
            <w:lang w:val="en-US"/>
          </w:rPr>
          <w:t>https://www.zakonyprolidi.cz/translation/cs/2002-119?langid=1033</w:t>
        </w:r>
      </w:hyperlink>
      <w:r w:rsidRPr="00D91A03">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D2F1E" w14:textId="77777777" w:rsidR="00430125" w:rsidRDefault="00430125" w:rsidP="004670DF">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0495A"/>
    <w:multiLevelType w:val="hybridMultilevel"/>
    <w:tmpl w:val="7272FD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3C435C3"/>
    <w:multiLevelType w:val="hybridMultilevel"/>
    <w:tmpl w:val="515CC8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D62338"/>
    <w:multiLevelType w:val="hybridMultilevel"/>
    <w:tmpl w:val="B02C01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5180BFA"/>
    <w:multiLevelType w:val="hybridMultilevel"/>
    <w:tmpl w:val="647444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9A53364"/>
    <w:multiLevelType w:val="hybridMultilevel"/>
    <w:tmpl w:val="6E9CD5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B586AA7"/>
    <w:multiLevelType w:val="hybridMultilevel"/>
    <w:tmpl w:val="C0029D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D813861"/>
    <w:multiLevelType w:val="hybridMultilevel"/>
    <w:tmpl w:val="4BD20C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EA462F7"/>
    <w:multiLevelType w:val="hybridMultilevel"/>
    <w:tmpl w:val="E86655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ED94029"/>
    <w:multiLevelType w:val="hybridMultilevel"/>
    <w:tmpl w:val="51F224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FF31831"/>
    <w:multiLevelType w:val="hybridMultilevel"/>
    <w:tmpl w:val="9732CE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1842054"/>
    <w:multiLevelType w:val="hybridMultilevel"/>
    <w:tmpl w:val="FAA2B5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3D5790F"/>
    <w:multiLevelType w:val="hybridMultilevel"/>
    <w:tmpl w:val="21E827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6D23910"/>
    <w:multiLevelType w:val="hybridMultilevel"/>
    <w:tmpl w:val="9DDC80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7D8755D"/>
    <w:multiLevelType w:val="hybridMultilevel"/>
    <w:tmpl w:val="74240B0E"/>
    <w:lvl w:ilvl="0" w:tplc="6684446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8385091"/>
    <w:multiLevelType w:val="hybridMultilevel"/>
    <w:tmpl w:val="2CBC7A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8E360EE"/>
    <w:multiLevelType w:val="hybridMultilevel"/>
    <w:tmpl w:val="8D1AA9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989648A"/>
    <w:multiLevelType w:val="hybridMultilevel"/>
    <w:tmpl w:val="98F8DE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AEF6DD6"/>
    <w:multiLevelType w:val="hybridMultilevel"/>
    <w:tmpl w:val="059687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B3D2202"/>
    <w:multiLevelType w:val="hybridMultilevel"/>
    <w:tmpl w:val="A08CCA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1C5A5728"/>
    <w:multiLevelType w:val="hybridMultilevel"/>
    <w:tmpl w:val="D99CC1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1E607659"/>
    <w:multiLevelType w:val="hybridMultilevel"/>
    <w:tmpl w:val="60A27A4E"/>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0BD1B0F"/>
    <w:multiLevelType w:val="hybridMultilevel"/>
    <w:tmpl w:val="A1F4B5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1100996"/>
    <w:multiLevelType w:val="hybridMultilevel"/>
    <w:tmpl w:val="E3ACE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226E05DA"/>
    <w:multiLevelType w:val="hybridMultilevel"/>
    <w:tmpl w:val="69D0C7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23907198"/>
    <w:multiLevelType w:val="hybridMultilevel"/>
    <w:tmpl w:val="54A6DB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24E63900"/>
    <w:multiLevelType w:val="hybridMultilevel"/>
    <w:tmpl w:val="F79E1F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25F158C2"/>
    <w:multiLevelType w:val="hybridMultilevel"/>
    <w:tmpl w:val="B58A22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263B5037"/>
    <w:multiLevelType w:val="hybridMultilevel"/>
    <w:tmpl w:val="41DA9C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26B66115"/>
    <w:multiLevelType w:val="hybridMultilevel"/>
    <w:tmpl w:val="570849A0"/>
    <w:lvl w:ilvl="0" w:tplc="D91A5714">
      <w:start w:val="1"/>
      <w:numFmt w:val="decimal"/>
      <w:lvlText w:val="%1."/>
      <w:lvlJc w:val="left"/>
      <w:pPr>
        <w:ind w:left="1020" w:hanging="360"/>
      </w:pPr>
    </w:lvl>
    <w:lvl w:ilvl="1" w:tplc="F9780E5C">
      <w:start w:val="1"/>
      <w:numFmt w:val="decimal"/>
      <w:lvlText w:val="%2."/>
      <w:lvlJc w:val="left"/>
      <w:pPr>
        <w:ind w:left="1020" w:hanging="360"/>
      </w:pPr>
    </w:lvl>
    <w:lvl w:ilvl="2" w:tplc="2E08684A">
      <w:start w:val="1"/>
      <w:numFmt w:val="decimal"/>
      <w:lvlText w:val="%3."/>
      <w:lvlJc w:val="left"/>
      <w:pPr>
        <w:ind w:left="1020" w:hanging="360"/>
      </w:pPr>
    </w:lvl>
    <w:lvl w:ilvl="3" w:tplc="3CA6097E">
      <w:start w:val="1"/>
      <w:numFmt w:val="decimal"/>
      <w:lvlText w:val="%4."/>
      <w:lvlJc w:val="left"/>
      <w:pPr>
        <w:ind w:left="1020" w:hanging="360"/>
      </w:pPr>
    </w:lvl>
    <w:lvl w:ilvl="4" w:tplc="8B50EEA8">
      <w:start w:val="1"/>
      <w:numFmt w:val="decimal"/>
      <w:lvlText w:val="%5."/>
      <w:lvlJc w:val="left"/>
      <w:pPr>
        <w:ind w:left="1020" w:hanging="360"/>
      </w:pPr>
    </w:lvl>
    <w:lvl w:ilvl="5" w:tplc="47480EA2">
      <w:start w:val="1"/>
      <w:numFmt w:val="decimal"/>
      <w:lvlText w:val="%6."/>
      <w:lvlJc w:val="left"/>
      <w:pPr>
        <w:ind w:left="1020" w:hanging="360"/>
      </w:pPr>
    </w:lvl>
    <w:lvl w:ilvl="6" w:tplc="BC56D472">
      <w:start w:val="1"/>
      <w:numFmt w:val="decimal"/>
      <w:lvlText w:val="%7."/>
      <w:lvlJc w:val="left"/>
      <w:pPr>
        <w:ind w:left="1020" w:hanging="360"/>
      </w:pPr>
    </w:lvl>
    <w:lvl w:ilvl="7" w:tplc="93E423A0">
      <w:start w:val="1"/>
      <w:numFmt w:val="decimal"/>
      <w:lvlText w:val="%8."/>
      <w:lvlJc w:val="left"/>
      <w:pPr>
        <w:ind w:left="1020" w:hanging="360"/>
      </w:pPr>
    </w:lvl>
    <w:lvl w:ilvl="8" w:tplc="21D8BAC6">
      <w:start w:val="1"/>
      <w:numFmt w:val="decimal"/>
      <w:lvlText w:val="%9."/>
      <w:lvlJc w:val="left"/>
      <w:pPr>
        <w:ind w:left="1020" w:hanging="360"/>
      </w:pPr>
    </w:lvl>
  </w:abstractNum>
  <w:abstractNum w:abstractNumId="29" w15:restartNumberingAfterBreak="0">
    <w:nsid w:val="285B7844"/>
    <w:multiLevelType w:val="hybridMultilevel"/>
    <w:tmpl w:val="33FA52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2A855D65"/>
    <w:multiLevelType w:val="hybridMultilevel"/>
    <w:tmpl w:val="75DCEC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347A5AD8"/>
    <w:multiLevelType w:val="hybridMultilevel"/>
    <w:tmpl w:val="95E88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35775278"/>
    <w:multiLevelType w:val="multilevel"/>
    <w:tmpl w:val="4AB8F6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7BF55B6"/>
    <w:multiLevelType w:val="hybridMultilevel"/>
    <w:tmpl w:val="D004E4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3AA80484"/>
    <w:multiLevelType w:val="hybridMultilevel"/>
    <w:tmpl w:val="D55253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3C716CE3"/>
    <w:multiLevelType w:val="hybridMultilevel"/>
    <w:tmpl w:val="234449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3D262CDD"/>
    <w:multiLevelType w:val="hybridMultilevel"/>
    <w:tmpl w:val="299EDAE6"/>
    <w:lvl w:ilvl="0" w:tplc="04250001">
      <w:start w:val="1"/>
      <w:numFmt w:val="bullet"/>
      <w:lvlText w:val=""/>
      <w:lvlJc w:val="left"/>
      <w:pPr>
        <w:ind w:left="720" w:hanging="360"/>
      </w:pPr>
      <w:rPr>
        <w:rFonts w:ascii="Symbol" w:hAnsi="Symbol" w:hint="default"/>
      </w:rPr>
    </w:lvl>
    <w:lvl w:ilvl="1" w:tplc="34224EB8">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3DEC3AFA"/>
    <w:multiLevelType w:val="hybridMultilevel"/>
    <w:tmpl w:val="7348FC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41FB6DD4"/>
    <w:multiLevelType w:val="hybridMultilevel"/>
    <w:tmpl w:val="682E23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42AB69A8"/>
    <w:multiLevelType w:val="hybridMultilevel"/>
    <w:tmpl w:val="205AA0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477C2071"/>
    <w:multiLevelType w:val="hybridMultilevel"/>
    <w:tmpl w:val="A46C2C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486F0500"/>
    <w:multiLevelType w:val="hybridMultilevel"/>
    <w:tmpl w:val="0344A2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4B583EC1"/>
    <w:multiLevelType w:val="hybridMultilevel"/>
    <w:tmpl w:val="53E62B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4ED50758"/>
    <w:multiLevelType w:val="hybridMultilevel"/>
    <w:tmpl w:val="C4604C00"/>
    <w:lvl w:ilvl="0" w:tplc="6684446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527C3452"/>
    <w:multiLevelType w:val="hybridMultilevel"/>
    <w:tmpl w:val="CB4E0D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54AA513C"/>
    <w:multiLevelType w:val="hybridMultilevel"/>
    <w:tmpl w:val="6D7A83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551E1F5D"/>
    <w:multiLevelType w:val="hybridMultilevel"/>
    <w:tmpl w:val="F11E95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55903E85"/>
    <w:multiLevelType w:val="hybridMultilevel"/>
    <w:tmpl w:val="688A13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55F309AF"/>
    <w:multiLevelType w:val="hybridMultilevel"/>
    <w:tmpl w:val="489A90A6"/>
    <w:lvl w:ilvl="0" w:tplc="98986FA2">
      <w:start w:val="1"/>
      <w:numFmt w:val="decimal"/>
      <w:lvlText w:val="%1."/>
      <w:lvlJc w:val="left"/>
      <w:pPr>
        <w:ind w:left="1020" w:hanging="360"/>
      </w:pPr>
    </w:lvl>
    <w:lvl w:ilvl="1" w:tplc="26CE0F70">
      <w:start w:val="1"/>
      <w:numFmt w:val="decimal"/>
      <w:lvlText w:val="%2."/>
      <w:lvlJc w:val="left"/>
      <w:pPr>
        <w:ind w:left="1020" w:hanging="360"/>
      </w:pPr>
    </w:lvl>
    <w:lvl w:ilvl="2" w:tplc="7938C354">
      <w:start w:val="1"/>
      <w:numFmt w:val="decimal"/>
      <w:lvlText w:val="%3."/>
      <w:lvlJc w:val="left"/>
      <w:pPr>
        <w:ind w:left="1020" w:hanging="360"/>
      </w:pPr>
    </w:lvl>
    <w:lvl w:ilvl="3" w:tplc="FBC43AD4">
      <w:start w:val="1"/>
      <w:numFmt w:val="decimal"/>
      <w:lvlText w:val="%4."/>
      <w:lvlJc w:val="left"/>
      <w:pPr>
        <w:ind w:left="1020" w:hanging="360"/>
      </w:pPr>
    </w:lvl>
    <w:lvl w:ilvl="4" w:tplc="2D1033C8">
      <w:start w:val="1"/>
      <w:numFmt w:val="decimal"/>
      <w:lvlText w:val="%5."/>
      <w:lvlJc w:val="left"/>
      <w:pPr>
        <w:ind w:left="1020" w:hanging="360"/>
      </w:pPr>
    </w:lvl>
    <w:lvl w:ilvl="5" w:tplc="0A6E8D80">
      <w:start w:val="1"/>
      <w:numFmt w:val="decimal"/>
      <w:lvlText w:val="%6."/>
      <w:lvlJc w:val="left"/>
      <w:pPr>
        <w:ind w:left="1020" w:hanging="360"/>
      </w:pPr>
    </w:lvl>
    <w:lvl w:ilvl="6" w:tplc="FC38B3BC">
      <w:start w:val="1"/>
      <w:numFmt w:val="decimal"/>
      <w:lvlText w:val="%7."/>
      <w:lvlJc w:val="left"/>
      <w:pPr>
        <w:ind w:left="1020" w:hanging="360"/>
      </w:pPr>
    </w:lvl>
    <w:lvl w:ilvl="7" w:tplc="AED6CE78">
      <w:start w:val="1"/>
      <w:numFmt w:val="decimal"/>
      <w:lvlText w:val="%8."/>
      <w:lvlJc w:val="left"/>
      <w:pPr>
        <w:ind w:left="1020" w:hanging="360"/>
      </w:pPr>
    </w:lvl>
    <w:lvl w:ilvl="8" w:tplc="867CA83E">
      <w:start w:val="1"/>
      <w:numFmt w:val="decimal"/>
      <w:lvlText w:val="%9."/>
      <w:lvlJc w:val="left"/>
      <w:pPr>
        <w:ind w:left="1020" w:hanging="360"/>
      </w:pPr>
    </w:lvl>
  </w:abstractNum>
  <w:abstractNum w:abstractNumId="49" w15:restartNumberingAfterBreak="0">
    <w:nsid w:val="599C0247"/>
    <w:multiLevelType w:val="hybridMultilevel"/>
    <w:tmpl w:val="1F600A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59F558AA"/>
    <w:multiLevelType w:val="hybridMultilevel"/>
    <w:tmpl w:val="5914DA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5A1A6634"/>
    <w:multiLevelType w:val="hybridMultilevel"/>
    <w:tmpl w:val="49A218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2" w15:restartNumberingAfterBreak="0">
    <w:nsid w:val="5A2038D9"/>
    <w:multiLevelType w:val="hybridMultilevel"/>
    <w:tmpl w:val="461C2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5ADD1FF2"/>
    <w:multiLevelType w:val="hybridMultilevel"/>
    <w:tmpl w:val="6BD64D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4" w15:restartNumberingAfterBreak="0">
    <w:nsid w:val="5FD24313"/>
    <w:multiLevelType w:val="hybridMultilevel"/>
    <w:tmpl w:val="EE8618B2"/>
    <w:lvl w:ilvl="0" w:tplc="BB00A2B6">
      <w:start w:val="1"/>
      <w:numFmt w:val="decimal"/>
      <w:lvlText w:val="%1."/>
      <w:lvlJc w:val="left"/>
      <w:pPr>
        <w:ind w:left="1020" w:hanging="360"/>
      </w:pPr>
    </w:lvl>
    <w:lvl w:ilvl="1" w:tplc="95EE3B3E">
      <w:start w:val="1"/>
      <w:numFmt w:val="decimal"/>
      <w:lvlText w:val="%2."/>
      <w:lvlJc w:val="left"/>
      <w:pPr>
        <w:ind w:left="1020" w:hanging="360"/>
      </w:pPr>
    </w:lvl>
    <w:lvl w:ilvl="2" w:tplc="41FA78DC">
      <w:start w:val="1"/>
      <w:numFmt w:val="decimal"/>
      <w:lvlText w:val="%3."/>
      <w:lvlJc w:val="left"/>
      <w:pPr>
        <w:ind w:left="1020" w:hanging="360"/>
      </w:pPr>
    </w:lvl>
    <w:lvl w:ilvl="3" w:tplc="067C4678">
      <w:start w:val="1"/>
      <w:numFmt w:val="decimal"/>
      <w:lvlText w:val="%4."/>
      <w:lvlJc w:val="left"/>
      <w:pPr>
        <w:ind w:left="1020" w:hanging="360"/>
      </w:pPr>
    </w:lvl>
    <w:lvl w:ilvl="4" w:tplc="C1265632">
      <w:start w:val="1"/>
      <w:numFmt w:val="decimal"/>
      <w:lvlText w:val="%5."/>
      <w:lvlJc w:val="left"/>
      <w:pPr>
        <w:ind w:left="1020" w:hanging="360"/>
      </w:pPr>
    </w:lvl>
    <w:lvl w:ilvl="5" w:tplc="25101F3E">
      <w:start w:val="1"/>
      <w:numFmt w:val="decimal"/>
      <w:lvlText w:val="%6."/>
      <w:lvlJc w:val="left"/>
      <w:pPr>
        <w:ind w:left="1020" w:hanging="360"/>
      </w:pPr>
    </w:lvl>
    <w:lvl w:ilvl="6" w:tplc="CF6E6494">
      <w:start w:val="1"/>
      <w:numFmt w:val="decimal"/>
      <w:lvlText w:val="%7."/>
      <w:lvlJc w:val="left"/>
      <w:pPr>
        <w:ind w:left="1020" w:hanging="360"/>
      </w:pPr>
    </w:lvl>
    <w:lvl w:ilvl="7" w:tplc="FC2A8A78">
      <w:start w:val="1"/>
      <w:numFmt w:val="decimal"/>
      <w:lvlText w:val="%8."/>
      <w:lvlJc w:val="left"/>
      <w:pPr>
        <w:ind w:left="1020" w:hanging="360"/>
      </w:pPr>
    </w:lvl>
    <w:lvl w:ilvl="8" w:tplc="A2201604">
      <w:start w:val="1"/>
      <w:numFmt w:val="decimal"/>
      <w:lvlText w:val="%9."/>
      <w:lvlJc w:val="left"/>
      <w:pPr>
        <w:ind w:left="1020" w:hanging="360"/>
      </w:pPr>
    </w:lvl>
  </w:abstractNum>
  <w:abstractNum w:abstractNumId="55" w15:restartNumberingAfterBreak="0">
    <w:nsid w:val="64F96D54"/>
    <w:multiLevelType w:val="hybridMultilevel"/>
    <w:tmpl w:val="05F83C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6" w15:restartNumberingAfterBreak="0">
    <w:nsid w:val="663D0C55"/>
    <w:multiLevelType w:val="hybridMultilevel"/>
    <w:tmpl w:val="83387F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7" w15:restartNumberingAfterBreak="0">
    <w:nsid w:val="66691F02"/>
    <w:multiLevelType w:val="hybridMultilevel"/>
    <w:tmpl w:val="8E0A8D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8" w15:restartNumberingAfterBreak="0">
    <w:nsid w:val="666E4477"/>
    <w:multiLevelType w:val="hybridMultilevel"/>
    <w:tmpl w:val="9634CD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9" w15:restartNumberingAfterBreak="0">
    <w:nsid w:val="67B84A7E"/>
    <w:multiLevelType w:val="hybridMultilevel"/>
    <w:tmpl w:val="ECD2DA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0" w15:restartNumberingAfterBreak="0">
    <w:nsid w:val="698A25EC"/>
    <w:multiLevelType w:val="hybridMultilevel"/>
    <w:tmpl w:val="19CCFE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1" w15:restartNumberingAfterBreak="0">
    <w:nsid w:val="6B16681C"/>
    <w:multiLevelType w:val="hybridMultilevel"/>
    <w:tmpl w:val="7E12E4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2" w15:restartNumberingAfterBreak="0">
    <w:nsid w:val="6C984032"/>
    <w:multiLevelType w:val="multilevel"/>
    <w:tmpl w:val="B9A0C5A2"/>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2C11D92"/>
    <w:multiLevelType w:val="hybridMultilevel"/>
    <w:tmpl w:val="202EF4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4" w15:restartNumberingAfterBreak="0">
    <w:nsid w:val="744C45E2"/>
    <w:multiLevelType w:val="hybridMultilevel"/>
    <w:tmpl w:val="5540F9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5" w15:restartNumberingAfterBreak="0">
    <w:nsid w:val="778A3272"/>
    <w:multiLevelType w:val="hybridMultilevel"/>
    <w:tmpl w:val="11F07B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6" w15:restartNumberingAfterBreak="0">
    <w:nsid w:val="7AC07504"/>
    <w:multiLevelType w:val="hybridMultilevel"/>
    <w:tmpl w:val="B5A061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7" w15:restartNumberingAfterBreak="0">
    <w:nsid w:val="7C010E34"/>
    <w:multiLevelType w:val="hybridMultilevel"/>
    <w:tmpl w:val="06DEB5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8" w15:restartNumberingAfterBreak="0">
    <w:nsid w:val="7E0E3E1B"/>
    <w:multiLevelType w:val="hybridMultilevel"/>
    <w:tmpl w:val="88CC68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45211304">
    <w:abstractNumId w:val="34"/>
  </w:num>
  <w:num w:numId="2" w16cid:durableId="2039769460">
    <w:abstractNumId w:val="62"/>
  </w:num>
  <w:num w:numId="3" w16cid:durableId="1028874703">
    <w:abstractNumId w:val="13"/>
  </w:num>
  <w:num w:numId="4" w16cid:durableId="344870769">
    <w:abstractNumId w:val="57"/>
  </w:num>
  <w:num w:numId="5" w16cid:durableId="24182914">
    <w:abstractNumId w:val="18"/>
  </w:num>
  <w:num w:numId="6" w16cid:durableId="1556966937">
    <w:abstractNumId w:val="3"/>
  </w:num>
  <w:num w:numId="7" w16cid:durableId="1276643527">
    <w:abstractNumId w:val="51"/>
  </w:num>
  <w:num w:numId="8" w16cid:durableId="776409720">
    <w:abstractNumId w:val="30"/>
  </w:num>
  <w:num w:numId="9" w16cid:durableId="2010061497">
    <w:abstractNumId w:val="60"/>
  </w:num>
  <w:num w:numId="10" w16cid:durableId="754322173">
    <w:abstractNumId w:val="40"/>
  </w:num>
  <w:num w:numId="11" w16cid:durableId="1480541211">
    <w:abstractNumId w:val="64"/>
  </w:num>
  <w:num w:numId="12" w16cid:durableId="2120178227">
    <w:abstractNumId w:val="10"/>
  </w:num>
  <w:num w:numId="13" w16cid:durableId="1090657998">
    <w:abstractNumId w:val="5"/>
  </w:num>
  <w:num w:numId="14" w16cid:durableId="1304315801">
    <w:abstractNumId w:val="0"/>
  </w:num>
  <w:num w:numId="15" w16cid:durableId="1662083503">
    <w:abstractNumId w:val="37"/>
  </w:num>
  <w:num w:numId="16" w16cid:durableId="458958041">
    <w:abstractNumId w:val="49"/>
  </w:num>
  <w:num w:numId="17" w16cid:durableId="134183053">
    <w:abstractNumId w:val="14"/>
  </w:num>
  <w:num w:numId="18" w16cid:durableId="364015775">
    <w:abstractNumId w:val="53"/>
  </w:num>
  <w:num w:numId="19" w16cid:durableId="1930503169">
    <w:abstractNumId w:val="58"/>
  </w:num>
  <w:num w:numId="20" w16cid:durableId="1487092938">
    <w:abstractNumId w:val="43"/>
  </w:num>
  <w:num w:numId="21" w16cid:durableId="143591165">
    <w:abstractNumId w:val="39"/>
  </w:num>
  <w:num w:numId="22" w16cid:durableId="1353650837">
    <w:abstractNumId w:val="4"/>
  </w:num>
  <w:num w:numId="23" w16cid:durableId="1924606674">
    <w:abstractNumId w:val="1"/>
  </w:num>
  <w:num w:numId="24" w16cid:durableId="273946982">
    <w:abstractNumId w:val="27"/>
  </w:num>
  <w:num w:numId="25" w16cid:durableId="635640965">
    <w:abstractNumId w:val="45"/>
  </w:num>
  <w:num w:numId="26" w16cid:durableId="984579741">
    <w:abstractNumId w:val="7"/>
  </w:num>
  <w:num w:numId="27" w16cid:durableId="154079374">
    <w:abstractNumId w:val="46"/>
  </w:num>
  <w:num w:numId="28" w16cid:durableId="498230750">
    <w:abstractNumId w:val="33"/>
  </w:num>
  <w:num w:numId="29" w16cid:durableId="761335186">
    <w:abstractNumId w:val="47"/>
  </w:num>
  <w:num w:numId="30" w16cid:durableId="450590233">
    <w:abstractNumId w:val="68"/>
  </w:num>
  <w:num w:numId="31" w16cid:durableId="107941954">
    <w:abstractNumId w:val="63"/>
  </w:num>
  <w:num w:numId="32" w16cid:durableId="86736202">
    <w:abstractNumId w:val="41"/>
  </w:num>
  <w:num w:numId="33" w16cid:durableId="441190887">
    <w:abstractNumId w:val="25"/>
  </w:num>
  <w:num w:numId="34" w16cid:durableId="2092699264">
    <w:abstractNumId w:val="2"/>
  </w:num>
  <w:num w:numId="35" w16cid:durableId="782261647">
    <w:abstractNumId w:val="67"/>
  </w:num>
  <w:num w:numId="36" w16cid:durableId="1284190682">
    <w:abstractNumId w:val="31"/>
  </w:num>
  <w:num w:numId="37" w16cid:durableId="1389954774">
    <w:abstractNumId w:val="56"/>
  </w:num>
  <w:num w:numId="38" w16cid:durableId="8145306">
    <w:abstractNumId w:val="52"/>
  </w:num>
  <w:num w:numId="39" w16cid:durableId="1253970632">
    <w:abstractNumId w:val="38"/>
  </w:num>
  <w:num w:numId="40" w16cid:durableId="1203252294">
    <w:abstractNumId w:val="24"/>
  </w:num>
  <w:num w:numId="41" w16cid:durableId="584219756">
    <w:abstractNumId w:val="22"/>
  </w:num>
  <w:num w:numId="42" w16cid:durableId="170878498">
    <w:abstractNumId w:val="65"/>
  </w:num>
  <w:num w:numId="43" w16cid:durableId="774978872">
    <w:abstractNumId w:val="50"/>
  </w:num>
  <w:num w:numId="44" w16cid:durableId="1217356023">
    <w:abstractNumId w:val="26"/>
  </w:num>
  <w:num w:numId="45" w16cid:durableId="246308376">
    <w:abstractNumId w:val="6"/>
  </w:num>
  <w:num w:numId="46" w16cid:durableId="241571365">
    <w:abstractNumId w:val="36"/>
  </w:num>
  <w:num w:numId="47" w16cid:durableId="1375231616">
    <w:abstractNumId w:val="21"/>
  </w:num>
  <w:num w:numId="48" w16cid:durableId="1420709482">
    <w:abstractNumId w:val="66"/>
  </w:num>
  <w:num w:numId="49" w16cid:durableId="386681558">
    <w:abstractNumId w:val="20"/>
  </w:num>
  <w:num w:numId="50" w16cid:durableId="1656183924">
    <w:abstractNumId w:val="9"/>
  </w:num>
  <w:num w:numId="51" w16cid:durableId="1455901478">
    <w:abstractNumId w:val="23"/>
  </w:num>
  <w:num w:numId="52" w16cid:durableId="1993288696">
    <w:abstractNumId w:val="8"/>
  </w:num>
  <w:num w:numId="53" w16cid:durableId="185288349">
    <w:abstractNumId w:val="35"/>
  </w:num>
  <w:num w:numId="54" w16cid:durableId="1526794293">
    <w:abstractNumId w:val="11"/>
  </w:num>
  <w:num w:numId="55" w16cid:durableId="312218476">
    <w:abstractNumId w:val="42"/>
  </w:num>
  <w:num w:numId="56" w16cid:durableId="1837067535">
    <w:abstractNumId w:val="29"/>
  </w:num>
  <w:num w:numId="57" w16cid:durableId="517428785">
    <w:abstractNumId w:val="55"/>
  </w:num>
  <w:num w:numId="58" w16cid:durableId="1071075180">
    <w:abstractNumId w:val="17"/>
  </w:num>
  <w:num w:numId="59" w16cid:durableId="201096605">
    <w:abstractNumId w:val="44"/>
  </w:num>
  <w:num w:numId="60" w16cid:durableId="47072470">
    <w:abstractNumId w:val="15"/>
  </w:num>
  <w:num w:numId="61" w16cid:durableId="442919653">
    <w:abstractNumId w:val="19"/>
  </w:num>
  <w:num w:numId="62" w16cid:durableId="62260671">
    <w:abstractNumId w:val="32"/>
  </w:num>
  <w:num w:numId="63" w16cid:durableId="205148551">
    <w:abstractNumId w:val="61"/>
  </w:num>
  <w:num w:numId="64" w16cid:durableId="274682085">
    <w:abstractNumId w:val="12"/>
  </w:num>
  <w:num w:numId="65" w16cid:durableId="1601060039">
    <w:abstractNumId w:val="59"/>
  </w:num>
  <w:num w:numId="66" w16cid:durableId="1866557023">
    <w:abstractNumId w:val="16"/>
  </w:num>
  <w:num w:numId="67" w16cid:durableId="1885868393">
    <w:abstractNumId w:val="28"/>
  </w:num>
  <w:num w:numId="68" w16cid:durableId="2068332765">
    <w:abstractNumId w:val="54"/>
  </w:num>
  <w:num w:numId="69" w16cid:durableId="44644130">
    <w:abstractNumId w:val="48"/>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8768606"/>
    <w:rsid w:val="0000421B"/>
    <w:rsid w:val="00004A8E"/>
    <w:rsid w:val="00007CF0"/>
    <w:rsid w:val="000109C2"/>
    <w:rsid w:val="0001192E"/>
    <w:rsid w:val="00012F33"/>
    <w:rsid w:val="000138E6"/>
    <w:rsid w:val="00015A6E"/>
    <w:rsid w:val="0001727C"/>
    <w:rsid w:val="00017490"/>
    <w:rsid w:val="000208EE"/>
    <w:rsid w:val="00020C16"/>
    <w:rsid w:val="00020D6C"/>
    <w:rsid w:val="00021FEC"/>
    <w:rsid w:val="0002402C"/>
    <w:rsid w:val="0002535F"/>
    <w:rsid w:val="000254B2"/>
    <w:rsid w:val="00026890"/>
    <w:rsid w:val="00026FEF"/>
    <w:rsid w:val="00030D92"/>
    <w:rsid w:val="000346B3"/>
    <w:rsid w:val="000415C7"/>
    <w:rsid w:val="00041DCF"/>
    <w:rsid w:val="000420CE"/>
    <w:rsid w:val="000434B3"/>
    <w:rsid w:val="00044383"/>
    <w:rsid w:val="0004490C"/>
    <w:rsid w:val="00046324"/>
    <w:rsid w:val="000503DF"/>
    <w:rsid w:val="000521F8"/>
    <w:rsid w:val="00052460"/>
    <w:rsid w:val="00055F5D"/>
    <w:rsid w:val="00056277"/>
    <w:rsid w:val="000570E7"/>
    <w:rsid w:val="00060E6B"/>
    <w:rsid w:val="0006234B"/>
    <w:rsid w:val="000628F2"/>
    <w:rsid w:val="00062B0D"/>
    <w:rsid w:val="00063F8E"/>
    <w:rsid w:val="00070808"/>
    <w:rsid w:val="00072B8C"/>
    <w:rsid w:val="00073A24"/>
    <w:rsid w:val="00075A99"/>
    <w:rsid w:val="00077007"/>
    <w:rsid w:val="000800A5"/>
    <w:rsid w:val="0008473F"/>
    <w:rsid w:val="0008595B"/>
    <w:rsid w:val="00086E75"/>
    <w:rsid w:val="00087D5A"/>
    <w:rsid w:val="000910AA"/>
    <w:rsid w:val="00091FBC"/>
    <w:rsid w:val="00092962"/>
    <w:rsid w:val="00097F01"/>
    <w:rsid w:val="000A0652"/>
    <w:rsid w:val="000A38C5"/>
    <w:rsid w:val="000A6170"/>
    <w:rsid w:val="000A66EA"/>
    <w:rsid w:val="000A73C9"/>
    <w:rsid w:val="000A7413"/>
    <w:rsid w:val="000B0DFA"/>
    <w:rsid w:val="000B2835"/>
    <w:rsid w:val="000B2E8F"/>
    <w:rsid w:val="000B6591"/>
    <w:rsid w:val="000B6C28"/>
    <w:rsid w:val="000B70DA"/>
    <w:rsid w:val="000B75EC"/>
    <w:rsid w:val="000B79D6"/>
    <w:rsid w:val="000B7EF7"/>
    <w:rsid w:val="000C2743"/>
    <w:rsid w:val="000C3453"/>
    <w:rsid w:val="000C5586"/>
    <w:rsid w:val="000C7076"/>
    <w:rsid w:val="000C7A93"/>
    <w:rsid w:val="000D07A4"/>
    <w:rsid w:val="000D2ABC"/>
    <w:rsid w:val="000D3512"/>
    <w:rsid w:val="000D39A6"/>
    <w:rsid w:val="000D4331"/>
    <w:rsid w:val="000D63B1"/>
    <w:rsid w:val="000D6C65"/>
    <w:rsid w:val="000E0B23"/>
    <w:rsid w:val="000E3AB7"/>
    <w:rsid w:val="000E525A"/>
    <w:rsid w:val="000E5375"/>
    <w:rsid w:val="000E57A2"/>
    <w:rsid w:val="000E6173"/>
    <w:rsid w:val="000E7E24"/>
    <w:rsid w:val="000F01BF"/>
    <w:rsid w:val="000F085D"/>
    <w:rsid w:val="000F2312"/>
    <w:rsid w:val="000F3847"/>
    <w:rsid w:val="00100185"/>
    <w:rsid w:val="00102E01"/>
    <w:rsid w:val="00106126"/>
    <w:rsid w:val="00106E1D"/>
    <w:rsid w:val="00107725"/>
    <w:rsid w:val="0011025A"/>
    <w:rsid w:val="0011139C"/>
    <w:rsid w:val="00113213"/>
    <w:rsid w:val="00113C6E"/>
    <w:rsid w:val="00114110"/>
    <w:rsid w:val="001204B2"/>
    <w:rsid w:val="00120E3B"/>
    <w:rsid w:val="00121861"/>
    <w:rsid w:val="0012203C"/>
    <w:rsid w:val="00122D89"/>
    <w:rsid w:val="00127DD2"/>
    <w:rsid w:val="00132C7F"/>
    <w:rsid w:val="00133270"/>
    <w:rsid w:val="00135BB4"/>
    <w:rsid w:val="001363CE"/>
    <w:rsid w:val="00136821"/>
    <w:rsid w:val="00136A36"/>
    <w:rsid w:val="001402D7"/>
    <w:rsid w:val="00140D25"/>
    <w:rsid w:val="00140EE0"/>
    <w:rsid w:val="00142975"/>
    <w:rsid w:val="00142C81"/>
    <w:rsid w:val="00144343"/>
    <w:rsid w:val="001471DC"/>
    <w:rsid w:val="0014779F"/>
    <w:rsid w:val="00151231"/>
    <w:rsid w:val="00153838"/>
    <w:rsid w:val="00155E80"/>
    <w:rsid w:val="00157CE3"/>
    <w:rsid w:val="001606C7"/>
    <w:rsid w:val="00164279"/>
    <w:rsid w:val="00165219"/>
    <w:rsid w:val="0016594D"/>
    <w:rsid w:val="001677FF"/>
    <w:rsid w:val="00167C22"/>
    <w:rsid w:val="00173B5D"/>
    <w:rsid w:val="00173DF1"/>
    <w:rsid w:val="0017731D"/>
    <w:rsid w:val="00180556"/>
    <w:rsid w:val="001813ED"/>
    <w:rsid w:val="0018213C"/>
    <w:rsid w:val="00183F71"/>
    <w:rsid w:val="001843A6"/>
    <w:rsid w:val="0018562F"/>
    <w:rsid w:val="001863EB"/>
    <w:rsid w:val="00191A1E"/>
    <w:rsid w:val="00194CC8"/>
    <w:rsid w:val="0019641F"/>
    <w:rsid w:val="0019783C"/>
    <w:rsid w:val="00197A65"/>
    <w:rsid w:val="001A1EC2"/>
    <w:rsid w:val="001A524D"/>
    <w:rsid w:val="001A5DBA"/>
    <w:rsid w:val="001B1DF5"/>
    <w:rsid w:val="001B205F"/>
    <w:rsid w:val="001B2E41"/>
    <w:rsid w:val="001B3995"/>
    <w:rsid w:val="001B578B"/>
    <w:rsid w:val="001B5832"/>
    <w:rsid w:val="001B5944"/>
    <w:rsid w:val="001B59B7"/>
    <w:rsid w:val="001B684A"/>
    <w:rsid w:val="001B6BE3"/>
    <w:rsid w:val="001C0CDF"/>
    <w:rsid w:val="001C15F3"/>
    <w:rsid w:val="001C1DAE"/>
    <w:rsid w:val="001C3101"/>
    <w:rsid w:val="001C3A0E"/>
    <w:rsid w:val="001C4F60"/>
    <w:rsid w:val="001C53D9"/>
    <w:rsid w:val="001C75A9"/>
    <w:rsid w:val="001C7698"/>
    <w:rsid w:val="001C7B52"/>
    <w:rsid w:val="001D08BD"/>
    <w:rsid w:val="001D2E6C"/>
    <w:rsid w:val="001D3069"/>
    <w:rsid w:val="001D323E"/>
    <w:rsid w:val="001D38E8"/>
    <w:rsid w:val="001D59F7"/>
    <w:rsid w:val="001D5E81"/>
    <w:rsid w:val="001D61A6"/>
    <w:rsid w:val="001D7D8B"/>
    <w:rsid w:val="001D7EB3"/>
    <w:rsid w:val="001E14D6"/>
    <w:rsid w:val="001E50EB"/>
    <w:rsid w:val="001F2347"/>
    <w:rsid w:val="001F41C3"/>
    <w:rsid w:val="001F5491"/>
    <w:rsid w:val="001F5A96"/>
    <w:rsid w:val="001F77E0"/>
    <w:rsid w:val="002027CB"/>
    <w:rsid w:val="00202F00"/>
    <w:rsid w:val="00203868"/>
    <w:rsid w:val="0020490C"/>
    <w:rsid w:val="00204CAD"/>
    <w:rsid w:val="00204F39"/>
    <w:rsid w:val="00205035"/>
    <w:rsid w:val="00205BB1"/>
    <w:rsid w:val="002063CE"/>
    <w:rsid w:val="00207B44"/>
    <w:rsid w:val="00213130"/>
    <w:rsid w:val="002201E0"/>
    <w:rsid w:val="0022090F"/>
    <w:rsid w:val="00220BD9"/>
    <w:rsid w:val="0022199F"/>
    <w:rsid w:val="0022297D"/>
    <w:rsid w:val="00222F15"/>
    <w:rsid w:val="00232504"/>
    <w:rsid w:val="00233501"/>
    <w:rsid w:val="002369BE"/>
    <w:rsid w:val="0024156E"/>
    <w:rsid w:val="00241CC1"/>
    <w:rsid w:val="002427CA"/>
    <w:rsid w:val="00246454"/>
    <w:rsid w:val="00246D8F"/>
    <w:rsid w:val="002505AB"/>
    <w:rsid w:val="002509BE"/>
    <w:rsid w:val="0025463D"/>
    <w:rsid w:val="00256508"/>
    <w:rsid w:val="00257E02"/>
    <w:rsid w:val="00260EBC"/>
    <w:rsid w:val="002617FB"/>
    <w:rsid w:val="00263AE8"/>
    <w:rsid w:val="00264C04"/>
    <w:rsid w:val="00264F78"/>
    <w:rsid w:val="00273721"/>
    <w:rsid w:val="00275668"/>
    <w:rsid w:val="002759CF"/>
    <w:rsid w:val="00276C65"/>
    <w:rsid w:val="002776CA"/>
    <w:rsid w:val="00277886"/>
    <w:rsid w:val="00280869"/>
    <w:rsid w:val="002810D1"/>
    <w:rsid w:val="00281DB7"/>
    <w:rsid w:val="00282B20"/>
    <w:rsid w:val="002842BC"/>
    <w:rsid w:val="002855B7"/>
    <w:rsid w:val="00286C33"/>
    <w:rsid w:val="00287954"/>
    <w:rsid w:val="002906F0"/>
    <w:rsid w:val="0029175E"/>
    <w:rsid w:val="00292282"/>
    <w:rsid w:val="0029289F"/>
    <w:rsid w:val="002946DE"/>
    <w:rsid w:val="00296008"/>
    <w:rsid w:val="00297281"/>
    <w:rsid w:val="002978C0"/>
    <w:rsid w:val="002A02D0"/>
    <w:rsid w:val="002A048E"/>
    <w:rsid w:val="002A06B3"/>
    <w:rsid w:val="002A17F6"/>
    <w:rsid w:val="002A274C"/>
    <w:rsid w:val="002A34F8"/>
    <w:rsid w:val="002A62DF"/>
    <w:rsid w:val="002B0037"/>
    <w:rsid w:val="002B05CC"/>
    <w:rsid w:val="002B1D1D"/>
    <w:rsid w:val="002B3056"/>
    <w:rsid w:val="002B500B"/>
    <w:rsid w:val="002B7952"/>
    <w:rsid w:val="002B7F9D"/>
    <w:rsid w:val="002C077F"/>
    <w:rsid w:val="002C0924"/>
    <w:rsid w:val="002C1072"/>
    <w:rsid w:val="002C138C"/>
    <w:rsid w:val="002C1811"/>
    <w:rsid w:val="002C1AA5"/>
    <w:rsid w:val="002C2392"/>
    <w:rsid w:val="002C3582"/>
    <w:rsid w:val="002C36C0"/>
    <w:rsid w:val="002C3C26"/>
    <w:rsid w:val="002C40FB"/>
    <w:rsid w:val="002C71EC"/>
    <w:rsid w:val="002D1E42"/>
    <w:rsid w:val="002D5698"/>
    <w:rsid w:val="002D5F84"/>
    <w:rsid w:val="002D6AD6"/>
    <w:rsid w:val="002D75F7"/>
    <w:rsid w:val="002D76A5"/>
    <w:rsid w:val="002E0350"/>
    <w:rsid w:val="002E090C"/>
    <w:rsid w:val="002E0D94"/>
    <w:rsid w:val="002E40F1"/>
    <w:rsid w:val="002E462C"/>
    <w:rsid w:val="002E4B5F"/>
    <w:rsid w:val="002E6D0B"/>
    <w:rsid w:val="002E7A4F"/>
    <w:rsid w:val="002F0217"/>
    <w:rsid w:val="002F1677"/>
    <w:rsid w:val="002F3F33"/>
    <w:rsid w:val="002F47AE"/>
    <w:rsid w:val="002F57FA"/>
    <w:rsid w:val="002F7E2B"/>
    <w:rsid w:val="00300866"/>
    <w:rsid w:val="00305FA0"/>
    <w:rsid w:val="0030776C"/>
    <w:rsid w:val="0031224F"/>
    <w:rsid w:val="00313088"/>
    <w:rsid w:val="00313215"/>
    <w:rsid w:val="003163E6"/>
    <w:rsid w:val="00317775"/>
    <w:rsid w:val="00317B49"/>
    <w:rsid w:val="00317E0C"/>
    <w:rsid w:val="0032113F"/>
    <w:rsid w:val="003226FF"/>
    <w:rsid w:val="00322B11"/>
    <w:rsid w:val="00322DD5"/>
    <w:rsid w:val="00323593"/>
    <w:rsid w:val="00325D8D"/>
    <w:rsid w:val="00325EFA"/>
    <w:rsid w:val="00331B6C"/>
    <w:rsid w:val="0033263E"/>
    <w:rsid w:val="003326EA"/>
    <w:rsid w:val="00333A69"/>
    <w:rsid w:val="0033459F"/>
    <w:rsid w:val="00335CD1"/>
    <w:rsid w:val="00337924"/>
    <w:rsid w:val="00340074"/>
    <w:rsid w:val="003413D6"/>
    <w:rsid w:val="003414C8"/>
    <w:rsid w:val="0034263D"/>
    <w:rsid w:val="00343766"/>
    <w:rsid w:val="00343FE5"/>
    <w:rsid w:val="003442FA"/>
    <w:rsid w:val="00345CF6"/>
    <w:rsid w:val="00345EFD"/>
    <w:rsid w:val="00346722"/>
    <w:rsid w:val="00347278"/>
    <w:rsid w:val="00347CD8"/>
    <w:rsid w:val="0035183B"/>
    <w:rsid w:val="003522AE"/>
    <w:rsid w:val="00352425"/>
    <w:rsid w:val="00353680"/>
    <w:rsid w:val="00353F6E"/>
    <w:rsid w:val="00361C42"/>
    <w:rsid w:val="00362166"/>
    <w:rsid w:val="003621A5"/>
    <w:rsid w:val="0036391F"/>
    <w:rsid w:val="0036467D"/>
    <w:rsid w:val="00365674"/>
    <w:rsid w:val="00366B6F"/>
    <w:rsid w:val="0036742E"/>
    <w:rsid w:val="003675CB"/>
    <w:rsid w:val="00370F05"/>
    <w:rsid w:val="00370F53"/>
    <w:rsid w:val="0037102D"/>
    <w:rsid w:val="0037108B"/>
    <w:rsid w:val="00371370"/>
    <w:rsid w:val="00371676"/>
    <w:rsid w:val="00373C51"/>
    <w:rsid w:val="00373DB4"/>
    <w:rsid w:val="003740E1"/>
    <w:rsid w:val="00374A94"/>
    <w:rsid w:val="00381C08"/>
    <w:rsid w:val="00382D2D"/>
    <w:rsid w:val="003838EB"/>
    <w:rsid w:val="00383B03"/>
    <w:rsid w:val="00383D5C"/>
    <w:rsid w:val="0038462F"/>
    <w:rsid w:val="00385214"/>
    <w:rsid w:val="003918BC"/>
    <w:rsid w:val="00391AE5"/>
    <w:rsid w:val="003942FC"/>
    <w:rsid w:val="00396B7A"/>
    <w:rsid w:val="00397F2A"/>
    <w:rsid w:val="003A0281"/>
    <w:rsid w:val="003A0E6E"/>
    <w:rsid w:val="003A1B78"/>
    <w:rsid w:val="003A29B9"/>
    <w:rsid w:val="003A475F"/>
    <w:rsid w:val="003A4A8D"/>
    <w:rsid w:val="003A5862"/>
    <w:rsid w:val="003A68A1"/>
    <w:rsid w:val="003A7229"/>
    <w:rsid w:val="003A736A"/>
    <w:rsid w:val="003B14FC"/>
    <w:rsid w:val="003B14FD"/>
    <w:rsid w:val="003B4852"/>
    <w:rsid w:val="003B4D2D"/>
    <w:rsid w:val="003B4E81"/>
    <w:rsid w:val="003B5ECA"/>
    <w:rsid w:val="003C355F"/>
    <w:rsid w:val="003C4A69"/>
    <w:rsid w:val="003C6A3C"/>
    <w:rsid w:val="003D11FD"/>
    <w:rsid w:val="003D2D76"/>
    <w:rsid w:val="003D31A3"/>
    <w:rsid w:val="003D3BDC"/>
    <w:rsid w:val="003D3CCA"/>
    <w:rsid w:val="003D415A"/>
    <w:rsid w:val="003D57F3"/>
    <w:rsid w:val="003D6B5C"/>
    <w:rsid w:val="003D7130"/>
    <w:rsid w:val="003D7A5B"/>
    <w:rsid w:val="003E355D"/>
    <w:rsid w:val="003E4BDB"/>
    <w:rsid w:val="003E4F4D"/>
    <w:rsid w:val="003E674A"/>
    <w:rsid w:val="003E6A24"/>
    <w:rsid w:val="003E6AAB"/>
    <w:rsid w:val="003E6DFD"/>
    <w:rsid w:val="003E7583"/>
    <w:rsid w:val="003F01E8"/>
    <w:rsid w:val="003F06DA"/>
    <w:rsid w:val="003F0A4B"/>
    <w:rsid w:val="003F511E"/>
    <w:rsid w:val="00400339"/>
    <w:rsid w:val="004006D8"/>
    <w:rsid w:val="00401625"/>
    <w:rsid w:val="00403D95"/>
    <w:rsid w:val="004055FA"/>
    <w:rsid w:val="00405BAA"/>
    <w:rsid w:val="004060D7"/>
    <w:rsid w:val="004073DE"/>
    <w:rsid w:val="00407DA1"/>
    <w:rsid w:val="00410F5B"/>
    <w:rsid w:val="00411CA6"/>
    <w:rsid w:val="00411CE8"/>
    <w:rsid w:val="00414C96"/>
    <w:rsid w:val="00414CEF"/>
    <w:rsid w:val="00415FE2"/>
    <w:rsid w:val="00427F97"/>
    <w:rsid w:val="00430125"/>
    <w:rsid w:val="00430E9C"/>
    <w:rsid w:val="004316DF"/>
    <w:rsid w:val="00431EF4"/>
    <w:rsid w:val="00432323"/>
    <w:rsid w:val="00434081"/>
    <w:rsid w:val="00434192"/>
    <w:rsid w:val="0043667B"/>
    <w:rsid w:val="00436807"/>
    <w:rsid w:val="00440A77"/>
    <w:rsid w:val="00440E95"/>
    <w:rsid w:val="004411FE"/>
    <w:rsid w:val="0044183C"/>
    <w:rsid w:val="00444B92"/>
    <w:rsid w:val="00446D9D"/>
    <w:rsid w:val="00447651"/>
    <w:rsid w:val="0045111A"/>
    <w:rsid w:val="00452548"/>
    <w:rsid w:val="00452D3C"/>
    <w:rsid w:val="00453D4B"/>
    <w:rsid w:val="00454A4D"/>
    <w:rsid w:val="00456945"/>
    <w:rsid w:val="00456F45"/>
    <w:rsid w:val="0045704F"/>
    <w:rsid w:val="004670DF"/>
    <w:rsid w:val="00470F67"/>
    <w:rsid w:val="00472081"/>
    <w:rsid w:val="004726A1"/>
    <w:rsid w:val="00473BEB"/>
    <w:rsid w:val="00476326"/>
    <w:rsid w:val="004764CE"/>
    <w:rsid w:val="00477C9B"/>
    <w:rsid w:val="00480B84"/>
    <w:rsid w:val="00481BF0"/>
    <w:rsid w:val="0048324A"/>
    <w:rsid w:val="00487BF9"/>
    <w:rsid w:val="004904BC"/>
    <w:rsid w:val="00493241"/>
    <w:rsid w:val="00493731"/>
    <w:rsid w:val="00494103"/>
    <w:rsid w:val="00496C6F"/>
    <w:rsid w:val="004A1E56"/>
    <w:rsid w:val="004A1FD2"/>
    <w:rsid w:val="004A20E7"/>
    <w:rsid w:val="004A48B7"/>
    <w:rsid w:val="004A5A28"/>
    <w:rsid w:val="004A5F01"/>
    <w:rsid w:val="004A6810"/>
    <w:rsid w:val="004A6FED"/>
    <w:rsid w:val="004A70C5"/>
    <w:rsid w:val="004A7AD0"/>
    <w:rsid w:val="004A7CA1"/>
    <w:rsid w:val="004B2DC6"/>
    <w:rsid w:val="004B4496"/>
    <w:rsid w:val="004B4552"/>
    <w:rsid w:val="004B4FD3"/>
    <w:rsid w:val="004C050C"/>
    <w:rsid w:val="004C1074"/>
    <w:rsid w:val="004C4138"/>
    <w:rsid w:val="004C415F"/>
    <w:rsid w:val="004C52B8"/>
    <w:rsid w:val="004D1C27"/>
    <w:rsid w:val="004D4041"/>
    <w:rsid w:val="004D435A"/>
    <w:rsid w:val="004D5D4A"/>
    <w:rsid w:val="004E1368"/>
    <w:rsid w:val="004E20E9"/>
    <w:rsid w:val="004E23E6"/>
    <w:rsid w:val="004E2A7A"/>
    <w:rsid w:val="004E2AF1"/>
    <w:rsid w:val="004E3297"/>
    <w:rsid w:val="004E39D7"/>
    <w:rsid w:val="004E5624"/>
    <w:rsid w:val="004F0086"/>
    <w:rsid w:val="004F00A5"/>
    <w:rsid w:val="004F08A7"/>
    <w:rsid w:val="004F11B7"/>
    <w:rsid w:val="004F2095"/>
    <w:rsid w:val="004F38B9"/>
    <w:rsid w:val="004F3BB6"/>
    <w:rsid w:val="004F4A82"/>
    <w:rsid w:val="0050077F"/>
    <w:rsid w:val="00500C3E"/>
    <w:rsid w:val="00501461"/>
    <w:rsid w:val="005028E3"/>
    <w:rsid w:val="0050328C"/>
    <w:rsid w:val="00503802"/>
    <w:rsid w:val="005044EE"/>
    <w:rsid w:val="00506DFD"/>
    <w:rsid w:val="00512198"/>
    <w:rsid w:val="0051233E"/>
    <w:rsid w:val="00512FD4"/>
    <w:rsid w:val="00513791"/>
    <w:rsid w:val="00515456"/>
    <w:rsid w:val="00515C4F"/>
    <w:rsid w:val="00516307"/>
    <w:rsid w:val="00516FFE"/>
    <w:rsid w:val="0052027F"/>
    <w:rsid w:val="00521F0D"/>
    <w:rsid w:val="00522B19"/>
    <w:rsid w:val="00523218"/>
    <w:rsid w:val="00523CDD"/>
    <w:rsid w:val="00523DFC"/>
    <w:rsid w:val="0052409D"/>
    <w:rsid w:val="0052420A"/>
    <w:rsid w:val="005266FA"/>
    <w:rsid w:val="00526D56"/>
    <w:rsid w:val="00527462"/>
    <w:rsid w:val="00527D98"/>
    <w:rsid w:val="0053088A"/>
    <w:rsid w:val="00530E04"/>
    <w:rsid w:val="00533ECB"/>
    <w:rsid w:val="005369F4"/>
    <w:rsid w:val="005417A2"/>
    <w:rsid w:val="0054332A"/>
    <w:rsid w:val="00543883"/>
    <w:rsid w:val="005438B6"/>
    <w:rsid w:val="0054600A"/>
    <w:rsid w:val="005465F7"/>
    <w:rsid w:val="0055057A"/>
    <w:rsid w:val="00550B76"/>
    <w:rsid w:val="005531F2"/>
    <w:rsid w:val="00555957"/>
    <w:rsid w:val="00562A80"/>
    <w:rsid w:val="00563ED2"/>
    <w:rsid w:val="005641B2"/>
    <w:rsid w:val="00565009"/>
    <w:rsid w:val="005650E5"/>
    <w:rsid w:val="005651D8"/>
    <w:rsid w:val="0056537B"/>
    <w:rsid w:val="00570F2B"/>
    <w:rsid w:val="00570F3D"/>
    <w:rsid w:val="00572B9D"/>
    <w:rsid w:val="005734B0"/>
    <w:rsid w:val="005734C3"/>
    <w:rsid w:val="00573F3C"/>
    <w:rsid w:val="00574C57"/>
    <w:rsid w:val="00576790"/>
    <w:rsid w:val="005768AA"/>
    <w:rsid w:val="00577919"/>
    <w:rsid w:val="005846CD"/>
    <w:rsid w:val="00586500"/>
    <w:rsid w:val="00591BEF"/>
    <w:rsid w:val="0059387F"/>
    <w:rsid w:val="00596293"/>
    <w:rsid w:val="00597D90"/>
    <w:rsid w:val="005A0210"/>
    <w:rsid w:val="005A4974"/>
    <w:rsid w:val="005A6162"/>
    <w:rsid w:val="005B1E13"/>
    <w:rsid w:val="005B5434"/>
    <w:rsid w:val="005B6445"/>
    <w:rsid w:val="005B670F"/>
    <w:rsid w:val="005B6A63"/>
    <w:rsid w:val="005B7225"/>
    <w:rsid w:val="005B7E63"/>
    <w:rsid w:val="005C07C7"/>
    <w:rsid w:val="005C0AE2"/>
    <w:rsid w:val="005C11F0"/>
    <w:rsid w:val="005C2AA6"/>
    <w:rsid w:val="005C37B0"/>
    <w:rsid w:val="005C3910"/>
    <w:rsid w:val="005C70B8"/>
    <w:rsid w:val="005C77FF"/>
    <w:rsid w:val="005C7D55"/>
    <w:rsid w:val="005D1D79"/>
    <w:rsid w:val="005D2DEA"/>
    <w:rsid w:val="005D5A1D"/>
    <w:rsid w:val="005D646B"/>
    <w:rsid w:val="005E0396"/>
    <w:rsid w:val="005E39C7"/>
    <w:rsid w:val="005E5696"/>
    <w:rsid w:val="005E646A"/>
    <w:rsid w:val="005E76A1"/>
    <w:rsid w:val="005F399E"/>
    <w:rsid w:val="005F57D6"/>
    <w:rsid w:val="005F630D"/>
    <w:rsid w:val="005F6B31"/>
    <w:rsid w:val="005F72EF"/>
    <w:rsid w:val="005F7C78"/>
    <w:rsid w:val="006008AC"/>
    <w:rsid w:val="00602B1B"/>
    <w:rsid w:val="00605827"/>
    <w:rsid w:val="00605E27"/>
    <w:rsid w:val="00605EC6"/>
    <w:rsid w:val="00607759"/>
    <w:rsid w:val="00611380"/>
    <w:rsid w:val="00612BBE"/>
    <w:rsid w:val="0061301C"/>
    <w:rsid w:val="00614EC9"/>
    <w:rsid w:val="00615176"/>
    <w:rsid w:val="006157C0"/>
    <w:rsid w:val="00615CA8"/>
    <w:rsid w:val="00622563"/>
    <w:rsid w:val="00622717"/>
    <w:rsid w:val="006247C7"/>
    <w:rsid w:val="0062602D"/>
    <w:rsid w:val="00626948"/>
    <w:rsid w:val="006275E6"/>
    <w:rsid w:val="00627E7E"/>
    <w:rsid w:val="00630042"/>
    <w:rsid w:val="006310E2"/>
    <w:rsid w:val="006317C9"/>
    <w:rsid w:val="0063363A"/>
    <w:rsid w:val="006345AF"/>
    <w:rsid w:val="0063487B"/>
    <w:rsid w:val="006400B7"/>
    <w:rsid w:val="00641772"/>
    <w:rsid w:val="0064275A"/>
    <w:rsid w:val="00643A7E"/>
    <w:rsid w:val="0064469F"/>
    <w:rsid w:val="00644B3D"/>
    <w:rsid w:val="00645005"/>
    <w:rsid w:val="0064613C"/>
    <w:rsid w:val="00646663"/>
    <w:rsid w:val="00646F8C"/>
    <w:rsid w:val="0065248C"/>
    <w:rsid w:val="00652911"/>
    <w:rsid w:val="00653F45"/>
    <w:rsid w:val="006552C1"/>
    <w:rsid w:val="00657F8B"/>
    <w:rsid w:val="00662B14"/>
    <w:rsid w:val="006635F2"/>
    <w:rsid w:val="006705AB"/>
    <w:rsid w:val="006713BA"/>
    <w:rsid w:val="0067285E"/>
    <w:rsid w:val="006745CD"/>
    <w:rsid w:val="00674E03"/>
    <w:rsid w:val="00675392"/>
    <w:rsid w:val="00676239"/>
    <w:rsid w:val="00676563"/>
    <w:rsid w:val="00676E13"/>
    <w:rsid w:val="00681147"/>
    <w:rsid w:val="006819BD"/>
    <w:rsid w:val="00682731"/>
    <w:rsid w:val="00684A33"/>
    <w:rsid w:val="00684FFE"/>
    <w:rsid w:val="006875A3"/>
    <w:rsid w:val="00693597"/>
    <w:rsid w:val="006959F2"/>
    <w:rsid w:val="00697638"/>
    <w:rsid w:val="00697888"/>
    <w:rsid w:val="006A033D"/>
    <w:rsid w:val="006A055A"/>
    <w:rsid w:val="006A083E"/>
    <w:rsid w:val="006A0C5A"/>
    <w:rsid w:val="006A0D4E"/>
    <w:rsid w:val="006A215F"/>
    <w:rsid w:val="006A47BE"/>
    <w:rsid w:val="006A6781"/>
    <w:rsid w:val="006A7288"/>
    <w:rsid w:val="006B09AF"/>
    <w:rsid w:val="006B1442"/>
    <w:rsid w:val="006B40DB"/>
    <w:rsid w:val="006B4D18"/>
    <w:rsid w:val="006B50E0"/>
    <w:rsid w:val="006B5AB3"/>
    <w:rsid w:val="006C1C44"/>
    <w:rsid w:val="006C5175"/>
    <w:rsid w:val="006C598C"/>
    <w:rsid w:val="006C7201"/>
    <w:rsid w:val="006C7D58"/>
    <w:rsid w:val="006D0652"/>
    <w:rsid w:val="006D4226"/>
    <w:rsid w:val="006D4680"/>
    <w:rsid w:val="006D4A6B"/>
    <w:rsid w:val="006D4A6F"/>
    <w:rsid w:val="006D516D"/>
    <w:rsid w:val="006D5533"/>
    <w:rsid w:val="006D6D71"/>
    <w:rsid w:val="006D7A64"/>
    <w:rsid w:val="006E2B61"/>
    <w:rsid w:val="006E3CE2"/>
    <w:rsid w:val="006E4F76"/>
    <w:rsid w:val="006E706F"/>
    <w:rsid w:val="006E759D"/>
    <w:rsid w:val="006E7FDF"/>
    <w:rsid w:val="006F0607"/>
    <w:rsid w:val="006F08CB"/>
    <w:rsid w:val="006F166D"/>
    <w:rsid w:val="006F1D65"/>
    <w:rsid w:val="006F38ED"/>
    <w:rsid w:val="006F4177"/>
    <w:rsid w:val="006F4F4D"/>
    <w:rsid w:val="006F5644"/>
    <w:rsid w:val="006F6176"/>
    <w:rsid w:val="006F69F8"/>
    <w:rsid w:val="00701B26"/>
    <w:rsid w:val="007026CD"/>
    <w:rsid w:val="00703FDA"/>
    <w:rsid w:val="00704ED8"/>
    <w:rsid w:val="00705EDC"/>
    <w:rsid w:val="00706111"/>
    <w:rsid w:val="00706558"/>
    <w:rsid w:val="00707AE5"/>
    <w:rsid w:val="007138AC"/>
    <w:rsid w:val="00716E1A"/>
    <w:rsid w:val="00717C8E"/>
    <w:rsid w:val="00720083"/>
    <w:rsid w:val="00720EAC"/>
    <w:rsid w:val="0072243C"/>
    <w:rsid w:val="00727492"/>
    <w:rsid w:val="00732107"/>
    <w:rsid w:val="00732A7D"/>
    <w:rsid w:val="00732CEC"/>
    <w:rsid w:val="00733255"/>
    <w:rsid w:val="00733338"/>
    <w:rsid w:val="0073334A"/>
    <w:rsid w:val="007334BE"/>
    <w:rsid w:val="00734F67"/>
    <w:rsid w:val="00734F72"/>
    <w:rsid w:val="0073560B"/>
    <w:rsid w:val="0073613C"/>
    <w:rsid w:val="00736EAD"/>
    <w:rsid w:val="00737BBB"/>
    <w:rsid w:val="0074006F"/>
    <w:rsid w:val="007405B9"/>
    <w:rsid w:val="00741633"/>
    <w:rsid w:val="007420E3"/>
    <w:rsid w:val="00744317"/>
    <w:rsid w:val="0074449E"/>
    <w:rsid w:val="007459E3"/>
    <w:rsid w:val="00747DD5"/>
    <w:rsid w:val="00750055"/>
    <w:rsid w:val="00752AAF"/>
    <w:rsid w:val="007538D7"/>
    <w:rsid w:val="007554F6"/>
    <w:rsid w:val="00755B18"/>
    <w:rsid w:val="00756BCE"/>
    <w:rsid w:val="00764817"/>
    <w:rsid w:val="00764D5C"/>
    <w:rsid w:val="00764DD2"/>
    <w:rsid w:val="00764DF5"/>
    <w:rsid w:val="007669DE"/>
    <w:rsid w:val="007704F0"/>
    <w:rsid w:val="00771500"/>
    <w:rsid w:val="007719D1"/>
    <w:rsid w:val="007721A2"/>
    <w:rsid w:val="00772F6A"/>
    <w:rsid w:val="00773DA6"/>
    <w:rsid w:val="007754A6"/>
    <w:rsid w:val="00776B2B"/>
    <w:rsid w:val="00777949"/>
    <w:rsid w:val="00777967"/>
    <w:rsid w:val="0078075D"/>
    <w:rsid w:val="00780DE6"/>
    <w:rsid w:val="00781ECD"/>
    <w:rsid w:val="007826F9"/>
    <w:rsid w:val="007860D3"/>
    <w:rsid w:val="00787F9C"/>
    <w:rsid w:val="00790BF1"/>
    <w:rsid w:val="00791D66"/>
    <w:rsid w:val="00793862"/>
    <w:rsid w:val="007943B2"/>
    <w:rsid w:val="007945F6"/>
    <w:rsid w:val="007948B1"/>
    <w:rsid w:val="00794F2A"/>
    <w:rsid w:val="007A04F0"/>
    <w:rsid w:val="007A1B49"/>
    <w:rsid w:val="007A23C8"/>
    <w:rsid w:val="007A395A"/>
    <w:rsid w:val="007A40CA"/>
    <w:rsid w:val="007A5139"/>
    <w:rsid w:val="007A53B9"/>
    <w:rsid w:val="007A59B0"/>
    <w:rsid w:val="007A5A6E"/>
    <w:rsid w:val="007A5F7B"/>
    <w:rsid w:val="007B049A"/>
    <w:rsid w:val="007B071C"/>
    <w:rsid w:val="007B0740"/>
    <w:rsid w:val="007B2A2F"/>
    <w:rsid w:val="007B3AD4"/>
    <w:rsid w:val="007B5996"/>
    <w:rsid w:val="007B6371"/>
    <w:rsid w:val="007B6725"/>
    <w:rsid w:val="007B781B"/>
    <w:rsid w:val="007B7D6B"/>
    <w:rsid w:val="007C29EE"/>
    <w:rsid w:val="007C2CCF"/>
    <w:rsid w:val="007C34F4"/>
    <w:rsid w:val="007C792D"/>
    <w:rsid w:val="007D0513"/>
    <w:rsid w:val="007D0929"/>
    <w:rsid w:val="007D3B92"/>
    <w:rsid w:val="007D3E33"/>
    <w:rsid w:val="007D4270"/>
    <w:rsid w:val="007D490F"/>
    <w:rsid w:val="007D4CD3"/>
    <w:rsid w:val="007D5D1D"/>
    <w:rsid w:val="007E5663"/>
    <w:rsid w:val="007E67EB"/>
    <w:rsid w:val="007E695B"/>
    <w:rsid w:val="007E7669"/>
    <w:rsid w:val="007F0221"/>
    <w:rsid w:val="007F089C"/>
    <w:rsid w:val="007F0B39"/>
    <w:rsid w:val="007F1C66"/>
    <w:rsid w:val="007F509E"/>
    <w:rsid w:val="007F654C"/>
    <w:rsid w:val="007F66DE"/>
    <w:rsid w:val="00800183"/>
    <w:rsid w:val="0080392E"/>
    <w:rsid w:val="00804055"/>
    <w:rsid w:val="00805538"/>
    <w:rsid w:val="00805DB2"/>
    <w:rsid w:val="00811C07"/>
    <w:rsid w:val="00812ADD"/>
    <w:rsid w:val="008145DA"/>
    <w:rsid w:val="008158DE"/>
    <w:rsid w:val="00815EF0"/>
    <w:rsid w:val="008160C8"/>
    <w:rsid w:val="00816603"/>
    <w:rsid w:val="008178E9"/>
    <w:rsid w:val="00817EC6"/>
    <w:rsid w:val="00820E94"/>
    <w:rsid w:val="00821CFA"/>
    <w:rsid w:val="00822201"/>
    <w:rsid w:val="00824A4C"/>
    <w:rsid w:val="0082548D"/>
    <w:rsid w:val="008254CD"/>
    <w:rsid w:val="00825CAF"/>
    <w:rsid w:val="008271EF"/>
    <w:rsid w:val="00830352"/>
    <w:rsid w:val="008303F1"/>
    <w:rsid w:val="00833F4A"/>
    <w:rsid w:val="00834263"/>
    <w:rsid w:val="008352E3"/>
    <w:rsid w:val="00836977"/>
    <w:rsid w:val="00837383"/>
    <w:rsid w:val="00842AEE"/>
    <w:rsid w:val="00842E6B"/>
    <w:rsid w:val="008443D8"/>
    <w:rsid w:val="0084616E"/>
    <w:rsid w:val="00851722"/>
    <w:rsid w:val="008527C5"/>
    <w:rsid w:val="00852EF0"/>
    <w:rsid w:val="00853241"/>
    <w:rsid w:val="00854A71"/>
    <w:rsid w:val="00855A6E"/>
    <w:rsid w:val="008574AE"/>
    <w:rsid w:val="0086073E"/>
    <w:rsid w:val="00862B24"/>
    <w:rsid w:val="008631B0"/>
    <w:rsid w:val="00863B7C"/>
    <w:rsid w:val="00864EFD"/>
    <w:rsid w:val="00866D66"/>
    <w:rsid w:val="008708B5"/>
    <w:rsid w:val="00872C4B"/>
    <w:rsid w:val="00873D0E"/>
    <w:rsid w:val="008740CD"/>
    <w:rsid w:val="0087626C"/>
    <w:rsid w:val="008764EA"/>
    <w:rsid w:val="00877279"/>
    <w:rsid w:val="00880C18"/>
    <w:rsid w:val="00880CC4"/>
    <w:rsid w:val="00882090"/>
    <w:rsid w:val="008850F7"/>
    <w:rsid w:val="00885538"/>
    <w:rsid w:val="0088607E"/>
    <w:rsid w:val="00886C17"/>
    <w:rsid w:val="00886DB2"/>
    <w:rsid w:val="0089233F"/>
    <w:rsid w:val="008928ED"/>
    <w:rsid w:val="008931FD"/>
    <w:rsid w:val="00894D5D"/>
    <w:rsid w:val="00895C04"/>
    <w:rsid w:val="0089646D"/>
    <w:rsid w:val="00896BB8"/>
    <w:rsid w:val="00896BE6"/>
    <w:rsid w:val="008A259D"/>
    <w:rsid w:val="008A35AD"/>
    <w:rsid w:val="008A4A39"/>
    <w:rsid w:val="008A4DBF"/>
    <w:rsid w:val="008A5269"/>
    <w:rsid w:val="008A579F"/>
    <w:rsid w:val="008A5B0B"/>
    <w:rsid w:val="008A5E89"/>
    <w:rsid w:val="008A64F7"/>
    <w:rsid w:val="008A75B5"/>
    <w:rsid w:val="008B0237"/>
    <w:rsid w:val="008B18D0"/>
    <w:rsid w:val="008B24C9"/>
    <w:rsid w:val="008B4C4A"/>
    <w:rsid w:val="008B6A07"/>
    <w:rsid w:val="008C123D"/>
    <w:rsid w:val="008C1978"/>
    <w:rsid w:val="008C1A7B"/>
    <w:rsid w:val="008C2063"/>
    <w:rsid w:val="008C2394"/>
    <w:rsid w:val="008C3C6B"/>
    <w:rsid w:val="008C3D56"/>
    <w:rsid w:val="008C4D99"/>
    <w:rsid w:val="008C4E9E"/>
    <w:rsid w:val="008C4FDD"/>
    <w:rsid w:val="008C5CF2"/>
    <w:rsid w:val="008C6BFD"/>
    <w:rsid w:val="008C6C1E"/>
    <w:rsid w:val="008C73B5"/>
    <w:rsid w:val="008D20C7"/>
    <w:rsid w:val="008D27A3"/>
    <w:rsid w:val="008D2B5B"/>
    <w:rsid w:val="008D2F04"/>
    <w:rsid w:val="008D3451"/>
    <w:rsid w:val="008D3981"/>
    <w:rsid w:val="008D7064"/>
    <w:rsid w:val="008E0674"/>
    <w:rsid w:val="008E12ED"/>
    <w:rsid w:val="008E29F0"/>
    <w:rsid w:val="008E4DBD"/>
    <w:rsid w:val="008E5B25"/>
    <w:rsid w:val="008E6056"/>
    <w:rsid w:val="008F2E95"/>
    <w:rsid w:val="008F4518"/>
    <w:rsid w:val="008F5297"/>
    <w:rsid w:val="008F5CC4"/>
    <w:rsid w:val="008F7148"/>
    <w:rsid w:val="009003CE"/>
    <w:rsid w:val="0090098B"/>
    <w:rsid w:val="00902990"/>
    <w:rsid w:val="009032FF"/>
    <w:rsid w:val="00903BE8"/>
    <w:rsid w:val="0090464F"/>
    <w:rsid w:val="00905DBA"/>
    <w:rsid w:val="0090658B"/>
    <w:rsid w:val="00906F07"/>
    <w:rsid w:val="00907334"/>
    <w:rsid w:val="0090745A"/>
    <w:rsid w:val="00907E72"/>
    <w:rsid w:val="0091029C"/>
    <w:rsid w:val="009108BB"/>
    <w:rsid w:val="00910EB2"/>
    <w:rsid w:val="00913DAA"/>
    <w:rsid w:val="00914DD6"/>
    <w:rsid w:val="009224DC"/>
    <w:rsid w:val="009227D5"/>
    <w:rsid w:val="009239D7"/>
    <w:rsid w:val="00924336"/>
    <w:rsid w:val="009247F6"/>
    <w:rsid w:val="00925A1A"/>
    <w:rsid w:val="0092661E"/>
    <w:rsid w:val="00926D1A"/>
    <w:rsid w:val="00932465"/>
    <w:rsid w:val="009325B9"/>
    <w:rsid w:val="009331DF"/>
    <w:rsid w:val="00934C2C"/>
    <w:rsid w:val="00934E8D"/>
    <w:rsid w:val="00935B50"/>
    <w:rsid w:val="00936D8A"/>
    <w:rsid w:val="009372AB"/>
    <w:rsid w:val="0093779E"/>
    <w:rsid w:val="009406B2"/>
    <w:rsid w:val="00945B8B"/>
    <w:rsid w:val="00946890"/>
    <w:rsid w:val="00947F87"/>
    <w:rsid w:val="00952336"/>
    <w:rsid w:val="00952A16"/>
    <w:rsid w:val="00952DB8"/>
    <w:rsid w:val="00956742"/>
    <w:rsid w:val="00956C1D"/>
    <w:rsid w:val="009602BC"/>
    <w:rsid w:val="009630FE"/>
    <w:rsid w:val="009636B7"/>
    <w:rsid w:val="009637D8"/>
    <w:rsid w:val="00964062"/>
    <w:rsid w:val="009671A0"/>
    <w:rsid w:val="009707AE"/>
    <w:rsid w:val="00971EBC"/>
    <w:rsid w:val="00975DB8"/>
    <w:rsid w:val="00977C29"/>
    <w:rsid w:val="00980C0A"/>
    <w:rsid w:val="00981779"/>
    <w:rsid w:val="00981C2B"/>
    <w:rsid w:val="00984F9D"/>
    <w:rsid w:val="00985A4E"/>
    <w:rsid w:val="00986193"/>
    <w:rsid w:val="00987FC6"/>
    <w:rsid w:val="00990E28"/>
    <w:rsid w:val="0099271C"/>
    <w:rsid w:val="00993556"/>
    <w:rsid w:val="009949C7"/>
    <w:rsid w:val="00996042"/>
    <w:rsid w:val="0099617A"/>
    <w:rsid w:val="00997BFD"/>
    <w:rsid w:val="009A0FF5"/>
    <w:rsid w:val="009A3110"/>
    <w:rsid w:val="009A33E1"/>
    <w:rsid w:val="009A3C8D"/>
    <w:rsid w:val="009A5BAC"/>
    <w:rsid w:val="009A645A"/>
    <w:rsid w:val="009A7C2C"/>
    <w:rsid w:val="009B06C3"/>
    <w:rsid w:val="009B1155"/>
    <w:rsid w:val="009B30C9"/>
    <w:rsid w:val="009B3D75"/>
    <w:rsid w:val="009B7AF7"/>
    <w:rsid w:val="009C0139"/>
    <w:rsid w:val="009C0F10"/>
    <w:rsid w:val="009C2528"/>
    <w:rsid w:val="009C3436"/>
    <w:rsid w:val="009C4FAB"/>
    <w:rsid w:val="009C5531"/>
    <w:rsid w:val="009C5F77"/>
    <w:rsid w:val="009C6049"/>
    <w:rsid w:val="009C6F9B"/>
    <w:rsid w:val="009C759E"/>
    <w:rsid w:val="009C7A3E"/>
    <w:rsid w:val="009D03C8"/>
    <w:rsid w:val="009D1026"/>
    <w:rsid w:val="009D44FB"/>
    <w:rsid w:val="009D4DA4"/>
    <w:rsid w:val="009D60E3"/>
    <w:rsid w:val="009D75A2"/>
    <w:rsid w:val="009E08EB"/>
    <w:rsid w:val="009E0BB3"/>
    <w:rsid w:val="009E0DD2"/>
    <w:rsid w:val="009E10B2"/>
    <w:rsid w:val="009E1273"/>
    <w:rsid w:val="009E19E8"/>
    <w:rsid w:val="009E289D"/>
    <w:rsid w:val="009E336F"/>
    <w:rsid w:val="009E5CF3"/>
    <w:rsid w:val="009E6D94"/>
    <w:rsid w:val="009F1874"/>
    <w:rsid w:val="009F18E9"/>
    <w:rsid w:val="009F2108"/>
    <w:rsid w:val="009F2118"/>
    <w:rsid w:val="009F22F5"/>
    <w:rsid w:val="009F2E26"/>
    <w:rsid w:val="009F4211"/>
    <w:rsid w:val="009F518F"/>
    <w:rsid w:val="009F59DB"/>
    <w:rsid w:val="009F5D5E"/>
    <w:rsid w:val="009F6BCA"/>
    <w:rsid w:val="009F78C1"/>
    <w:rsid w:val="00A00690"/>
    <w:rsid w:val="00A012E5"/>
    <w:rsid w:val="00A03082"/>
    <w:rsid w:val="00A04022"/>
    <w:rsid w:val="00A06932"/>
    <w:rsid w:val="00A10267"/>
    <w:rsid w:val="00A10C3A"/>
    <w:rsid w:val="00A160FB"/>
    <w:rsid w:val="00A1679B"/>
    <w:rsid w:val="00A17FED"/>
    <w:rsid w:val="00A20132"/>
    <w:rsid w:val="00A201FF"/>
    <w:rsid w:val="00A20464"/>
    <w:rsid w:val="00A2051D"/>
    <w:rsid w:val="00A20930"/>
    <w:rsid w:val="00A213B0"/>
    <w:rsid w:val="00A23948"/>
    <w:rsid w:val="00A26E63"/>
    <w:rsid w:val="00A2779E"/>
    <w:rsid w:val="00A3009A"/>
    <w:rsid w:val="00A30D62"/>
    <w:rsid w:val="00A3130D"/>
    <w:rsid w:val="00A32A28"/>
    <w:rsid w:val="00A32ED0"/>
    <w:rsid w:val="00A33C0C"/>
    <w:rsid w:val="00A340EF"/>
    <w:rsid w:val="00A34C62"/>
    <w:rsid w:val="00A34EB0"/>
    <w:rsid w:val="00A4054B"/>
    <w:rsid w:val="00A40EAF"/>
    <w:rsid w:val="00A40EC8"/>
    <w:rsid w:val="00A411F6"/>
    <w:rsid w:val="00A41E0F"/>
    <w:rsid w:val="00A43EC3"/>
    <w:rsid w:val="00A4491F"/>
    <w:rsid w:val="00A4594D"/>
    <w:rsid w:val="00A45DDB"/>
    <w:rsid w:val="00A461E4"/>
    <w:rsid w:val="00A46800"/>
    <w:rsid w:val="00A5032B"/>
    <w:rsid w:val="00A508A3"/>
    <w:rsid w:val="00A5131D"/>
    <w:rsid w:val="00A52045"/>
    <w:rsid w:val="00A53E5D"/>
    <w:rsid w:val="00A552A9"/>
    <w:rsid w:val="00A5606F"/>
    <w:rsid w:val="00A564B3"/>
    <w:rsid w:val="00A61108"/>
    <w:rsid w:val="00A61A2E"/>
    <w:rsid w:val="00A632AA"/>
    <w:rsid w:val="00A65758"/>
    <w:rsid w:val="00A658D3"/>
    <w:rsid w:val="00A67D2C"/>
    <w:rsid w:val="00A70CD6"/>
    <w:rsid w:val="00A7126E"/>
    <w:rsid w:val="00A7155B"/>
    <w:rsid w:val="00A715B1"/>
    <w:rsid w:val="00A71B26"/>
    <w:rsid w:val="00A73CFB"/>
    <w:rsid w:val="00A74FAA"/>
    <w:rsid w:val="00A758CF"/>
    <w:rsid w:val="00A75DA7"/>
    <w:rsid w:val="00A765FB"/>
    <w:rsid w:val="00A775E6"/>
    <w:rsid w:val="00A8134C"/>
    <w:rsid w:val="00A81476"/>
    <w:rsid w:val="00A82C9F"/>
    <w:rsid w:val="00A835F8"/>
    <w:rsid w:val="00A839BB"/>
    <w:rsid w:val="00A83F3F"/>
    <w:rsid w:val="00A840E3"/>
    <w:rsid w:val="00A8456D"/>
    <w:rsid w:val="00A851F0"/>
    <w:rsid w:val="00A86914"/>
    <w:rsid w:val="00A913AF"/>
    <w:rsid w:val="00A924A2"/>
    <w:rsid w:val="00A94233"/>
    <w:rsid w:val="00A9574A"/>
    <w:rsid w:val="00A9598E"/>
    <w:rsid w:val="00AA0E42"/>
    <w:rsid w:val="00AA1ED1"/>
    <w:rsid w:val="00AA29DA"/>
    <w:rsid w:val="00AA2D14"/>
    <w:rsid w:val="00AA52D8"/>
    <w:rsid w:val="00AA6033"/>
    <w:rsid w:val="00AA70B6"/>
    <w:rsid w:val="00AA7FAE"/>
    <w:rsid w:val="00AB20C3"/>
    <w:rsid w:val="00AB2481"/>
    <w:rsid w:val="00AB263F"/>
    <w:rsid w:val="00AB32F0"/>
    <w:rsid w:val="00AB467F"/>
    <w:rsid w:val="00AB7F88"/>
    <w:rsid w:val="00AC215E"/>
    <w:rsid w:val="00AC27A2"/>
    <w:rsid w:val="00AC3BF4"/>
    <w:rsid w:val="00AC4A1E"/>
    <w:rsid w:val="00AD0F2D"/>
    <w:rsid w:val="00AD17A3"/>
    <w:rsid w:val="00AD2AD8"/>
    <w:rsid w:val="00AD334D"/>
    <w:rsid w:val="00AD3D63"/>
    <w:rsid w:val="00AD4C37"/>
    <w:rsid w:val="00AD4E81"/>
    <w:rsid w:val="00AD5622"/>
    <w:rsid w:val="00AD5EC5"/>
    <w:rsid w:val="00AD6B0A"/>
    <w:rsid w:val="00AE0788"/>
    <w:rsid w:val="00AE20CD"/>
    <w:rsid w:val="00AE2EA7"/>
    <w:rsid w:val="00AE2F75"/>
    <w:rsid w:val="00AE4778"/>
    <w:rsid w:val="00AE55D7"/>
    <w:rsid w:val="00AE579A"/>
    <w:rsid w:val="00AE7061"/>
    <w:rsid w:val="00AF0FF4"/>
    <w:rsid w:val="00AF111A"/>
    <w:rsid w:val="00AF187A"/>
    <w:rsid w:val="00AF3C08"/>
    <w:rsid w:val="00AF4487"/>
    <w:rsid w:val="00AF56C4"/>
    <w:rsid w:val="00AF5F14"/>
    <w:rsid w:val="00AF644B"/>
    <w:rsid w:val="00AF65F8"/>
    <w:rsid w:val="00B000C7"/>
    <w:rsid w:val="00B03191"/>
    <w:rsid w:val="00B04AEF"/>
    <w:rsid w:val="00B04B98"/>
    <w:rsid w:val="00B04CD2"/>
    <w:rsid w:val="00B067CD"/>
    <w:rsid w:val="00B11A91"/>
    <w:rsid w:val="00B11CCA"/>
    <w:rsid w:val="00B120E0"/>
    <w:rsid w:val="00B12FC6"/>
    <w:rsid w:val="00B142E2"/>
    <w:rsid w:val="00B17448"/>
    <w:rsid w:val="00B214AB"/>
    <w:rsid w:val="00B220BF"/>
    <w:rsid w:val="00B24FB5"/>
    <w:rsid w:val="00B262F8"/>
    <w:rsid w:val="00B26622"/>
    <w:rsid w:val="00B267B3"/>
    <w:rsid w:val="00B268C3"/>
    <w:rsid w:val="00B27A0D"/>
    <w:rsid w:val="00B325D8"/>
    <w:rsid w:val="00B32D6E"/>
    <w:rsid w:val="00B33FA5"/>
    <w:rsid w:val="00B3420D"/>
    <w:rsid w:val="00B35BBA"/>
    <w:rsid w:val="00B35C0F"/>
    <w:rsid w:val="00B371B6"/>
    <w:rsid w:val="00B40697"/>
    <w:rsid w:val="00B41AC3"/>
    <w:rsid w:val="00B426D8"/>
    <w:rsid w:val="00B43641"/>
    <w:rsid w:val="00B43688"/>
    <w:rsid w:val="00B44C71"/>
    <w:rsid w:val="00B45875"/>
    <w:rsid w:val="00B4632F"/>
    <w:rsid w:val="00B4767D"/>
    <w:rsid w:val="00B50F2E"/>
    <w:rsid w:val="00B51BA3"/>
    <w:rsid w:val="00B51D2B"/>
    <w:rsid w:val="00B51F4F"/>
    <w:rsid w:val="00B5254B"/>
    <w:rsid w:val="00B52F60"/>
    <w:rsid w:val="00B53702"/>
    <w:rsid w:val="00B547BD"/>
    <w:rsid w:val="00B54BC1"/>
    <w:rsid w:val="00B6022B"/>
    <w:rsid w:val="00B6068E"/>
    <w:rsid w:val="00B6097B"/>
    <w:rsid w:val="00B61891"/>
    <w:rsid w:val="00B62B83"/>
    <w:rsid w:val="00B660AB"/>
    <w:rsid w:val="00B67071"/>
    <w:rsid w:val="00B70951"/>
    <w:rsid w:val="00B72834"/>
    <w:rsid w:val="00B745CC"/>
    <w:rsid w:val="00B748B5"/>
    <w:rsid w:val="00B77486"/>
    <w:rsid w:val="00B8028E"/>
    <w:rsid w:val="00B80D24"/>
    <w:rsid w:val="00B821A8"/>
    <w:rsid w:val="00B82E99"/>
    <w:rsid w:val="00B83360"/>
    <w:rsid w:val="00B8589A"/>
    <w:rsid w:val="00B87B41"/>
    <w:rsid w:val="00B91710"/>
    <w:rsid w:val="00B94944"/>
    <w:rsid w:val="00B94B59"/>
    <w:rsid w:val="00B9604C"/>
    <w:rsid w:val="00BA1078"/>
    <w:rsid w:val="00BA125F"/>
    <w:rsid w:val="00BA177E"/>
    <w:rsid w:val="00BA18FA"/>
    <w:rsid w:val="00BA3105"/>
    <w:rsid w:val="00BA3223"/>
    <w:rsid w:val="00BA6DFB"/>
    <w:rsid w:val="00BA718A"/>
    <w:rsid w:val="00BB0007"/>
    <w:rsid w:val="00BB4E13"/>
    <w:rsid w:val="00BB65D1"/>
    <w:rsid w:val="00BB7B14"/>
    <w:rsid w:val="00BC0A96"/>
    <w:rsid w:val="00BC1AA1"/>
    <w:rsid w:val="00BC3049"/>
    <w:rsid w:val="00BC342A"/>
    <w:rsid w:val="00BC36AA"/>
    <w:rsid w:val="00BC49CA"/>
    <w:rsid w:val="00BC516D"/>
    <w:rsid w:val="00BC58F7"/>
    <w:rsid w:val="00BC669B"/>
    <w:rsid w:val="00BC7EBB"/>
    <w:rsid w:val="00BD0990"/>
    <w:rsid w:val="00BD0C41"/>
    <w:rsid w:val="00BD16B5"/>
    <w:rsid w:val="00BD223E"/>
    <w:rsid w:val="00BD25A1"/>
    <w:rsid w:val="00BD27B5"/>
    <w:rsid w:val="00BD2A38"/>
    <w:rsid w:val="00BD5F94"/>
    <w:rsid w:val="00BD748A"/>
    <w:rsid w:val="00BE0258"/>
    <w:rsid w:val="00BE0C41"/>
    <w:rsid w:val="00BE145E"/>
    <w:rsid w:val="00BE20E8"/>
    <w:rsid w:val="00BE235F"/>
    <w:rsid w:val="00BE3A91"/>
    <w:rsid w:val="00BE72D0"/>
    <w:rsid w:val="00BE7DBE"/>
    <w:rsid w:val="00BF0705"/>
    <w:rsid w:val="00BF0A4C"/>
    <w:rsid w:val="00BF345F"/>
    <w:rsid w:val="00BF5CB1"/>
    <w:rsid w:val="00BF76EC"/>
    <w:rsid w:val="00C02875"/>
    <w:rsid w:val="00C02B4C"/>
    <w:rsid w:val="00C02D34"/>
    <w:rsid w:val="00C044BA"/>
    <w:rsid w:val="00C06A40"/>
    <w:rsid w:val="00C06FA5"/>
    <w:rsid w:val="00C06FD2"/>
    <w:rsid w:val="00C07010"/>
    <w:rsid w:val="00C0727A"/>
    <w:rsid w:val="00C117B7"/>
    <w:rsid w:val="00C12331"/>
    <w:rsid w:val="00C12E79"/>
    <w:rsid w:val="00C13B18"/>
    <w:rsid w:val="00C14E86"/>
    <w:rsid w:val="00C216B9"/>
    <w:rsid w:val="00C22B0D"/>
    <w:rsid w:val="00C246C4"/>
    <w:rsid w:val="00C25DA6"/>
    <w:rsid w:val="00C26DE6"/>
    <w:rsid w:val="00C26F91"/>
    <w:rsid w:val="00C31B70"/>
    <w:rsid w:val="00C31EA8"/>
    <w:rsid w:val="00C32D4D"/>
    <w:rsid w:val="00C35459"/>
    <w:rsid w:val="00C35511"/>
    <w:rsid w:val="00C356A4"/>
    <w:rsid w:val="00C40474"/>
    <w:rsid w:val="00C412C9"/>
    <w:rsid w:val="00C4247D"/>
    <w:rsid w:val="00C425B8"/>
    <w:rsid w:val="00C44A8D"/>
    <w:rsid w:val="00C4636D"/>
    <w:rsid w:val="00C4680B"/>
    <w:rsid w:val="00C46959"/>
    <w:rsid w:val="00C46FBE"/>
    <w:rsid w:val="00C504CD"/>
    <w:rsid w:val="00C5103F"/>
    <w:rsid w:val="00C52849"/>
    <w:rsid w:val="00C537AA"/>
    <w:rsid w:val="00C57010"/>
    <w:rsid w:val="00C570E8"/>
    <w:rsid w:val="00C57AAE"/>
    <w:rsid w:val="00C6261C"/>
    <w:rsid w:val="00C64529"/>
    <w:rsid w:val="00C64E60"/>
    <w:rsid w:val="00C65101"/>
    <w:rsid w:val="00C65E6E"/>
    <w:rsid w:val="00C662B1"/>
    <w:rsid w:val="00C66780"/>
    <w:rsid w:val="00C66DA7"/>
    <w:rsid w:val="00C6743F"/>
    <w:rsid w:val="00C71BCC"/>
    <w:rsid w:val="00C73157"/>
    <w:rsid w:val="00C734D7"/>
    <w:rsid w:val="00C73C00"/>
    <w:rsid w:val="00C74484"/>
    <w:rsid w:val="00C7513A"/>
    <w:rsid w:val="00C7518C"/>
    <w:rsid w:val="00C7614F"/>
    <w:rsid w:val="00C7620E"/>
    <w:rsid w:val="00C7691B"/>
    <w:rsid w:val="00C81062"/>
    <w:rsid w:val="00C82B59"/>
    <w:rsid w:val="00C835F1"/>
    <w:rsid w:val="00C878C5"/>
    <w:rsid w:val="00C87EB2"/>
    <w:rsid w:val="00C91BBE"/>
    <w:rsid w:val="00C925EF"/>
    <w:rsid w:val="00C9307D"/>
    <w:rsid w:val="00C95BA2"/>
    <w:rsid w:val="00C95C2A"/>
    <w:rsid w:val="00C96FA4"/>
    <w:rsid w:val="00CA02AD"/>
    <w:rsid w:val="00CA0736"/>
    <w:rsid w:val="00CA12DC"/>
    <w:rsid w:val="00CA1FB2"/>
    <w:rsid w:val="00CA20E9"/>
    <w:rsid w:val="00CA4233"/>
    <w:rsid w:val="00CA5424"/>
    <w:rsid w:val="00CA70A1"/>
    <w:rsid w:val="00CA72FF"/>
    <w:rsid w:val="00CA73C1"/>
    <w:rsid w:val="00CB35A0"/>
    <w:rsid w:val="00CB39E3"/>
    <w:rsid w:val="00CB3DBF"/>
    <w:rsid w:val="00CB46BC"/>
    <w:rsid w:val="00CB59F6"/>
    <w:rsid w:val="00CC0429"/>
    <w:rsid w:val="00CC156C"/>
    <w:rsid w:val="00CC15A3"/>
    <w:rsid w:val="00CC15F4"/>
    <w:rsid w:val="00CC20B5"/>
    <w:rsid w:val="00CC263E"/>
    <w:rsid w:val="00CC292B"/>
    <w:rsid w:val="00CC32DB"/>
    <w:rsid w:val="00CC46C9"/>
    <w:rsid w:val="00CC6671"/>
    <w:rsid w:val="00CD27FE"/>
    <w:rsid w:val="00CD328C"/>
    <w:rsid w:val="00CD32DD"/>
    <w:rsid w:val="00CD3398"/>
    <w:rsid w:val="00CD60AC"/>
    <w:rsid w:val="00CD76EA"/>
    <w:rsid w:val="00CD7BFB"/>
    <w:rsid w:val="00CE0212"/>
    <w:rsid w:val="00CE0772"/>
    <w:rsid w:val="00CE2EDC"/>
    <w:rsid w:val="00CE7E6C"/>
    <w:rsid w:val="00CF15B0"/>
    <w:rsid w:val="00CF22D5"/>
    <w:rsid w:val="00CF5FBE"/>
    <w:rsid w:val="00D006AE"/>
    <w:rsid w:val="00D013D8"/>
    <w:rsid w:val="00D0219E"/>
    <w:rsid w:val="00D02260"/>
    <w:rsid w:val="00D023E1"/>
    <w:rsid w:val="00D027F5"/>
    <w:rsid w:val="00D02F41"/>
    <w:rsid w:val="00D034DC"/>
    <w:rsid w:val="00D03EBD"/>
    <w:rsid w:val="00D05202"/>
    <w:rsid w:val="00D1240D"/>
    <w:rsid w:val="00D12E45"/>
    <w:rsid w:val="00D16094"/>
    <w:rsid w:val="00D16788"/>
    <w:rsid w:val="00D172C8"/>
    <w:rsid w:val="00D17B8A"/>
    <w:rsid w:val="00D2622D"/>
    <w:rsid w:val="00D278A0"/>
    <w:rsid w:val="00D30B07"/>
    <w:rsid w:val="00D31E31"/>
    <w:rsid w:val="00D3301F"/>
    <w:rsid w:val="00D33DA4"/>
    <w:rsid w:val="00D34B4A"/>
    <w:rsid w:val="00D35200"/>
    <w:rsid w:val="00D35BA4"/>
    <w:rsid w:val="00D37CFB"/>
    <w:rsid w:val="00D41333"/>
    <w:rsid w:val="00D414E7"/>
    <w:rsid w:val="00D425E8"/>
    <w:rsid w:val="00D46C11"/>
    <w:rsid w:val="00D47E56"/>
    <w:rsid w:val="00D51FFE"/>
    <w:rsid w:val="00D52DC1"/>
    <w:rsid w:val="00D53A31"/>
    <w:rsid w:val="00D53D9D"/>
    <w:rsid w:val="00D54467"/>
    <w:rsid w:val="00D546E5"/>
    <w:rsid w:val="00D5554F"/>
    <w:rsid w:val="00D55C59"/>
    <w:rsid w:val="00D6284A"/>
    <w:rsid w:val="00D62D41"/>
    <w:rsid w:val="00D6631B"/>
    <w:rsid w:val="00D769B3"/>
    <w:rsid w:val="00D76FD2"/>
    <w:rsid w:val="00D77671"/>
    <w:rsid w:val="00D77B09"/>
    <w:rsid w:val="00D77D68"/>
    <w:rsid w:val="00D80641"/>
    <w:rsid w:val="00D83871"/>
    <w:rsid w:val="00D83C08"/>
    <w:rsid w:val="00D86577"/>
    <w:rsid w:val="00D87BB2"/>
    <w:rsid w:val="00D87EFE"/>
    <w:rsid w:val="00D90BC5"/>
    <w:rsid w:val="00D90C17"/>
    <w:rsid w:val="00D917D0"/>
    <w:rsid w:val="00D918E5"/>
    <w:rsid w:val="00D91A03"/>
    <w:rsid w:val="00D9329D"/>
    <w:rsid w:val="00D962E5"/>
    <w:rsid w:val="00D964EA"/>
    <w:rsid w:val="00DA07A3"/>
    <w:rsid w:val="00DA3927"/>
    <w:rsid w:val="00DA3A41"/>
    <w:rsid w:val="00DA5BBB"/>
    <w:rsid w:val="00DB0919"/>
    <w:rsid w:val="00DB176C"/>
    <w:rsid w:val="00DB2C82"/>
    <w:rsid w:val="00DB7051"/>
    <w:rsid w:val="00DB7DBE"/>
    <w:rsid w:val="00DC1D2F"/>
    <w:rsid w:val="00DC6EEE"/>
    <w:rsid w:val="00DC7E7A"/>
    <w:rsid w:val="00DD0B25"/>
    <w:rsid w:val="00DD17E7"/>
    <w:rsid w:val="00DD25D8"/>
    <w:rsid w:val="00DD26BA"/>
    <w:rsid w:val="00DD3228"/>
    <w:rsid w:val="00DD3B4E"/>
    <w:rsid w:val="00DD6470"/>
    <w:rsid w:val="00DD704B"/>
    <w:rsid w:val="00DD7E5C"/>
    <w:rsid w:val="00DE19E7"/>
    <w:rsid w:val="00DE2B10"/>
    <w:rsid w:val="00DE3066"/>
    <w:rsid w:val="00DE3960"/>
    <w:rsid w:val="00DE3998"/>
    <w:rsid w:val="00DE3D78"/>
    <w:rsid w:val="00DE3F75"/>
    <w:rsid w:val="00DE4310"/>
    <w:rsid w:val="00DE4606"/>
    <w:rsid w:val="00DE47F9"/>
    <w:rsid w:val="00DE6E9B"/>
    <w:rsid w:val="00DF435A"/>
    <w:rsid w:val="00DF4A4D"/>
    <w:rsid w:val="00DF554B"/>
    <w:rsid w:val="00E00C67"/>
    <w:rsid w:val="00E01A62"/>
    <w:rsid w:val="00E01C43"/>
    <w:rsid w:val="00E01E1A"/>
    <w:rsid w:val="00E0642D"/>
    <w:rsid w:val="00E06C95"/>
    <w:rsid w:val="00E076AA"/>
    <w:rsid w:val="00E1090E"/>
    <w:rsid w:val="00E12F6C"/>
    <w:rsid w:val="00E13F3E"/>
    <w:rsid w:val="00E1411A"/>
    <w:rsid w:val="00E15573"/>
    <w:rsid w:val="00E16EE2"/>
    <w:rsid w:val="00E20CCD"/>
    <w:rsid w:val="00E240BD"/>
    <w:rsid w:val="00E260F3"/>
    <w:rsid w:val="00E267BC"/>
    <w:rsid w:val="00E26EF8"/>
    <w:rsid w:val="00E27865"/>
    <w:rsid w:val="00E27EFA"/>
    <w:rsid w:val="00E31362"/>
    <w:rsid w:val="00E32C62"/>
    <w:rsid w:val="00E33DED"/>
    <w:rsid w:val="00E341E2"/>
    <w:rsid w:val="00E360FA"/>
    <w:rsid w:val="00E360FF"/>
    <w:rsid w:val="00E409BA"/>
    <w:rsid w:val="00E41874"/>
    <w:rsid w:val="00E43450"/>
    <w:rsid w:val="00E45A9B"/>
    <w:rsid w:val="00E52CF9"/>
    <w:rsid w:val="00E53148"/>
    <w:rsid w:val="00E56FEB"/>
    <w:rsid w:val="00E57F85"/>
    <w:rsid w:val="00E60BCD"/>
    <w:rsid w:val="00E61734"/>
    <w:rsid w:val="00E64B6E"/>
    <w:rsid w:val="00E65CFB"/>
    <w:rsid w:val="00E675AE"/>
    <w:rsid w:val="00E67A1D"/>
    <w:rsid w:val="00E719F3"/>
    <w:rsid w:val="00E71D88"/>
    <w:rsid w:val="00E74B52"/>
    <w:rsid w:val="00E75AF7"/>
    <w:rsid w:val="00E76AEE"/>
    <w:rsid w:val="00E76ECA"/>
    <w:rsid w:val="00E77FA2"/>
    <w:rsid w:val="00E8216D"/>
    <w:rsid w:val="00E83E32"/>
    <w:rsid w:val="00E84046"/>
    <w:rsid w:val="00E84FC5"/>
    <w:rsid w:val="00E90385"/>
    <w:rsid w:val="00E9178A"/>
    <w:rsid w:val="00E93A4D"/>
    <w:rsid w:val="00E93F12"/>
    <w:rsid w:val="00E9751A"/>
    <w:rsid w:val="00E97C70"/>
    <w:rsid w:val="00EA2AA5"/>
    <w:rsid w:val="00EA451D"/>
    <w:rsid w:val="00EA4C4E"/>
    <w:rsid w:val="00EA5898"/>
    <w:rsid w:val="00EB38FD"/>
    <w:rsid w:val="00EB3C5B"/>
    <w:rsid w:val="00EB542F"/>
    <w:rsid w:val="00EB583C"/>
    <w:rsid w:val="00EB740F"/>
    <w:rsid w:val="00EC07F3"/>
    <w:rsid w:val="00EC13A5"/>
    <w:rsid w:val="00EC211A"/>
    <w:rsid w:val="00EC55C9"/>
    <w:rsid w:val="00EC625D"/>
    <w:rsid w:val="00EC6D19"/>
    <w:rsid w:val="00EC77DD"/>
    <w:rsid w:val="00ED13AB"/>
    <w:rsid w:val="00ED1825"/>
    <w:rsid w:val="00ED3DA0"/>
    <w:rsid w:val="00ED6E88"/>
    <w:rsid w:val="00EE1703"/>
    <w:rsid w:val="00EE1E99"/>
    <w:rsid w:val="00EE21EB"/>
    <w:rsid w:val="00EF10AA"/>
    <w:rsid w:val="00EF2F61"/>
    <w:rsid w:val="00EF3E02"/>
    <w:rsid w:val="00EF52CC"/>
    <w:rsid w:val="00EF62D2"/>
    <w:rsid w:val="00EF7747"/>
    <w:rsid w:val="00F00053"/>
    <w:rsid w:val="00F00535"/>
    <w:rsid w:val="00F06A15"/>
    <w:rsid w:val="00F10199"/>
    <w:rsid w:val="00F1044C"/>
    <w:rsid w:val="00F14909"/>
    <w:rsid w:val="00F212A0"/>
    <w:rsid w:val="00F21B59"/>
    <w:rsid w:val="00F24F05"/>
    <w:rsid w:val="00F251E3"/>
    <w:rsid w:val="00F25CC4"/>
    <w:rsid w:val="00F264DA"/>
    <w:rsid w:val="00F27B7C"/>
    <w:rsid w:val="00F27FB9"/>
    <w:rsid w:val="00F331F8"/>
    <w:rsid w:val="00F37E00"/>
    <w:rsid w:val="00F411D6"/>
    <w:rsid w:val="00F43A90"/>
    <w:rsid w:val="00F449C2"/>
    <w:rsid w:val="00F45B0F"/>
    <w:rsid w:val="00F470EB"/>
    <w:rsid w:val="00F47736"/>
    <w:rsid w:val="00F530B2"/>
    <w:rsid w:val="00F54075"/>
    <w:rsid w:val="00F552C1"/>
    <w:rsid w:val="00F57B78"/>
    <w:rsid w:val="00F60A8E"/>
    <w:rsid w:val="00F61CF8"/>
    <w:rsid w:val="00F65047"/>
    <w:rsid w:val="00F713AD"/>
    <w:rsid w:val="00F718A3"/>
    <w:rsid w:val="00F71ABF"/>
    <w:rsid w:val="00F72F6A"/>
    <w:rsid w:val="00F72FD0"/>
    <w:rsid w:val="00F73858"/>
    <w:rsid w:val="00F81331"/>
    <w:rsid w:val="00F82195"/>
    <w:rsid w:val="00F82F0E"/>
    <w:rsid w:val="00F84B79"/>
    <w:rsid w:val="00F85771"/>
    <w:rsid w:val="00F863F3"/>
    <w:rsid w:val="00F86967"/>
    <w:rsid w:val="00F87414"/>
    <w:rsid w:val="00F92A53"/>
    <w:rsid w:val="00F94059"/>
    <w:rsid w:val="00F962D2"/>
    <w:rsid w:val="00F97324"/>
    <w:rsid w:val="00F975E5"/>
    <w:rsid w:val="00FA24DC"/>
    <w:rsid w:val="00FA2AAB"/>
    <w:rsid w:val="00FA35AF"/>
    <w:rsid w:val="00FA438C"/>
    <w:rsid w:val="00FA662E"/>
    <w:rsid w:val="00FB0C2D"/>
    <w:rsid w:val="00FB378A"/>
    <w:rsid w:val="00FB3B39"/>
    <w:rsid w:val="00FB3B3E"/>
    <w:rsid w:val="00FB40E2"/>
    <w:rsid w:val="00FB5F8E"/>
    <w:rsid w:val="00FB6A6E"/>
    <w:rsid w:val="00FB6E8B"/>
    <w:rsid w:val="00FB7D6D"/>
    <w:rsid w:val="00FC003A"/>
    <w:rsid w:val="00FC0215"/>
    <w:rsid w:val="00FC0773"/>
    <w:rsid w:val="00FC0DC2"/>
    <w:rsid w:val="00FC11AA"/>
    <w:rsid w:val="00FC236A"/>
    <w:rsid w:val="00FC27AC"/>
    <w:rsid w:val="00FC2DA4"/>
    <w:rsid w:val="00FC34D3"/>
    <w:rsid w:val="00FC3A98"/>
    <w:rsid w:val="00FC4D6E"/>
    <w:rsid w:val="00FC7468"/>
    <w:rsid w:val="00FD251A"/>
    <w:rsid w:val="00FD3233"/>
    <w:rsid w:val="00FD3267"/>
    <w:rsid w:val="00FD3AD3"/>
    <w:rsid w:val="00FD6020"/>
    <w:rsid w:val="00FD6A57"/>
    <w:rsid w:val="00FD77FE"/>
    <w:rsid w:val="00FD7B51"/>
    <w:rsid w:val="00FD7E2F"/>
    <w:rsid w:val="00FE10A9"/>
    <w:rsid w:val="00FE1795"/>
    <w:rsid w:val="00FE1AB0"/>
    <w:rsid w:val="00FE490D"/>
    <w:rsid w:val="00FE6108"/>
    <w:rsid w:val="00FE6742"/>
    <w:rsid w:val="00FF08FB"/>
    <w:rsid w:val="00FF1EB9"/>
    <w:rsid w:val="00FF2632"/>
    <w:rsid w:val="00FF2ACE"/>
    <w:rsid w:val="00FF35CD"/>
    <w:rsid w:val="00FF38F7"/>
    <w:rsid w:val="00FF3DD3"/>
    <w:rsid w:val="00FF4B43"/>
    <w:rsid w:val="00FF4D02"/>
    <w:rsid w:val="00FF611B"/>
    <w:rsid w:val="00FF63EA"/>
    <w:rsid w:val="00FF64A8"/>
    <w:rsid w:val="00FF6AE4"/>
    <w:rsid w:val="00FF6C1A"/>
    <w:rsid w:val="00FF6E1D"/>
    <w:rsid w:val="0EBB4E88"/>
    <w:rsid w:val="138FADF1"/>
    <w:rsid w:val="1CC1C3A1"/>
    <w:rsid w:val="1FBF5AF8"/>
    <w:rsid w:val="28768606"/>
    <w:rsid w:val="2BB9C2D5"/>
    <w:rsid w:val="3865D698"/>
    <w:rsid w:val="4785D178"/>
    <w:rsid w:val="4AEE5090"/>
    <w:rsid w:val="6189CB33"/>
    <w:rsid w:val="6E29AC50"/>
    <w:rsid w:val="6F8BABFB"/>
    <w:rsid w:val="6F9303A7"/>
    <w:rsid w:val="74B77E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68606"/>
  <w15:chartTrackingRefBased/>
  <w15:docId w15:val="{4CCE5087-F7A7-4230-BE0C-1649482A8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83F3F"/>
    <w:pPr>
      <w:spacing w:after="0"/>
    </w:pPr>
    <w:rPr>
      <w:rFonts w:ascii="Times New Roman" w:hAnsi="Times New Roman"/>
      <w:sz w:val="24"/>
    </w:rPr>
  </w:style>
  <w:style w:type="paragraph" w:styleId="Pealkiri1">
    <w:name w:val="heading 1"/>
    <w:basedOn w:val="Normaallaad"/>
    <w:next w:val="Normaallaad"/>
    <w:link w:val="Pealkiri1Mrk"/>
    <w:uiPriority w:val="9"/>
    <w:qFormat/>
    <w:rsid w:val="0032113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987FC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A73CFB"/>
    <w:pPr>
      <w:keepNext/>
      <w:keepLines/>
      <w:spacing w:before="40"/>
      <w:outlineLvl w:val="2"/>
    </w:pPr>
    <w:rPr>
      <w:rFonts w:asciiTheme="majorHAnsi" w:eastAsiaTheme="majorEastAsia" w:hAnsiTheme="majorHAnsi" w:cstheme="majorBidi"/>
      <w:color w:val="1F3763" w:themeColor="accent1" w:themeShade="7F"/>
      <w:szCs w:val="24"/>
    </w:rPr>
  </w:style>
  <w:style w:type="paragraph" w:styleId="Pealkiri4">
    <w:name w:val="heading 4"/>
    <w:basedOn w:val="Normaallaad"/>
    <w:next w:val="Normaallaad"/>
    <w:link w:val="Pealkiri4Mrk"/>
    <w:uiPriority w:val="9"/>
    <w:unhideWhenUsed/>
    <w:qFormat/>
    <w:rsid w:val="00985A4E"/>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E27EFA"/>
    <w:pPr>
      <w:keepNext/>
      <w:keepLines/>
      <w:spacing w:before="40"/>
      <w:outlineLvl w:val="4"/>
    </w:pPr>
    <w:rPr>
      <w:rFonts w:asciiTheme="majorHAnsi" w:eastAsiaTheme="majorEastAsia" w:hAnsiTheme="majorHAnsi" w:cstheme="majorBidi"/>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1"/>
    <w:qFormat/>
    <w:pPr>
      <w:ind w:left="720"/>
      <w:contextualSpacing/>
    </w:pPr>
  </w:style>
  <w:style w:type="character" w:styleId="Hperlink">
    <w:name w:val="Hyperlink"/>
    <w:basedOn w:val="Liguvaikefont"/>
    <w:uiPriority w:val="99"/>
    <w:unhideWhenUsed/>
    <w:rPr>
      <w:color w:val="0563C1" w:themeColor="hyperlink"/>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3413D6"/>
    <w:pPr>
      <w:spacing w:line="240" w:lineRule="auto"/>
    </w:pPr>
    <w:rPr>
      <w:rFonts w:eastAsia="Times New Roman" w:cs="Times New Roman"/>
      <w:sz w:val="20"/>
      <w:szCs w:val="20"/>
      <w:lang w:val="et-E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3413D6"/>
    <w:rPr>
      <w:rFonts w:ascii="Times New Roman" w:eastAsia="Times New Roman" w:hAnsi="Times New Roman" w:cs="Times New Roman"/>
      <w:sz w:val="20"/>
      <w:szCs w:val="20"/>
      <w:lang w:val="et-E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ReferneceChar"/>
    <w:uiPriority w:val="99"/>
    <w:unhideWhenUsed/>
    <w:qFormat/>
    <w:rsid w:val="003413D6"/>
    <w:rPr>
      <w:rFonts w:cs="Times New Roman"/>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3413D6"/>
    <w:pPr>
      <w:spacing w:before="240" w:line="240" w:lineRule="exact"/>
    </w:pPr>
    <w:rPr>
      <w:rFonts w:cs="Times New Roman"/>
      <w:vertAlign w:val="superscript"/>
    </w:rPr>
  </w:style>
  <w:style w:type="character" w:styleId="Kommentaariviide">
    <w:name w:val="annotation reference"/>
    <w:basedOn w:val="Liguvaikefont"/>
    <w:uiPriority w:val="99"/>
    <w:semiHidden/>
    <w:unhideWhenUsed/>
    <w:rsid w:val="007A5139"/>
    <w:rPr>
      <w:sz w:val="16"/>
      <w:szCs w:val="16"/>
    </w:rPr>
  </w:style>
  <w:style w:type="paragraph" w:styleId="Kommentaaritekst">
    <w:name w:val="annotation text"/>
    <w:basedOn w:val="Normaallaad"/>
    <w:link w:val="KommentaaritekstMrk"/>
    <w:uiPriority w:val="99"/>
    <w:unhideWhenUsed/>
    <w:rsid w:val="007A5139"/>
    <w:pPr>
      <w:spacing w:line="240" w:lineRule="auto"/>
    </w:pPr>
    <w:rPr>
      <w:sz w:val="20"/>
      <w:szCs w:val="20"/>
    </w:rPr>
  </w:style>
  <w:style w:type="character" w:customStyle="1" w:styleId="KommentaaritekstMrk">
    <w:name w:val="Kommentaari tekst Märk"/>
    <w:basedOn w:val="Liguvaikefont"/>
    <w:link w:val="Kommentaaritekst"/>
    <w:uiPriority w:val="99"/>
    <w:rsid w:val="007A5139"/>
    <w:rPr>
      <w:sz w:val="20"/>
      <w:szCs w:val="20"/>
    </w:rPr>
  </w:style>
  <w:style w:type="paragraph" w:styleId="Kommentaariteema">
    <w:name w:val="annotation subject"/>
    <w:basedOn w:val="Kommentaaritekst"/>
    <w:next w:val="Kommentaaritekst"/>
    <w:link w:val="KommentaariteemaMrk"/>
    <w:uiPriority w:val="99"/>
    <w:semiHidden/>
    <w:unhideWhenUsed/>
    <w:rsid w:val="007A5139"/>
    <w:rPr>
      <w:b/>
      <w:bCs/>
    </w:rPr>
  </w:style>
  <w:style w:type="character" w:customStyle="1" w:styleId="KommentaariteemaMrk">
    <w:name w:val="Kommentaari teema Märk"/>
    <w:basedOn w:val="KommentaaritekstMrk"/>
    <w:link w:val="Kommentaariteema"/>
    <w:uiPriority w:val="99"/>
    <w:semiHidden/>
    <w:rsid w:val="007A5139"/>
    <w:rPr>
      <w:b/>
      <w:bCs/>
      <w:sz w:val="20"/>
      <w:szCs w:val="20"/>
    </w:rPr>
  </w:style>
  <w:style w:type="character" w:styleId="Lahendamatamainimine">
    <w:name w:val="Unresolved Mention"/>
    <w:basedOn w:val="Liguvaikefont"/>
    <w:uiPriority w:val="99"/>
    <w:semiHidden/>
    <w:unhideWhenUsed/>
    <w:rsid w:val="007A5139"/>
    <w:rPr>
      <w:color w:val="605E5C"/>
      <w:shd w:val="clear" w:color="auto" w:fill="E1DFDD"/>
    </w:rPr>
  </w:style>
  <w:style w:type="paragraph" w:styleId="Normaallaadveeb">
    <w:name w:val="Normal (Web)"/>
    <w:basedOn w:val="Normaallaad"/>
    <w:uiPriority w:val="99"/>
    <w:unhideWhenUsed/>
    <w:rsid w:val="009B7AF7"/>
    <w:rPr>
      <w:rFonts w:cs="Times New Roman"/>
      <w:szCs w:val="24"/>
    </w:rPr>
  </w:style>
  <w:style w:type="paragraph" w:styleId="Pis">
    <w:name w:val="header"/>
    <w:basedOn w:val="Normaallaad"/>
    <w:link w:val="PisMrk"/>
    <w:uiPriority w:val="99"/>
    <w:unhideWhenUsed/>
    <w:rsid w:val="00A160FB"/>
    <w:pPr>
      <w:tabs>
        <w:tab w:val="center" w:pos="4536"/>
        <w:tab w:val="right" w:pos="9072"/>
      </w:tabs>
      <w:spacing w:line="240" w:lineRule="auto"/>
    </w:pPr>
  </w:style>
  <w:style w:type="character" w:customStyle="1" w:styleId="PisMrk">
    <w:name w:val="Päis Märk"/>
    <w:basedOn w:val="Liguvaikefont"/>
    <w:link w:val="Pis"/>
    <w:uiPriority w:val="99"/>
    <w:rsid w:val="00A160FB"/>
    <w:rPr>
      <w:rFonts w:ascii="Times New Roman" w:hAnsi="Times New Roman"/>
      <w:sz w:val="24"/>
    </w:rPr>
  </w:style>
  <w:style w:type="paragraph" w:styleId="Jalus">
    <w:name w:val="footer"/>
    <w:basedOn w:val="Normaallaad"/>
    <w:link w:val="JalusMrk"/>
    <w:uiPriority w:val="99"/>
    <w:unhideWhenUsed/>
    <w:rsid w:val="00A160FB"/>
    <w:pPr>
      <w:tabs>
        <w:tab w:val="center" w:pos="4536"/>
        <w:tab w:val="right" w:pos="9072"/>
      </w:tabs>
      <w:spacing w:line="240" w:lineRule="auto"/>
    </w:pPr>
  </w:style>
  <w:style w:type="character" w:customStyle="1" w:styleId="JalusMrk">
    <w:name w:val="Jalus Märk"/>
    <w:basedOn w:val="Liguvaikefont"/>
    <w:link w:val="Jalus"/>
    <w:uiPriority w:val="99"/>
    <w:rsid w:val="00A160FB"/>
    <w:rPr>
      <w:rFonts w:ascii="Times New Roman" w:hAnsi="Times New Roman"/>
      <w:sz w:val="24"/>
    </w:rPr>
  </w:style>
  <w:style w:type="paragraph" w:styleId="Redaktsioon">
    <w:name w:val="Revision"/>
    <w:hidden/>
    <w:uiPriority w:val="99"/>
    <w:semiHidden/>
    <w:rsid w:val="00E57F85"/>
    <w:pPr>
      <w:spacing w:after="0" w:line="240" w:lineRule="auto"/>
    </w:pPr>
  </w:style>
  <w:style w:type="character" w:styleId="Rhutus">
    <w:name w:val="Emphasis"/>
    <w:basedOn w:val="Liguvaikefont"/>
    <w:uiPriority w:val="20"/>
    <w:qFormat/>
    <w:rsid w:val="007D0513"/>
    <w:rPr>
      <w:i/>
      <w:iCs/>
    </w:rPr>
  </w:style>
  <w:style w:type="character" w:customStyle="1" w:styleId="Pealkiri3Mrk">
    <w:name w:val="Pealkiri 3 Märk"/>
    <w:basedOn w:val="Liguvaikefont"/>
    <w:link w:val="Pealkiri3"/>
    <w:uiPriority w:val="9"/>
    <w:rsid w:val="00747DD5"/>
    <w:rPr>
      <w:rFonts w:asciiTheme="majorHAnsi" w:eastAsiaTheme="majorEastAsia" w:hAnsiTheme="majorHAnsi" w:cstheme="majorBidi"/>
      <w:color w:val="1F3763" w:themeColor="accent1" w:themeShade="7F"/>
      <w:sz w:val="24"/>
      <w:szCs w:val="24"/>
    </w:rPr>
  </w:style>
  <w:style w:type="paragraph" w:customStyle="1" w:styleId="BVIfnr">
    <w:name w:val="BVI fnr Знак Знак"/>
    <w:aliases w:val="BVI fnr Car Car Знак Знак,BVI fnr Char Car Car Car Знак Знак,BVI fnr Char Car Car Car Char Знак Знак,BVI fnr Car Знак Знак,BVI fnr Car Car Car Car Знак Знак,BVI fnr Char Char Знак Знак,16 Point,R"/>
    <w:basedOn w:val="Normaallaad"/>
    <w:uiPriority w:val="99"/>
    <w:rsid w:val="00747DD5"/>
    <w:pPr>
      <w:spacing w:line="240" w:lineRule="exact"/>
    </w:pPr>
    <w:rPr>
      <w:rFonts w:eastAsia="Times New Roman" w:cs="Times New Roman"/>
      <w:sz w:val="20"/>
      <w:szCs w:val="20"/>
      <w:vertAlign w:val="superscript"/>
      <w:lang w:val="et-EE" w:eastAsia="et-EE"/>
    </w:rPr>
  </w:style>
  <w:style w:type="paragraph" w:styleId="Kehatekst">
    <w:name w:val="Body Text"/>
    <w:basedOn w:val="Normaallaad"/>
    <w:link w:val="KehatekstMrk"/>
    <w:uiPriority w:val="99"/>
    <w:semiHidden/>
    <w:unhideWhenUsed/>
    <w:rsid w:val="00A03082"/>
    <w:pPr>
      <w:spacing w:after="120"/>
    </w:pPr>
  </w:style>
  <w:style w:type="character" w:customStyle="1" w:styleId="KehatekstMrk">
    <w:name w:val="Kehatekst Märk"/>
    <w:basedOn w:val="Liguvaikefont"/>
    <w:link w:val="Kehatekst"/>
    <w:uiPriority w:val="99"/>
    <w:semiHidden/>
    <w:rsid w:val="00A03082"/>
  </w:style>
  <w:style w:type="character" w:customStyle="1" w:styleId="Pealkiri1Mrk">
    <w:name w:val="Pealkiri 1 Märk"/>
    <w:basedOn w:val="Liguvaikefont"/>
    <w:link w:val="Pealkiri1"/>
    <w:uiPriority w:val="9"/>
    <w:rsid w:val="0032113F"/>
    <w:rPr>
      <w:rFonts w:asciiTheme="majorHAnsi" w:eastAsiaTheme="majorEastAsia" w:hAnsiTheme="majorHAnsi" w:cstheme="majorBidi"/>
      <w:color w:val="2F5496" w:themeColor="accent1" w:themeShade="BF"/>
      <w:sz w:val="32"/>
      <w:szCs w:val="32"/>
    </w:rPr>
  </w:style>
  <w:style w:type="character" w:customStyle="1" w:styleId="Pealkiri4Mrk">
    <w:name w:val="Pealkiri 4 Märk"/>
    <w:basedOn w:val="Liguvaikefont"/>
    <w:link w:val="Pealkiri4"/>
    <w:uiPriority w:val="9"/>
    <w:rsid w:val="00E27EFA"/>
    <w:rPr>
      <w:rFonts w:asciiTheme="majorHAnsi" w:eastAsiaTheme="majorEastAsia" w:hAnsiTheme="majorHAnsi" w:cstheme="majorBidi"/>
      <w:i/>
      <w:iCs/>
      <w:color w:val="2F5496" w:themeColor="accent1" w:themeShade="BF"/>
      <w:sz w:val="24"/>
    </w:rPr>
  </w:style>
  <w:style w:type="character" w:customStyle="1" w:styleId="Pealkiri5Mrk">
    <w:name w:val="Pealkiri 5 Märk"/>
    <w:basedOn w:val="Liguvaikefont"/>
    <w:link w:val="Pealkiri5"/>
    <w:uiPriority w:val="9"/>
    <w:semiHidden/>
    <w:rsid w:val="00E27EFA"/>
    <w:rPr>
      <w:rFonts w:asciiTheme="majorHAnsi" w:eastAsiaTheme="majorEastAsia" w:hAnsiTheme="majorHAnsi" w:cstheme="majorBidi"/>
      <w:color w:val="2F5496" w:themeColor="accent1" w:themeShade="BF"/>
      <w:sz w:val="24"/>
    </w:rPr>
  </w:style>
  <w:style w:type="character" w:customStyle="1" w:styleId="Pealkiri2Mrk">
    <w:name w:val="Pealkiri 2 Märk"/>
    <w:basedOn w:val="Liguvaikefont"/>
    <w:link w:val="Pealkiri2"/>
    <w:uiPriority w:val="9"/>
    <w:rsid w:val="005B5434"/>
    <w:rPr>
      <w:rFonts w:asciiTheme="majorHAnsi" w:eastAsiaTheme="majorEastAsia" w:hAnsiTheme="majorHAnsi" w:cstheme="majorBidi"/>
      <w:color w:val="2F5496" w:themeColor="accent1" w:themeShade="BF"/>
      <w:sz w:val="26"/>
      <w:szCs w:val="26"/>
    </w:rPr>
  </w:style>
  <w:style w:type="paragraph" w:styleId="Sisukorrapealkiri">
    <w:name w:val="TOC Heading"/>
    <w:basedOn w:val="Pealkiri1"/>
    <w:next w:val="Normaallaad"/>
    <w:uiPriority w:val="39"/>
    <w:unhideWhenUsed/>
    <w:qFormat/>
    <w:rsid w:val="00B660AB"/>
    <w:pPr>
      <w:jc w:val="left"/>
      <w:outlineLvl w:val="9"/>
    </w:pPr>
  </w:style>
  <w:style w:type="paragraph" w:styleId="SK1">
    <w:name w:val="toc 1"/>
    <w:basedOn w:val="Normaallaad"/>
    <w:next w:val="Normaallaad"/>
    <w:autoRedefine/>
    <w:uiPriority w:val="39"/>
    <w:unhideWhenUsed/>
    <w:rsid w:val="00B660AB"/>
    <w:pPr>
      <w:spacing w:after="100"/>
    </w:pPr>
  </w:style>
  <w:style w:type="paragraph" w:styleId="SK2">
    <w:name w:val="toc 2"/>
    <w:basedOn w:val="Normaallaad"/>
    <w:next w:val="Normaallaad"/>
    <w:autoRedefine/>
    <w:uiPriority w:val="39"/>
    <w:unhideWhenUsed/>
    <w:rsid w:val="00B660AB"/>
    <w:pPr>
      <w:spacing w:after="100"/>
      <w:ind w:left="240"/>
    </w:pPr>
  </w:style>
  <w:style w:type="paragraph" w:styleId="SK3">
    <w:name w:val="toc 3"/>
    <w:basedOn w:val="Normaallaad"/>
    <w:next w:val="Normaallaad"/>
    <w:autoRedefine/>
    <w:uiPriority w:val="39"/>
    <w:unhideWhenUsed/>
    <w:rsid w:val="00B660AB"/>
    <w:pPr>
      <w:spacing w:after="100"/>
      <w:ind w:left="480"/>
    </w:pPr>
  </w:style>
  <w:style w:type="character" w:styleId="Klastatudhperlink">
    <w:name w:val="FollowedHyperlink"/>
    <w:basedOn w:val="Liguvaikefont"/>
    <w:uiPriority w:val="99"/>
    <w:semiHidden/>
    <w:unhideWhenUsed/>
    <w:rsid w:val="002C40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50070">
      <w:bodyDiv w:val="1"/>
      <w:marLeft w:val="0"/>
      <w:marRight w:val="0"/>
      <w:marTop w:val="0"/>
      <w:marBottom w:val="0"/>
      <w:divBdr>
        <w:top w:val="none" w:sz="0" w:space="0" w:color="auto"/>
        <w:left w:val="none" w:sz="0" w:space="0" w:color="auto"/>
        <w:bottom w:val="none" w:sz="0" w:space="0" w:color="auto"/>
        <w:right w:val="none" w:sz="0" w:space="0" w:color="auto"/>
      </w:divBdr>
      <w:divsChild>
        <w:div w:id="18043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851623">
      <w:bodyDiv w:val="1"/>
      <w:marLeft w:val="0"/>
      <w:marRight w:val="0"/>
      <w:marTop w:val="0"/>
      <w:marBottom w:val="0"/>
      <w:divBdr>
        <w:top w:val="none" w:sz="0" w:space="0" w:color="auto"/>
        <w:left w:val="none" w:sz="0" w:space="0" w:color="auto"/>
        <w:bottom w:val="none" w:sz="0" w:space="0" w:color="auto"/>
        <w:right w:val="none" w:sz="0" w:space="0" w:color="auto"/>
      </w:divBdr>
    </w:div>
    <w:div w:id="63450139">
      <w:bodyDiv w:val="1"/>
      <w:marLeft w:val="0"/>
      <w:marRight w:val="0"/>
      <w:marTop w:val="0"/>
      <w:marBottom w:val="0"/>
      <w:divBdr>
        <w:top w:val="none" w:sz="0" w:space="0" w:color="auto"/>
        <w:left w:val="none" w:sz="0" w:space="0" w:color="auto"/>
        <w:bottom w:val="none" w:sz="0" w:space="0" w:color="auto"/>
        <w:right w:val="none" w:sz="0" w:space="0" w:color="auto"/>
      </w:divBdr>
    </w:div>
    <w:div w:id="63570144">
      <w:bodyDiv w:val="1"/>
      <w:marLeft w:val="0"/>
      <w:marRight w:val="0"/>
      <w:marTop w:val="0"/>
      <w:marBottom w:val="0"/>
      <w:divBdr>
        <w:top w:val="none" w:sz="0" w:space="0" w:color="auto"/>
        <w:left w:val="none" w:sz="0" w:space="0" w:color="auto"/>
        <w:bottom w:val="none" w:sz="0" w:space="0" w:color="auto"/>
        <w:right w:val="none" w:sz="0" w:space="0" w:color="auto"/>
      </w:divBdr>
    </w:div>
    <w:div w:id="70590753">
      <w:bodyDiv w:val="1"/>
      <w:marLeft w:val="0"/>
      <w:marRight w:val="0"/>
      <w:marTop w:val="0"/>
      <w:marBottom w:val="0"/>
      <w:divBdr>
        <w:top w:val="none" w:sz="0" w:space="0" w:color="auto"/>
        <w:left w:val="none" w:sz="0" w:space="0" w:color="auto"/>
        <w:bottom w:val="none" w:sz="0" w:space="0" w:color="auto"/>
        <w:right w:val="none" w:sz="0" w:space="0" w:color="auto"/>
      </w:divBdr>
    </w:div>
    <w:div w:id="93015303">
      <w:bodyDiv w:val="1"/>
      <w:marLeft w:val="0"/>
      <w:marRight w:val="0"/>
      <w:marTop w:val="0"/>
      <w:marBottom w:val="0"/>
      <w:divBdr>
        <w:top w:val="none" w:sz="0" w:space="0" w:color="auto"/>
        <w:left w:val="none" w:sz="0" w:space="0" w:color="auto"/>
        <w:bottom w:val="none" w:sz="0" w:space="0" w:color="auto"/>
        <w:right w:val="none" w:sz="0" w:space="0" w:color="auto"/>
      </w:divBdr>
    </w:div>
    <w:div w:id="162665460">
      <w:bodyDiv w:val="1"/>
      <w:marLeft w:val="0"/>
      <w:marRight w:val="0"/>
      <w:marTop w:val="0"/>
      <w:marBottom w:val="0"/>
      <w:divBdr>
        <w:top w:val="none" w:sz="0" w:space="0" w:color="auto"/>
        <w:left w:val="none" w:sz="0" w:space="0" w:color="auto"/>
        <w:bottom w:val="none" w:sz="0" w:space="0" w:color="auto"/>
        <w:right w:val="none" w:sz="0" w:space="0" w:color="auto"/>
      </w:divBdr>
    </w:div>
    <w:div w:id="166872622">
      <w:bodyDiv w:val="1"/>
      <w:marLeft w:val="0"/>
      <w:marRight w:val="0"/>
      <w:marTop w:val="0"/>
      <w:marBottom w:val="0"/>
      <w:divBdr>
        <w:top w:val="none" w:sz="0" w:space="0" w:color="auto"/>
        <w:left w:val="none" w:sz="0" w:space="0" w:color="auto"/>
        <w:bottom w:val="none" w:sz="0" w:space="0" w:color="auto"/>
        <w:right w:val="none" w:sz="0" w:space="0" w:color="auto"/>
      </w:divBdr>
    </w:div>
    <w:div w:id="199976622">
      <w:bodyDiv w:val="1"/>
      <w:marLeft w:val="0"/>
      <w:marRight w:val="0"/>
      <w:marTop w:val="0"/>
      <w:marBottom w:val="0"/>
      <w:divBdr>
        <w:top w:val="none" w:sz="0" w:space="0" w:color="auto"/>
        <w:left w:val="none" w:sz="0" w:space="0" w:color="auto"/>
        <w:bottom w:val="none" w:sz="0" w:space="0" w:color="auto"/>
        <w:right w:val="none" w:sz="0" w:space="0" w:color="auto"/>
      </w:divBdr>
    </w:div>
    <w:div w:id="222758650">
      <w:bodyDiv w:val="1"/>
      <w:marLeft w:val="0"/>
      <w:marRight w:val="0"/>
      <w:marTop w:val="0"/>
      <w:marBottom w:val="0"/>
      <w:divBdr>
        <w:top w:val="none" w:sz="0" w:space="0" w:color="auto"/>
        <w:left w:val="none" w:sz="0" w:space="0" w:color="auto"/>
        <w:bottom w:val="none" w:sz="0" w:space="0" w:color="auto"/>
        <w:right w:val="none" w:sz="0" w:space="0" w:color="auto"/>
      </w:divBdr>
    </w:div>
    <w:div w:id="239683245">
      <w:bodyDiv w:val="1"/>
      <w:marLeft w:val="0"/>
      <w:marRight w:val="0"/>
      <w:marTop w:val="0"/>
      <w:marBottom w:val="0"/>
      <w:divBdr>
        <w:top w:val="none" w:sz="0" w:space="0" w:color="auto"/>
        <w:left w:val="none" w:sz="0" w:space="0" w:color="auto"/>
        <w:bottom w:val="none" w:sz="0" w:space="0" w:color="auto"/>
        <w:right w:val="none" w:sz="0" w:space="0" w:color="auto"/>
      </w:divBdr>
    </w:div>
    <w:div w:id="258757065">
      <w:bodyDiv w:val="1"/>
      <w:marLeft w:val="0"/>
      <w:marRight w:val="0"/>
      <w:marTop w:val="0"/>
      <w:marBottom w:val="0"/>
      <w:divBdr>
        <w:top w:val="none" w:sz="0" w:space="0" w:color="auto"/>
        <w:left w:val="none" w:sz="0" w:space="0" w:color="auto"/>
        <w:bottom w:val="none" w:sz="0" w:space="0" w:color="auto"/>
        <w:right w:val="none" w:sz="0" w:space="0" w:color="auto"/>
      </w:divBdr>
    </w:div>
    <w:div w:id="284120158">
      <w:bodyDiv w:val="1"/>
      <w:marLeft w:val="0"/>
      <w:marRight w:val="0"/>
      <w:marTop w:val="0"/>
      <w:marBottom w:val="0"/>
      <w:divBdr>
        <w:top w:val="none" w:sz="0" w:space="0" w:color="auto"/>
        <w:left w:val="none" w:sz="0" w:space="0" w:color="auto"/>
        <w:bottom w:val="none" w:sz="0" w:space="0" w:color="auto"/>
        <w:right w:val="none" w:sz="0" w:space="0" w:color="auto"/>
      </w:divBdr>
    </w:div>
    <w:div w:id="302276924">
      <w:bodyDiv w:val="1"/>
      <w:marLeft w:val="0"/>
      <w:marRight w:val="0"/>
      <w:marTop w:val="0"/>
      <w:marBottom w:val="0"/>
      <w:divBdr>
        <w:top w:val="none" w:sz="0" w:space="0" w:color="auto"/>
        <w:left w:val="none" w:sz="0" w:space="0" w:color="auto"/>
        <w:bottom w:val="none" w:sz="0" w:space="0" w:color="auto"/>
        <w:right w:val="none" w:sz="0" w:space="0" w:color="auto"/>
      </w:divBdr>
    </w:div>
    <w:div w:id="306857365">
      <w:bodyDiv w:val="1"/>
      <w:marLeft w:val="0"/>
      <w:marRight w:val="0"/>
      <w:marTop w:val="0"/>
      <w:marBottom w:val="0"/>
      <w:divBdr>
        <w:top w:val="none" w:sz="0" w:space="0" w:color="auto"/>
        <w:left w:val="none" w:sz="0" w:space="0" w:color="auto"/>
        <w:bottom w:val="none" w:sz="0" w:space="0" w:color="auto"/>
        <w:right w:val="none" w:sz="0" w:space="0" w:color="auto"/>
      </w:divBdr>
    </w:div>
    <w:div w:id="308442133">
      <w:bodyDiv w:val="1"/>
      <w:marLeft w:val="0"/>
      <w:marRight w:val="0"/>
      <w:marTop w:val="0"/>
      <w:marBottom w:val="0"/>
      <w:divBdr>
        <w:top w:val="none" w:sz="0" w:space="0" w:color="auto"/>
        <w:left w:val="none" w:sz="0" w:space="0" w:color="auto"/>
        <w:bottom w:val="none" w:sz="0" w:space="0" w:color="auto"/>
        <w:right w:val="none" w:sz="0" w:space="0" w:color="auto"/>
      </w:divBdr>
    </w:div>
    <w:div w:id="341708834">
      <w:bodyDiv w:val="1"/>
      <w:marLeft w:val="0"/>
      <w:marRight w:val="0"/>
      <w:marTop w:val="0"/>
      <w:marBottom w:val="0"/>
      <w:divBdr>
        <w:top w:val="none" w:sz="0" w:space="0" w:color="auto"/>
        <w:left w:val="none" w:sz="0" w:space="0" w:color="auto"/>
        <w:bottom w:val="none" w:sz="0" w:space="0" w:color="auto"/>
        <w:right w:val="none" w:sz="0" w:space="0" w:color="auto"/>
      </w:divBdr>
    </w:div>
    <w:div w:id="352535078">
      <w:bodyDiv w:val="1"/>
      <w:marLeft w:val="0"/>
      <w:marRight w:val="0"/>
      <w:marTop w:val="0"/>
      <w:marBottom w:val="0"/>
      <w:divBdr>
        <w:top w:val="none" w:sz="0" w:space="0" w:color="auto"/>
        <w:left w:val="none" w:sz="0" w:space="0" w:color="auto"/>
        <w:bottom w:val="none" w:sz="0" w:space="0" w:color="auto"/>
        <w:right w:val="none" w:sz="0" w:space="0" w:color="auto"/>
      </w:divBdr>
    </w:div>
    <w:div w:id="366175232">
      <w:bodyDiv w:val="1"/>
      <w:marLeft w:val="0"/>
      <w:marRight w:val="0"/>
      <w:marTop w:val="0"/>
      <w:marBottom w:val="0"/>
      <w:divBdr>
        <w:top w:val="none" w:sz="0" w:space="0" w:color="auto"/>
        <w:left w:val="none" w:sz="0" w:space="0" w:color="auto"/>
        <w:bottom w:val="none" w:sz="0" w:space="0" w:color="auto"/>
        <w:right w:val="none" w:sz="0" w:space="0" w:color="auto"/>
      </w:divBdr>
    </w:div>
    <w:div w:id="403836152">
      <w:bodyDiv w:val="1"/>
      <w:marLeft w:val="0"/>
      <w:marRight w:val="0"/>
      <w:marTop w:val="0"/>
      <w:marBottom w:val="0"/>
      <w:divBdr>
        <w:top w:val="none" w:sz="0" w:space="0" w:color="auto"/>
        <w:left w:val="none" w:sz="0" w:space="0" w:color="auto"/>
        <w:bottom w:val="none" w:sz="0" w:space="0" w:color="auto"/>
        <w:right w:val="none" w:sz="0" w:space="0" w:color="auto"/>
      </w:divBdr>
    </w:div>
    <w:div w:id="452946075">
      <w:bodyDiv w:val="1"/>
      <w:marLeft w:val="0"/>
      <w:marRight w:val="0"/>
      <w:marTop w:val="0"/>
      <w:marBottom w:val="0"/>
      <w:divBdr>
        <w:top w:val="none" w:sz="0" w:space="0" w:color="auto"/>
        <w:left w:val="none" w:sz="0" w:space="0" w:color="auto"/>
        <w:bottom w:val="none" w:sz="0" w:space="0" w:color="auto"/>
        <w:right w:val="none" w:sz="0" w:space="0" w:color="auto"/>
      </w:divBdr>
    </w:div>
    <w:div w:id="459081292">
      <w:bodyDiv w:val="1"/>
      <w:marLeft w:val="0"/>
      <w:marRight w:val="0"/>
      <w:marTop w:val="0"/>
      <w:marBottom w:val="0"/>
      <w:divBdr>
        <w:top w:val="none" w:sz="0" w:space="0" w:color="auto"/>
        <w:left w:val="none" w:sz="0" w:space="0" w:color="auto"/>
        <w:bottom w:val="none" w:sz="0" w:space="0" w:color="auto"/>
        <w:right w:val="none" w:sz="0" w:space="0" w:color="auto"/>
      </w:divBdr>
    </w:div>
    <w:div w:id="477724663">
      <w:bodyDiv w:val="1"/>
      <w:marLeft w:val="0"/>
      <w:marRight w:val="0"/>
      <w:marTop w:val="0"/>
      <w:marBottom w:val="0"/>
      <w:divBdr>
        <w:top w:val="none" w:sz="0" w:space="0" w:color="auto"/>
        <w:left w:val="none" w:sz="0" w:space="0" w:color="auto"/>
        <w:bottom w:val="none" w:sz="0" w:space="0" w:color="auto"/>
        <w:right w:val="none" w:sz="0" w:space="0" w:color="auto"/>
      </w:divBdr>
    </w:div>
    <w:div w:id="480120419">
      <w:bodyDiv w:val="1"/>
      <w:marLeft w:val="0"/>
      <w:marRight w:val="0"/>
      <w:marTop w:val="0"/>
      <w:marBottom w:val="0"/>
      <w:divBdr>
        <w:top w:val="none" w:sz="0" w:space="0" w:color="auto"/>
        <w:left w:val="none" w:sz="0" w:space="0" w:color="auto"/>
        <w:bottom w:val="none" w:sz="0" w:space="0" w:color="auto"/>
        <w:right w:val="none" w:sz="0" w:space="0" w:color="auto"/>
      </w:divBdr>
    </w:div>
    <w:div w:id="507210276">
      <w:bodyDiv w:val="1"/>
      <w:marLeft w:val="0"/>
      <w:marRight w:val="0"/>
      <w:marTop w:val="0"/>
      <w:marBottom w:val="0"/>
      <w:divBdr>
        <w:top w:val="none" w:sz="0" w:space="0" w:color="auto"/>
        <w:left w:val="none" w:sz="0" w:space="0" w:color="auto"/>
        <w:bottom w:val="none" w:sz="0" w:space="0" w:color="auto"/>
        <w:right w:val="none" w:sz="0" w:space="0" w:color="auto"/>
      </w:divBdr>
    </w:div>
    <w:div w:id="522986315">
      <w:bodyDiv w:val="1"/>
      <w:marLeft w:val="0"/>
      <w:marRight w:val="0"/>
      <w:marTop w:val="0"/>
      <w:marBottom w:val="0"/>
      <w:divBdr>
        <w:top w:val="none" w:sz="0" w:space="0" w:color="auto"/>
        <w:left w:val="none" w:sz="0" w:space="0" w:color="auto"/>
        <w:bottom w:val="none" w:sz="0" w:space="0" w:color="auto"/>
        <w:right w:val="none" w:sz="0" w:space="0" w:color="auto"/>
      </w:divBdr>
    </w:div>
    <w:div w:id="525409463">
      <w:bodyDiv w:val="1"/>
      <w:marLeft w:val="0"/>
      <w:marRight w:val="0"/>
      <w:marTop w:val="0"/>
      <w:marBottom w:val="0"/>
      <w:divBdr>
        <w:top w:val="none" w:sz="0" w:space="0" w:color="auto"/>
        <w:left w:val="none" w:sz="0" w:space="0" w:color="auto"/>
        <w:bottom w:val="none" w:sz="0" w:space="0" w:color="auto"/>
        <w:right w:val="none" w:sz="0" w:space="0" w:color="auto"/>
      </w:divBdr>
    </w:div>
    <w:div w:id="541475988">
      <w:bodyDiv w:val="1"/>
      <w:marLeft w:val="0"/>
      <w:marRight w:val="0"/>
      <w:marTop w:val="0"/>
      <w:marBottom w:val="0"/>
      <w:divBdr>
        <w:top w:val="none" w:sz="0" w:space="0" w:color="auto"/>
        <w:left w:val="none" w:sz="0" w:space="0" w:color="auto"/>
        <w:bottom w:val="none" w:sz="0" w:space="0" w:color="auto"/>
        <w:right w:val="none" w:sz="0" w:space="0" w:color="auto"/>
      </w:divBdr>
    </w:div>
    <w:div w:id="541551461">
      <w:bodyDiv w:val="1"/>
      <w:marLeft w:val="0"/>
      <w:marRight w:val="0"/>
      <w:marTop w:val="0"/>
      <w:marBottom w:val="0"/>
      <w:divBdr>
        <w:top w:val="none" w:sz="0" w:space="0" w:color="auto"/>
        <w:left w:val="none" w:sz="0" w:space="0" w:color="auto"/>
        <w:bottom w:val="none" w:sz="0" w:space="0" w:color="auto"/>
        <w:right w:val="none" w:sz="0" w:space="0" w:color="auto"/>
      </w:divBdr>
      <w:divsChild>
        <w:div w:id="1172833722">
          <w:marLeft w:val="0"/>
          <w:marRight w:val="0"/>
          <w:marTop w:val="0"/>
          <w:marBottom w:val="0"/>
          <w:divBdr>
            <w:top w:val="none" w:sz="0" w:space="0" w:color="auto"/>
            <w:left w:val="none" w:sz="0" w:space="0" w:color="auto"/>
            <w:bottom w:val="none" w:sz="0" w:space="0" w:color="auto"/>
            <w:right w:val="none" w:sz="0" w:space="0" w:color="auto"/>
          </w:divBdr>
        </w:div>
      </w:divsChild>
    </w:div>
    <w:div w:id="571551957">
      <w:bodyDiv w:val="1"/>
      <w:marLeft w:val="0"/>
      <w:marRight w:val="0"/>
      <w:marTop w:val="0"/>
      <w:marBottom w:val="0"/>
      <w:divBdr>
        <w:top w:val="none" w:sz="0" w:space="0" w:color="auto"/>
        <w:left w:val="none" w:sz="0" w:space="0" w:color="auto"/>
        <w:bottom w:val="none" w:sz="0" w:space="0" w:color="auto"/>
        <w:right w:val="none" w:sz="0" w:space="0" w:color="auto"/>
      </w:divBdr>
    </w:div>
    <w:div w:id="593982039">
      <w:bodyDiv w:val="1"/>
      <w:marLeft w:val="0"/>
      <w:marRight w:val="0"/>
      <w:marTop w:val="0"/>
      <w:marBottom w:val="0"/>
      <w:divBdr>
        <w:top w:val="none" w:sz="0" w:space="0" w:color="auto"/>
        <w:left w:val="none" w:sz="0" w:space="0" w:color="auto"/>
        <w:bottom w:val="none" w:sz="0" w:space="0" w:color="auto"/>
        <w:right w:val="none" w:sz="0" w:space="0" w:color="auto"/>
      </w:divBdr>
    </w:div>
    <w:div w:id="605700692">
      <w:bodyDiv w:val="1"/>
      <w:marLeft w:val="0"/>
      <w:marRight w:val="0"/>
      <w:marTop w:val="0"/>
      <w:marBottom w:val="0"/>
      <w:divBdr>
        <w:top w:val="none" w:sz="0" w:space="0" w:color="auto"/>
        <w:left w:val="none" w:sz="0" w:space="0" w:color="auto"/>
        <w:bottom w:val="none" w:sz="0" w:space="0" w:color="auto"/>
        <w:right w:val="none" w:sz="0" w:space="0" w:color="auto"/>
      </w:divBdr>
    </w:div>
    <w:div w:id="606472430">
      <w:bodyDiv w:val="1"/>
      <w:marLeft w:val="0"/>
      <w:marRight w:val="0"/>
      <w:marTop w:val="0"/>
      <w:marBottom w:val="0"/>
      <w:divBdr>
        <w:top w:val="none" w:sz="0" w:space="0" w:color="auto"/>
        <w:left w:val="none" w:sz="0" w:space="0" w:color="auto"/>
        <w:bottom w:val="none" w:sz="0" w:space="0" w:color="auto"/>
        <w:right w:val="none" w:sz="0" w:space="0" w:color="auto"/>
      </w:divBdr>
    </w:div>
    <w:div w:id="630941862">
      <w:bodyDiv w:val="1"/>
      <w:marLeft w:val="0"/>
      <w:marRight w:val="0"/>
      <w:marTop w:val="0"/>
      <w:marBottom w:val="0"/>
      <w:divBdr>
        <w:top w:val="none" w:sz="0" w:space="0" w:color="auto"/>
        <w:left w:val="none" w:sz="0" w:space="0" w:color="auto"/>
        <w:bottom w:val="none" w:sz="0" w:space="0" w:color="auto"/>
        <w:right w:val="none" w:sz="0" w:space="0" w:color="auto"/>
      </w:divBdr>
    </w:div>
    <w:div w:id="637221592">
      <w:bodyDiv w:val="1"/>
      <w:marLeft w:val="0"/>
      <w:marRight w:val="0"/>
      <w:marTop w:val="0"/>
      <w:marBottom w:val="0"/>
      <w:divBdr>
        <w:top w:val="none" w:sz="0" w:space="0" w:color="auto"/>
        <w:left w:val="none" w:sz="0" w:space="0" w:color="auto"/>
        <w:bottom w:val="none" w:sz="0" w:space="0" w:color="auto"/>
        <w:right w:val="none" w:sz="0" w:space="0" w:color="auto"/>
      </w:divBdr>
    </w:div>
    <w:div w:id="645092894">
      <w:bodyDiv w:val="1"/>
      <w:marLeft w:val="0"/>
      <w:marRight w:val="0"/>
      <w:marTop w:val="0"/>
      <w:marBottom w:val="0"/>
      <w:divBdr>
        <w:top w:val="none" w:sz="0" w:space="0" w:color="auto"/>
        <w:left w:val="none" w:sz="0" w:space="0" w:color="auto"/>
        <w:bottom w:val="none" w:sz="0" w:space="0" w:color="auto"/>
        <w:right w:val="none" w:sz="0" w:space="0" w:color="auto"/>
      </w:divBdr>
    </w:div>
    <w:div w:id="660278830">
      <w:bodyDiv w:val="1"/>
      <w:marLeft w:val="0"/>
      <w:marRight w:val="0"/>
      <w:marTop w:val="0"/>
      <w:marBottom w:val="0"/>
      <w:divBdr>
        <w:top w:val="none" w:sz="0" w:space="0" w:color="auto"/>
        <w:left w:val="none" w:sz="0" w:space="0" w:color="auto"/>
        <w:bottom w:val="none" w:sz="0" w:space="0" w:color="auto"/>
        <w:right w:val="none" w:sz="0" w:space="0" w:color="auto"/>
      </w:divBdr>
      <w:divsChild>
        <w:div w:id="1419013104">
          <w:marLeft w:val="0"/>
          <w:marRight w:val="0"/>
          <w:marTop w:val="0"/>
          <w:marBottom w:val="0"/>
          <w:divBdr>
            <w:top w:val="none" w:sz="0" w:space="0" w:color="auto"/>
            <w:left w:val="none" w:sz="0" w:space="0" w:color="auto"/>
            <w:bottom w:val="none" w:sz="0" w:space="0" w:color="auto"/>
            <w:right w:val="none" w:sz="0" w:space="0" w:color="auto"/>
          </w:divBdr>
        </w:div>
      </w:divsChild>
    </w:div>
    <w:div w:id="673721761">
      <w:bodyDiv w:val="1"/>
      <w:marLeft w:val="0"/>
      <w:marRight w:val="0"/>
      <w:marTop w:val="0"/>
      <w:marBottom w:val="0"/>
      <w:divBdr>
        <w:top w:val="none" w:sz="0" w:space="0" w:color="auto"/>
        <w:left w:val="none" w:sz="0" w:space="0" w:color="auto"/>
        <w:bottom w:val="none" w:sz="0" w:space="0" w:color="auto"/>
        <w:right w:val="none" w:sz="0" w:space="0" w:color="auto"/>
      </w:divBdr>
    </w:div>
    <w:div w:id="678317139">
      <w:bodyDiv w:val="1"/>
      <w:marLeft w:val="0"/>
      <w:marRight w:val="0"/>
      <w:marTop w:val="0"/>
      <w:marBottom w:val="0"/>
      <w:divBdr>
        <w:top w:val="none" w:sz="0" w:space="0" w:color="auto"/>
        <w:left w:val="none" w:sz="0" w:space="0" w:color="auto"/>
        <w:bottom w:val="none" w:sz="0" w:space="0" w:color="auto"/>
        <w:right w:val="none" w:sz="0" w:space="0" w:color="auto"/>
      </w:divBdr>
    </w:div>
    <w:div w:id="679161916">
      <w:bodyDiv w:val="1"/>
      <w:marLeft w:val="0"/>
      <w:marRight w:val="0"/>
      <w:marTop w:val="0"/>
      <w:marBottom w:val="0"/>
      <w:divBdr>
        <w:top w:val="none" w:sz="0" w:space="0" w:color="auto"/>
        <w:left w:val="none" w:sz="0" w:space="0" w:color="auto"/>
        <w:bottom w:val="none" w:sz="0" w:space="0" w:color="auto"/>
        <w:right w:val="none" w:sz="0" w:space="0" w:color="auto"/>
      </w:divBdr>
    </w:div>
    <w:div w:id="717172389">
      <w:bodyDiv w:val="1"/>
      <w:marLeft w:val="0"/>
      <w:marRight w:val="0"/>
      <w:marTop w:val="0"/>
      <w:marBottom w:val="0"/>
      <w:divBdr>
        <w:top w:val="none" w:sz="0" w:space="0" w:color="auto"/>
        <w:left w:val="none" w:sz="0" w:space="0" w:color="auto"/>
        <w:bottom w:val="none" w:sz="0" w:space="0" w:color="auto"/>
        <w:right w:val="none" w:sz="0" w:space="0" w:color="auto"/>
      </w:divBdr>
      <w:divsChild>
        <w:div w:id="3187723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1073651">
      <w:bodyDiv w:val="1"/>
      <w:marLeft w:val="0"/>
      <w:marRight w:val="0"/>
      <w:marTop w:val="0"/>
      <w:marBottom w:val="0"/>
      <w:divBdr>
        <w:top w:val="none" w:sz="0" w:space="0" w:color="auto"/>
        <w:left w:val="none" w:sz="0" w:space="0" w:color="auto"/>
        <w:bottom w:val="none" w:sz="0" w:space="0" w:color="auto"/>
        <w:right w:val="none" w:sz="0" w:space="0" w:color="auto"/>
      </w:divBdr>
    </w:div>
    <w:div w:id="787158702">
      <w:bodyDiv w:val="1"/>
      <w:marLeft w:val="0"/>
      <w:marRight w:val="0"/>
      <w:marTop w:val="0"/>
      <w:marBottom w:val="0"/>
      <w:divBdr>
        <w:top w:val="none" w:sz="0" w:space="0" w:color="auto"/>
        <w:left w:val="none" w:sz="0" w:space="0" w:color="auto"/>
        <w:bottom w:val="none" w:sz="0" w:space="0" w:color="auto"/>
        <w:right w:val="none" w:sz="0" w:space="0" w:color="auto"/>
      </w:divBdr>
    </w:div>
    <w:div w:id="826169103">
      <w:bodyDiv w:val="1"/>
      <w:marLeft w:val="0"/>
      <w:marRight w:val="0"/>
      <w:marTop w:val="0"/>
      <w:marBottom w:val="0"/>
      <w:divBdr>
        <w:top w:val="none" w:sz="0" w:space="0" w:color="auto"/>
        <w:left w:val="none" w:sz="0" w:space="0" w:color="auto"/>
        <w:bottom w:val="none" w:sz="0" w:space="0" w:color="auto"/>
        <w:right w:val="none" w:sz="0" w:space="0" w:color="auto"/>
      </w:divBdr>
    </w:div>
    <w:div w:id="876087115">
      <w:bodyDiv w:val="1"/>
      <w:marLeft w:val="0"/>
      <w:marRight w:val="0"/>
      <w:marTop w:val="0"/>
      <w:marBottom w:val="0"/>
      <w:divBdr>
        <w:top w:val="none" w:sz="0" w:space="0" w:color="auto"/>
        <w:left w:val="none" w:sz="0" w:space="0" w:color="auto"/>
        <w:bottom w:val="none" w:sz="0" w:space="0" w:color="auto"/>
        <w:right w:val="none" w:sz="0" w:space="0" w:color="auto"/>
      </w:divBdr>
    </w:div>
    <w:div w:id="905920616">
      <w:bodyDiv w:val="1"/>
      <w:marLeft w:val="0"/>
      <w:marRight w:val="0"/>
      <w:marTop w:val="0"/>
      <w:marBottom w:val="0"/>
      <w:divBdr>
        <w:top w:val="none" w:sz="0" w:space="0" w:color="auto"/>
        <w:left w:val="none" w:sz="0" w:space="0" w:color="auto"/>
        <w:bottom w:val="none" w:sz="0" w:space="0" w:color="auto"/>
        <w:right w:val="none" w:sz="0" w:space="0" w:color="auto"/>
      </w:divBdr>
    </w:div>
    <w:div w:id="936794934">
      <w:bodyDiv w:val="1"/>
      <w:marLeft w:val="0"/>
      <w:marRight w:val="0"/>
      <w:marTop w:val="0"/>
      <w:marBottom w:val="0"/>
      <w:divBdr>
        <w:top w:val="none" w:sz="0" w:space="0" w:color="auto"/>
        <w:left w:val="none" w:sz="0" w:space="0" w:color="auto"/>
        <w:bottom w:val="none" w:sz="0" w:space="0" w:color="auto"/>
        <w:right w:val="none" w:sz="0" w:space="0" w:color="auto"/>
      </w:divBdr>
    </w:div>
    <w:div w:id="961806895">
      <w:bodyDiv w:val="1"/>
      <w:marLeft w:val="0"/>
      <w:marRight w:val="0"/>
      <w:marTop w:val="0"/>
      <w:marBottom w:val="0"/>
      <w:divBdr>
        <w:top w:val="none" w:sz="0" w:space="0" w:color="auto"/>
        <w:left w:val="none" w:sz="0" w:space="0" w:color="auto"/>
        <w:bottom w:val="none" w:sz="0" w:space="0" w:color="auto"/>
        <w:right w:val="none" w:sz="0" w:space="0" w:color="auto"/>
      </w:divBdr>
    </w:div>
    <w:div w:id="964384547">
      <w:bodyDiv w:val="1"/>
      <w:marLeft w:val="0"/>
      <w:marRight w:val="0"/>
      <w:marTop w:val="0"/>
      <w:marBottom w:val="0"/>
      <w:divBdr>
        <w:top w:val="none" w:sz="0" w:space="0" w:color="auto"/>
        <w:left w:val="none" w:sz="0" w:space="0" w:color="auto"/>
        <w:bottom w:val="none" w:sz="0" w:space="0" w:color="auto"/>
        <w:right w:val="none" w:sz="0" w:space="0" w:color="auto"/>
      </w:divBdr>
    </w:div>
    <w:div w:id="1010719657">
      <w:bodyDiv w:val="1"/>
      <w:marLeft w:val="0"/>
      <w:marRight w:val="0"/>
      <w:marTop w:val="0"/>
      <w:marBottom w:val="0"/>
      <w:divBdr>
        <w:top w:val="none" w:sz="0" w:space="0" w:color="auto"/>
        <w:left w:val="none" w:sz="0" w:space="0" w:color="auto"/>
        <w:bottom w:val="none" w:sz="0" w:space="0" w:color="auto"/>
        <w:right w:val="none" w:sz="0" w:space="0" w:color="auto"/>
      </w:divBdr>
    </w:div>
    <w:div w:id="1015615084">
      <w:bodyDiv w:val="1"/>
      <w:marLeft w:val="0"/>
      <w:marRight w:val="0"/>
      <w:marTop w:val="0"/>
      <w:marBottom w:val="0"/>
      <w:divBdr>
        <w:top w:val="none" w:sz="0" w:space="0" w:color="auto"/>
        <w:left w:val="none" w:sz="0" w:space="0" w:color="auto"/>
        <w:bottom w:val="none" w:sz="0" w:space="0" w:color="auto"/>
        <w:right w:val="none" w:sz="0" w:space="0" w:color="auto"/>
      </w:divBdr>
    </w:div>
    <w:div w:id="1019433634">
      <w:bodyDiv w:val="1"/>
      <w:marLeft w:val="0"/>
      <w:marRight w:val="0"/>
      <w:marTop w:val="0"/>
      <w:marBottom w:val="0"/>
      <w:divBdr>
        <w:top w:val="none" w:sz="0" w:space="0" w:color="auto"/>
        <w:left w:val="none" w:sz="0" w:space="0" w:color="auto"/>
        <w:bottom w:val="none" w:sz="0" w:space="0" w:color="auto"/>
        <w:right w:val="none" w:sz="0" w:space="0" w:color="auto"/>
      </w:divBdr>
    </w:div>
    <w:div w:id="1021127714">
      <w:bodyDiv w:val="1"/>
      <w:marLeft w:val="0"/>
      <w:marRight w:val="0"/>
      <w:marTop w:val="0"/>
      <w:marBottom w:val="0"/>
      <w:divBdr>
        <w:top w:val="none" w:sz="0" w:space="0" w:color="auto"/>
        <w:left w:val="none" w:sz="0" w:space="0" w:color="auto"/>
        <w:bottom w:val="none" w:sz="0" w:space="0" w:color="auto"/>
        <w:right w:val="none" w:sz="0" w:space="0" w:color="auto"/>
      </w:divBdr>
    </w:div>
    <w:div w:id="1024861052">
      <w:bodyDiv w:val="1"/>
      <w:marLeft w:val="0"/>
      <w:marRight w:val="0"/>
      <w:marTop w:val="0"/>
      <w:marBottom w:val="0"/>
      <w:divBdr>
        <w:top w:val="none" w:sz="0" w:space="0" w:color="auto"/>
        <w:left w:val="none" w:sz="0" w:space="0" w:color="auto"/>
        <w:bottom w:val="none" w:sz="0" w:space="0" w:color="auto"/>
        <w:right w:val="none" w:sz="0" w:space="0" w:color="auto"/>
      </w:divBdr>
    </w:div>
    <w:div w:id="1025713479">
      <w:bodyDiv w:val="1"/>
      <w:marLeft w:val="0"/>
      <w:marRight w:val="0"/>
      <w:marTop w:val="0"/>
      <w:marBottom w:val="0"/>
      <w:divBdr>
        <w:top w:val="none" w:sz="0" w:space="0" w:color="auto"/>
        <w:left w:val="none" w:sz="0" w:space="0" w:color="auto"/>
        <w:bottom w:val="none" w:sz="0" w:space="0" w:color="auto"/>
        <w:right w:val="none" w:sz="0" w:space="0" w:color="auto"/>
      </w:divBdr>
    </w:div>
    <w:div w:id="1063059699">
      <w:bodyDiv w:val="1"/>
      <w:marLeft w:val="0"/>
      <w:marRight w:val="0"/>
      <w:marTop w:val="0"/>
      <w:marBottom w:val="0"/>
      <w:divBdr>
        <w:top w:val="none" w:sz="0" w:space="0" w:color="auto"/>
        <w:left w:val="none" w:sz="0" w:space="0" w:color="auto"/>
        <w:bottom w:val="none" w:sz="0" w:space="0" w:color="auto"/>
        <w:right w:val="none" w:sz="0" w:space="0" w:color="auto"/>
      </w:divBdr>
    </w:div>
    <w:div w:id="1117261903">
      <w:bodyDiv w:val="1"/>
      <w:marLeft w:val="0"/>
      <w:marRight w:val="0"/>
      <w:marTop w:val="0"/>
      <w:marBottom w:val="0"/>
      <w:divBdr>
        <w:top w:val="none" w:sz="0" w:space="0" w:color="auto"/>
        <w:left w:val="none" w:sz="0" w:space="0" w:color="auto"/>
        <w:bottom w:val="none" w:sz="0" w:space="0" w:color="auto"/>
        <w:right w:val="none" w:sz="0" w:space="0" w:color="auto"/>
      </w:divBdr>
    </w:div>
    <w:div w:id="1158349907">
      <w:bodyDiv w:val="1"/>
      <w:marLeft w:val="0"/>
      <w:marRight w:val="0"/>
      <w:marTop w:val="0"/>
      <w:marBottom w:val="0"/>
      <w:divBdr>
        <w:top w:val="none" w:sz="0" w:space="0" w:color="auto"/>
        <w:left w:val="none" w:sz="0" w:space="0" w:color="auto"/>
        <w:bottom w:val="none" w:sz="0" w:space="0" w:color="auto"/>
        <w:right w:val="none" w:sz="0" w:space="0" w:color="auto"/>
      </w:divBdr>
    </w:div>
    <w:div w:id="1172523248">
      <w:bodyDiv w:val="1"/>
      <w:marLeft w:val="0"/>
      <w:marRight w:val="0"/>
      <w:marTop w:val="0"/>
      <w:marBottom w:val="0"/>
      <w:divBdr>
        <w:top w:val="none" w:sz="0" w:space="0" w:color="auto"/>
        <w:left w:val="none" w:sz="0" w:space="0" w:color="auto"/>
        <w:bottom w:val="none" w:sz="0" w:space="0" w:color="auto"/>
        <w:right w:val="none" w:sz="0" w:space="0" w:color="auto"/>
      </w:divBdr>
    </w:div>
    <w:div w:id="1179391869">
      <w:bodyDiv w:val="1"/>
      <w:marLeft w:val="0"/>
      <w:marRight w:val="0"/>
      <w:marTop w:val="0"/>
      <w:marBottom w:val="0"/>
      <w:divBdr>
        <w:top w:val="none" w:sz="0" w:space="0" w:color="auto"/>
        <w:left w:val="none" w:sz="0" w:space="0" w:color="auto"/>
        <w:bottom w:val="none" w:sz="0" w:space="0" w:color="auto"/>
        <w:right w:val="none" w:sz="0" w:space="0" w:color="auto"/>
      </w:divBdr>
    </w:div>
    <w:div w:id="1192764144">
      <w:bodyDiv w:val="1"/>
      <w:marLeft w:val="0"/>
      <w:marRight w:val="0"/>
      <w:marTop w:val="0"/>
      <w:marBottom w:val="0"/>
      <w:divBdr>
        <w:top w:val="none" w:sz="0" w:space="0" w:color="auto"/>
        <w:left w:val="none" w:sz="0" w:space="0" w:color="auto"/>
        <w:bottom w:val="none" w:sz="0" w:space="0" w:color="auto"/>
        <w:right w:val="none" w:sz="0" w:space="0" w:color="auto"/>
      </w:divBdr>
    </w:div>
    <w:div w:id="1211989305">
      <w:bodyDiv w:val="1"/>
      <w:marLeft w:val="0"/>
      <w:marRight w:val="0"/>
      <w:marTop w:val="0"/>
      <w:marBottom w:val="0"/>
      <w:divBdr>
        <w:top w:val="none" w:sz="0" w:space="0" w:color="auto"/>
        <w:left w:val="none" w:sz="0" w:space="0" w:color="auto"/>
        <w:bottom w:val="none" w:sz="0" w:space="0" w:color="auto"/>
        <w:right w:val="none" w:sz="0" w:space="0" w:color="auto"/>
      </w:divBdr>
    </w:div>
    <w:div w:id="1242644643">
      <w:bodyDiv w:val="1"/>
      <w:marLeft w:val="0"/>
      <w:marRight w:val="0"/>
      <w:marTop w:val="0"/>
      <w:marBottom w:val="0"/>
      <w:divBdr>
        <w:top w:val="none" w:sz="0" w:space="0" w:color="auto"/>
        <w:left w:val="none" w:sz="0" w:space="0" w:color="auto"/>
        <w:bottom w:val="none" w:sz="0" w:space="0" w:color="auto"/>
        <w:right w:val="none" w:sz="0" w:space="0" w:color="auto"/>
      </w:divBdr>
    </w:div>
    <w:div w:id="1261640871">
      <w:bodyDiv w:val="1"/>
      <w:marLeft w:val="0"/>
      <w:marRight w:val="0"/>
      <w:marTop w:val="0"/>
      <w:marBottom w:val="0"/>
      <w:divBdr>
        <w:top w:val="none" w:sz="0" w:space="0" w:color="auto"/>
        <w:left w:val="none" w:sz="0" w:space="0" w:color="auto"/>
        <w:bottom w:val="none" w:sz="0" w:space="0" w:color="auto"/>
        <w:right w:val="none" w:sz="0" w:space="0" w:color="auto"/>
      </w:divBdr>
    </w:div>
    <w:div w:id="1286624184">
      <w:bodyDiv w:val="1"/>
      <w:marLeft w:val="0"/>
      <w:marRight w:val="0"/>
      <w:marTop w:val="0"/>
      <w:marBottom w:val="0"/>
      <w:divBdr>
        <w:top w:val="none" w:sz="0" w:space="0" w:color="auto"/>
        <w:left w:val="none" w:sz="0" w:space="0" w:color="auto"/>
        <w:bottom w:val="none" w:sz="0" w:space="0" w:color="auto"/>
        <w:right w:val="none" w:sz="0" w:space="0" w:color="auto"/>
      </w:divBdr>
    </w:div>
    <w:div w:id="1309214275">
      <w:bodyDiv w:val="1"/>
      <w:marLeft w:val="0"/>
      <w:marRight w:val="0"/>
      <w:marTop w:val="0"/>
      <w:marBottom w:val="0"/>
      <w:divBdr>
        <w:top w:val="none" w:sz="0" w:space="0" w:color="auto"/>
        <w:left w:val="none" w:sz="0" w:space="0" w:color="auto"/>
        <w:bottom w:val="none" w:sz="0" w:space="0" w:color="auto"/>
        <w:right w:val="none" w:sz="0" w:space="0" w:color="auto"/>
      </w:divBdr>
    </w:div>
    <w:div w:id="1359156902">
      <w:bodyDiv w:val="1"/>
      <w:marLeft w:val="0"/>
      <w:marRight w:val="0"/>
      <w:marTop w:val="0"/>
      <w:marBottom w:val="0"/>
      <w:divBdr>
        <w:top w:val="none" w:sz="0" w:space="0" w:color="auto"/>
        <w:left w:val="none" w:sz="0" w:space="0" w:color="auto"/>
        <w:bottom w:val="none" w:sz="0" w:space="0" w:color="auto"/>
        <w:right w:val="none" w:sz="0" w:space="0" w:color="auto"/>
      </w:divBdr>
    </w:div>
    <w:div w:id="1377007070">
      <w:bodyDiv w:val="1"/>
      <w:marLeft w:val="0"/>
      <w:marRight w:val="0"/>
      <w:marTop w:val="0"/>
      <w:marBottom w:val="0"/>
      <w:divBdr>
        <w:top w:val="none" w:sz="0" w:space="0" w:color="auto"/>
        <w:left w:val="none" w:sz="0" w:space="0" w:color="auto"/>
        <w:bottom w:val="none" w:sz="0" w:space="0" w:color="auto"/>
        <w:right w:val="none" w:sz="0" w:space="0" w:color="auto"/>
      </w:divBdr>
    </w:div>
    <w:div w:id="1408651849">
      <w:bodyDiv w:val="1"/>
      <w:marLeft w:val="0"/>
      <w:marRight w:val="0"/>
      <w:marTop w:val="0"/>
      <w:marBottom w:val="0"/>
      <w:divBdr>
        <w:top w:val="none" w:sz="0" w:space="0" w:color="auto"/>
        <w:left w:val="none" w:sz="0" w:space="0" w:color="auto"/>
        <w:bottom w:val="none" w:sz="0" w:space="0" w:color="auto"/>
        <w:right w:val="none" w:sz="0" w:space="0" w:color="auto"/>
      </w:divBdr>
    </w:div>
    <w:div w:id="1411585267">
      <w:bodyDiv w:val="1"/>
      <w:marLeft w:val="0"/>
      <w:marRight w:val="0"/>
      <w:marTop w:val="0"/>
      <w:marBottom w:val="0"/>
      <w:divBdr>
        <w:top w:val="none" w:sz="0" w:space="0" w:color="auto"/>
        <w:left w:val="none" w:sz="0" w:space="0" w:color="auto"/>
        <w:bottom w:val="none" w:sz="0" w:space="0" w:color="auto"/>
        <w:right w:val="none" w:sz="0" w:space="0" w:color="auto"/>
      </w:divBdr>
    </w:div>
    <w:div w:id="1427573107">
      <w:bodyDiv w:val="1"/>
      <w:marLeft w:val="0"/>
      <w:marRight w:val="0"/>
      <w:marTop w:val="0"/>
      <w:marBottom w:val="0"/>
      <w:divBdr>
        <w:top w:val="none" w:sz="0" w:space="0" w:color="auto"/>
        <w:left w:val="none" w:sz="0" w:space="0" w:color="auto"/>
        <w:bottom w:val="none" w:sz="0" w:space="0" w:color="auto"/>
        <w:right w:val="none" w:sz="0" w:space="0" w:color="auto"/>
      </w:divBdr>
    </w:div>
    <w:div w:id="1454443367">
      <w:bodyDiv w:val="1"/>
      <w:marLeft w:val="0"/>
      <w:marRight w:val="0"/>
      <w:marTop w:val="0"/>
      <w:marBottom w:val="0"/>
      <w:divBdr>
        <w:top w:val="none" w:sz="0" w:space="0" w:color="auto"/>
        <w:left w:val="none" w:sz="0" w:space="0" w:color="auto"/>
        <w:bottom w:val="none" w:sz="0" w:space="0" w:color="auto"/>
        <w:right w:val="none" w:sz="0" w:space="0" w:color="auto"/>
      </w:divBdr>
    </w:div>
    <w:div w:id="1459647051">
      <w:bodyDiv w:val="1"/>
      <w:marLeft w:val="0"/>
      <w:marRight w:val="0"/>
      <w:marTop w:val="0"/>
      <w:marBottom w:val="0"/>
      <w:divBdr>
        <w:top w:val="none" w:sz="0" w:space="0" w:color="auto"/>
        <w:left w:val="none" w:sz="0" w:space="0" w:color="auto"/>
        <w:bottom w:val="none" w:sz="0" w:space="0" w:color="auto"/>
        <w:right w:val="none" w:sz="0" w:space="0" w:color="auto"/>
      </w:divBdr>
      <w:divsChild>
        <w:div w:id="808321927">
          <w:marLeft w:val="0"/>
          <w:marRight w:val="0"/>
          <w:marTop w:val="0"/>
          <w:marBottom w:val="0"/>
          <w:divBdr>
            <w:top w:val="none" w:sz="0" w:space="0" w:color="auto"/>
            <w:left w:val="none" w:sz="0" w:space="0" w:color="auto"/>
            <w:bottom w:val="none" w:sz="0" w:space="0" w:color="auto"/>
            <w:right w:val="none" w:sz="0" w:space="0" w:color="auto"/>
          </w:divBdr>
          <w:divsChild>
            <w:div w:id="1186212715">
              <w:marLeft w:val="0"/>
              <w:marRight w:val="0"/>
              <w:marTop w:val="0"/>
              <w:marBottom w:val="0"/>
              <w:divBdr>
                <w:top w:val="none" w:sz="0" w:space="0" w:color="auto"/>
                <w:left w:val="none" w:sz="0" w:space="0" w:color="auto"/>
                <w:bottom w:val="none" w:sz="0" w:space="0" w:color="auto"/>
                <w:right w:val="none" w:sz="0" w:space="0" w:color="auto"/>
              </w:divBdr>
              <w:divsChild>
                <w:div w:id="566956001">
                  <w:marLeft w:val="0"/>
                  <w:marRight w:val="0"/>
                  <w:marTop w:val="0"/>
                  <w:marBottom w:val="0"/>
                  <w:divBdr>
                    <w:top w:val="none" w:sz="0" w:space="0" w:color="auto"/>
                    <w:left w:val="none" w:sz="0" w:space="0" w:color="auto"/>
                    <w:bottom w:val="none" w:sz="0" w:space="0" w:color="auto"/>
                    <w:right w:val="none" w:sz="0" w:space="0" w:color="auto"/>
                  </w:divBdr>
                  <w:divsChild>
                    <w:div w:id="583953123">
                      <w:marLeft w:val="0"/>
                      <w:marRight w:val="0"/>
                      <w:marTop w:val="0"/>
                      <w:marBottom w:val="0"/>
                      <w:divBdr>
                        <w:top w:val="none" w:sz="0" w:space="0" w:color="auto"/>
                        <w:left w:val="none" w:sz="0" w:space="0" w:color="auto"/>
                        <w:bottom w:val="none" w:sz="0" w:space="0" w:color="auto"/>
                        <w:right w:val="none" w:sz="0" w:space="0" w:color="auto"/>
                      </w:divBdr>
                      <w:divsChild>
                        <w:div w:id="594436434">
                          <w:marLeft w:val="0"/>
                          <w:marRight w:val="0"/>
                          <w:marTop w:val="0"/>
                          <w:marBottom w:val="0"/>
                          <w:divBdr>
                            <w:top w:val="none" w:sz="0" w:space="0" w:color="auto"/>
                            <w:left w:val="none" w:sz="0" w:space="0" w:color="auto"/>
                            <w:bottom w:val="none" w:sz="0" w:space="0" w:color="auto"/>
                            <w:right w:val="none" w:sz="0" w:space="0" w:color="auto"/>
                          </w:divBdr>
                          <w:divsChild>
                            <w:div w:id="127062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042959">
      <w:bodyDiv w:val="1"/>
      <w:marLeft w:val="0"/>
      <w:marRight w:val="0"/>
      <w:marTop w:val="0"/>
      <w:marBottom w:val="0"/>
      <w:divBdr>
        <w:top w:val="none" w:sz="0" w:space="0" w:color="auto"/>
        <w:left w:val="none" w:sz="0" w:space="0" w:color="auto"/>
        <w:bottom w:val="none" w:sz="0" w:space="0" w:color="auto"/>
        <w:right w:val="none" w:sz="0" w:space="0" w:color="auto"/>
      </w:divBdr>
    </w:div>
    <w:div w:id="1469786692">
      <w:bodyDiv w:val="1"/>
      <w:marLeft w:val="0"/>
      <w:marRight w:val="0"/>
      <w:marTop w:val="0"/>
      <w:marBottom w:val="0"/>
      <w:divBdr>
        <w:top w:val="none" w:sz="0" w:space="0" w:color="auto"/>
        <w:left w:val="none" w:sz="0" w:space="0" w:color="auto"/>
        <w:bottom w:val="none" w:sz="0" w:space="0" w:color="auto"/>
        <w:right w:val="none" w:sz="0" w:space="0" w:color="auto"/>
      </w:divBdr>
    </w:div>
    <w:div w:id="1508253753">
      <w:bodyDiv w:val="1"/>
      <w:marLeft w:val="0"/>
      <w:marRight w:val="0"/>
      <w:marTop w:val="0"/>
      <w:marBottom w:val="0"/>
      <w:divBdr>
        <w:top w:val="none" w:sz="0" w:space="0" w:color="auto"/>
        <w:left w:val="none" w:sz="0" w:space="0" w:color="auto"/>
        <w:bottom w:val="none" w:sz="0" w:space="0" w:color="auto"/>
        <w:right w:val="none" w:sz="0" w:space="0" w:color="auto"/>
      </w:divBdr>
    </w:div>
    <w:div w:id="1510027521">
      <w:bodyDiv w:val="1"/>
      <w:marLeft w:val="0"/>
      <w:marRight w:val="0"/>
      <w:marTop w:val="0"/>
      <w:marBottom w:val="0"/>
      <w:divBdr>
        <w:top w:val="none" w:sz="0" w:space="0" w:color="auto"/>
        <w:left w:val="none" w:sz="0" w:space="0" w:color="auto"/>
        <w:bottom w:val="none" w:sz="0" w:space="0" w:color="auto"/>
        <w:right w:val="none" w:sz="0" w:space="0" w:color="auto"/>
      </w:divBdr>
    </w:div>
    <w:div w:id="1515268021">
      <w:bodyDiv w:val="1"/>
      <w:marLeft w:val="0"/>
      <w:marRight w:val="0"/>
      <w:marTop w:val="0"/>
      <w:marBottom w:val="0"/>
      <w:divBdr>
        <w:top w:val="none" w:sz="0" w:space="0" w:color="auto"/>
        <w:left w:val="none" w:sz="0" w:space="0" w:color="auto"/>
        <w:bottom w:val="none" w:sz="0" w:space="0" w:color="auto"/>
        <w:right w:val="none" w:sz="0" w:space="0" w:color="auto"/>
      </w:divBdr>
      <w:divsChild>
        <w:div w:id="639579599">
          <w:marLeft w:val="0"/>
          <w:marRight w:val="0"/>
          <w:marTop w:val="0"/>
          <w:marBottom w:val="0"/>
          <w:divBdr>
            <w:top w:val="none" w:sz="0" w:space="0" w:color="auto"/>
            <w:left w:val="none" w:sz="0" w:space="0" w:color="auto"/>
            <w:bottom w:val="none" w:sz="0" w:space="0" w:color="auto"/>
            <w:right w:val="none" w:sz="0" w:space="0" w:color="auto"/>
          </w:divBdr>
        </w:div>
      </w:divsChild>
    </w:div>
    <w:div w:id="1519542326">
      <w:bodyDiv w:val="1"/>
      <w:marLeft w:val="0"/>
      <w:marRight w:val="0"/>
      <w:marTop w:val="0"/>
      <w:marBottom w:val="0"/>
      <w:divBdr>
        <w:top w:val="none" w:sz="0" w:space="0" w:color="auto"/>
        <w:left w:val="none" w:sz="0" w:space="0" w:color="auto"/>
        <w:bottom w:val="none" w:sz="0" w:space="0" w:color="auto"/>
        <w:right w:val="none" w:sz="0" w:space="0" w:color="auto"/>
      </w:divBdr>
    </w:div>
    <w:div w:id="1525481754">
      <w:bodyDiv w:val="1"/>
      <w:marLeft w:val="0"/>
      <w:marRight w:val="0"/>
      <w:marTop w:val="0"/>
      <w:marBottom w:val="0"/>
      <w:divBdr>
        <w:top w:val="none" w:sz="0" w:space="0" w:color="auto"/>
        <w:left w:val="none" w:sz="0" w:space="0" w:color="auto"/>
        <w:bottom w:val="none" w:sz="0" w:space="0" w:color="auto"/>
        <w:right w:val="none" w:sz="0" w:space="0" w:color="auto"/>
      </w:divBdr>
    </w:div>
    <w:div w:id="1528445763">
      <w:bodyDiv w:val="1"/>
      <w:marLeft w:val="0"/>
      <w:marRight w:val="0"/>
      <w:marTop w:val="0"/>
      <w:marBottom w:val="0"/>
      <w:divBdr>
        <w:top w:val="none" w:sz="0" w:space="0" w:color="auto"/>
        <w:left w:val="none" w:sz="0" w:space="0" w:color="auto"/>
        <w:bottom w:val="none" w:sz="0" w:space="0" w:color="auto"/>
        <w:right w:val="none" w:sz="0" w:space="0" w:color="auto"/>
      </w:divBdr>
    </w:div>
    <w:div w:id="1537231259">
      <w:bodyDiv w:val="1"/>
      <w:marLeft w:val="0"/>
      <w:marRight w:val="0"/>
      <w:marTop w:val="0"/>
      <w:marBottom w:val="0"/>
      <w:divBdr>
        <w:top w:val="none" w:sz="0" w:space="0" w:color="auto"/>
        <w:left w:val="none" w:sz="0" w:space="0" w:color="auto"/>
        <w:bottom w:val="none" w:sz="0" w:space="0" w:color="auto"/>
        <w:right w:val="none" w:sz="0" w:space="0" w:color="auto"/>
      </w:divBdr>
    </w:div>
    <w:div w:id="1582787348">
      <w:bodyDiv w:val="1"/>
      <w:marLeft w:val="0"/>
      <w:marRight w:val="0"/>
      <w:marTop w:val="0"/>
      <w:marBottom w:val="0"/>
      <w:divBdr>
        <w:top w:val="none" w:sz="0" w:space="0" w:color="auto"/>
        <w:left w:val="none" w:sz="0" w:space="0" w:color="auto"/>
        <w:bottom w:val="none" w:sz="0" w:space="0" w:color="auto"/>
        <w:right w:val="none" w:sz="0" w:space="0" w:color="auto"/>
      </w:divBdr>
    </w:div>
    <w:div w:id="1602762452">
      <w:bodyDiv w:val="1"/>
      <w:marLeft w:val="0"/>
      <w:marRight w:val="0"/>
      <w:marTop w:val="0"/>
      <w:marBottom w:val="0"/>
      <w:divBdr>
        <w:top w:val="none" w:sz="0" w:space="0" w:color="auto"/>
        <w:left w:val="none" w:sz="0" w:space="0" w:color="auto"/>
        <w:bottom w:val="none" w:sz="0" w:space="0" w:color="auto"/>
        <w:right w:val="none" w:sz="0" w:space="0" w:color="auto"/>
      </w:divBdr>
    </w:div>
    <w:div w:id="1602833804">
      <w:bodyDiv w:val="1"/>
      <w:marLeft w:val="0"/>
      <w:marRight w:val="0"/>
      <w:marTop w:val="0"/>
      <w:marBottom w:val="0"/>
      <w:divBdr>
        <w:top w:val="none" w:sz="0" w:space="0" w:color="auto"/>
        <w:left w:val="none" w:sz="0" w:space="0" w:color="auto"/>
        <w:bottom w:val="none" w:sz="0" w:space="0" w:color="auto"/>
        <w:right w:val="none" w:sz="0" w:space="0" w:color="auto"/>
      </w:divBdr>
    </w:div>
    <w:div w:id="1619138157">
      <w:bodyDiv w:val="1"/>
      <w:marLeft w:val="0"/>
      <w:marRight w:val="0"/>
      <w:marTop w:val="0"/>
      <w:marBottom w:val="0"/>
      <w:divBdr>
        <w:top w:val="none" w:sz="0" w:space="0" w:color="auto"/>
        <w:left w:val="none" w:sz="0" w:space="0" w:color="auto"/>
        <w:bottom w:val="none" w:sz="0" w:space="0" w:color="auto"/>
        <w:right w:val="none" w:sz="0" w:space="0" w:color="auto"/>
      </w:divBdr>
    </w:div>
    <w:div w:id="1630165633">
      <w:bodyDiv w:val="1"/>
      <w:marLeft w:val="0"/>
      <w:marRight w:val="0"/>
      <w:marTop w:val="0"/>
      <w:marBottom w:val="0"/>
      <w:divBdr>
        <w:top w:val="none" w:sz="0" w:space="0" w:color="auto"/>
        <w:left w:val="none" w:sz="0" w:space="0" w:color="auto"/>
        <w:bottom w:val="none" w:sz="0" w:space="0" w:color="auto"/>
        <w:right w:val="none" w:sz="0" w:space="0" w:color="auto"/>
      </w:divBdr>
    </w:div>
    <w:div w:id="1634210235">
      <w:bodyDiv w:val="1"/>
      <w:marLeft w:val="0"/>
      <w:marRight w:val="0"/>
      <w:marTop w:val="0"/>
      <w:marBottom w:val="0"/>
      <w:divBdr>
        <w:top w:val="none" w:sz="0" w:space="0" w:color="auto"/>
        <w:left w:val="none" w:sz="0" w:space="0" w:color="auto"/>
        <w:bottom w:val="none" w:sz="0" w:space="0" w:color="auto"/>
        <w:right w:val="none" w:sz="0" w:space="0" w:color="auto"/>
      </w:divBdr>
    </w:div>
    <w:div w:id="1639647197">
      <w:bodyDiv w:val="1"/>
      <w:marLeft w:val="0"/>
      <w:marRight w:val="0"/>
      <w:marTop w:val="0"/>
      <w:marBottom w:val="0"/>
      <w:divBdr>
        <w:top w:val="none" w:sz="0" w:space="0" w:color="auto"/>
        <w:left w:val="none" w:sz="0" w:space="0" w:color="auto"/>
        <w:bottom w:val="none" w:sz="0" w:space="0" w:color="auto"/>
        <w:right w:val="none" w:sz="0" w:space="0" w:color="auto"/>
      </w:divBdr>
    </w:div>
    <w:div w:id="1730106804">
      <w:bodyDiv w:val="1"/>
      <w:marLeft w:val="0"/>
      <w:marRight w:val="0"/>
      <w:marTop w:val="0"/>
      <w:marBottom w:val="0"/>
      <w:divBdr>
        <w:top w:val="none" w:sz="0" w:space="0" w:color="auto"/>
        <w:left w:val="none" w:sz="0" w:space="0" w:color="auto"/>
        <w:bottom w:val="none" w:sz="0" w:space="0" w:color="auto"/>
        <w:right w:val="none" w:sz="0" w:space="0" w:color="auto"/>
      </w:divBdr>
    </w:div>
    <w:div w:id="1734310905">
      <w:bodyDiv w:val="1"/>
      <w:marLeft w:val="0"/>
      <w:marRight w:val="0"/>
      <w:marTop w:val="0"/>
      <w:marBottom w:val="0"/>
      <w:divBdr>
        <w:top w:val="none" w:sz="0" w:space="0" w:color="auto"/>
        <w:left w:val="none" w:sz="0" w:space="0" w:color="auto"/>
        <w:bottom w:val="none" w:sz="0" w:space="0" w:color="auto"/>
        <w:right w:val="none" w:sz="0" w:space="0" w:color="auto"/>
      </w:divBdr>
    </w:div>
    <w:div w:id="1737511010">
      <w:bodyDiv w:val="1"/>
      <w:marLeft w:val="0"/>
      <w:marRight w:val="0"/>
      <w:marTop w:val="0"/>
      <w:marBottom w:val="0"/>
      <w:divBdr>
        <w:top w:val="none" w:sz="0" w:space="0" w:color="auto"/>
        <w:left w:val="none" w:sz="0" w:space="0" w:color="auto"/>
        <w:bottom w:val="none" w:sz="0" w:space="0" w:color="auto"/>
        <w:right w:val="none" w:sz="0" w:space="0" w:color="auto"/>
      </w:divBdr>
    </w:div>
    <w:div w:id="1738015170">
      <w:bodyDiv w:val="1"/>
      <w:marLeft w:val="0"/>
      <w:marRight w:val="0"/>
      <w:marTop w:val="0"/>
      <w:marBottom w:val="0"/>
      <w:divBdr>
        <w:top w:val="none" w:sz="0" w:space="0" w:color="auto"/>
        <w:left w:val="none" w:sz="0" w:space="0" w:color="auto"/>
        <w:bottom w:val="none" w:sz="0" w:space="0" w:color="auto"/>
        <w:right w:val="none" w:sz="0" w:space="0" w:color="auto"/>
      </w:divBdr>
    </w:div>
    <w:div w:id="1745179602">
      <w:bodyDiv w:val="1"/>
      <w:marLeft w:val="0"/>
      <w:marRight w:val="0"/>
      <w:marTop w:val="0"/>
      <w:marBottom w:val="0"/>
      <w:divBdr>
        <w:top w:val="none" w:sz="0" w:space="0" w:color="auto"/>
        <w:left w:val="none" w:sz="0" w:space="0" w:color="auto"/>
        <w:bottom w:val="none" w:sz="0" w:space="0" w:color="auto"/>
        <w:right w:val="none" w:sz="0" w:space="0" w:color="auto"/>
      </w:divBdr>
    </w:div>
    <w:div w:id="1802264402">
      <w:bodyDiv w:val="1"/>
      <w:marLeft w:val="0"/>
      <w:marRight w:val="0"/>
      <w:marTop w:val="0"/>
      <w:marBottom w:val="0"/>
      <w:divBdr>
        <w:top w:val="none" w:sz="0" w:space="0" w:color="auto"/>
        <w:left w:val="none" w:sz="0" w:space="0" w:color="auto"/>
        <w:bottom w:val="none" w:sz="0" w:space="0" w:color="auto"/>
        <w:right w:val="none" w:sz="0" w:space="0" w:color="auto"/>
      </w:divBdr>
    </w:div>
    <w:div w:id="1833519880">
      <w:bodyDiv w:val="1"/>
      <w:marLeft w:val="0"/>
      <w:marRight w:val="0"/>
      <w:marTop w:val="0"/>
      <w:marBottom w:val="0"/>
      <w:divBdr>
        <w:top w:val="none" w:sz="0" w:space="0" w:color="auto"/>
        <w:left w:val="none" w:sz="0" w:space="0" w:color="auto"/>
        <w:bottom w:val="none" w:sz="0" w:space="0" w:color="auto"/>
        <w:right w:val="none" w:sz="0" w:space="0" w:color="auto"/>
      </w:divBdr>
    </w:div>
    <w:div w:id="1840269138">
      <w:bodyDiv w:val="1"/>
      <w:marLeft w:val="0"/>
      <w:marRight w:val="0"/>
      <w:marTop w:val="0"/>
      <w:marBottom w:val="0"/>
      <w:divBdr>
        <w:top w:val="none" w:sz="0" w:space="0" w:color="auto"/>
        <w:left w:val="none" w:sz="0" w:space="0" w:color="auto"/>
        <w:bottom w:val="none" w:sz="0" w:space="0" w:color="auto"/>
        <w:right w:val="none" w:sz="0" w:space="0" w:color="auto"/>
      </w:divBdr>
    </w:div>
    <w:div w:id="1855025306">
      <w:bodyDiv w:val="1"/>
      <w:marLeft w:val="0"/>
      <w:marRight w:val="0"/>
      <w:marTop w:val="0"/>
      <w:marBottom w:val="0"/>
      <w:divBdr>
        <w:top w:val="none" w:sz="0" w:space="0" w:color="auto"/>
        <w:left w:val="none" w:sz="0" w:space="0" w:color="auto"/>
        <w:bottom w:val="none" w:sz="0" w:space="0" w:color="auto"/>
        <w:right w:val="none" w:sz="0" w:space="0" w:color="auto"/>
      </w:divBdr>
    </w:div>
    <w:div w:id="1866090348">
      <w:bodyDiv w:val="1"/>
      <w:marLeft w:val="0"/>
      <w:marRight w:val="0"/>
      <w:marTop w:val="0"/>
      <w:marBottom w:val="0"/>
      <w:divBdr>
        <w:top w:val="none" w:sz="0" w:space="0" w:color="auto"/>
        <w:left w:val="none" w:sz="0" w:space="0" w:color="auto"/>
        <w:bottom w:val="none" w:sz="0" w:space="0" w:color="auto"/>
        <w:right w:val="none" w:sz="0" w:space="0" w:color="auto"/>
      </w:divBdr>
    </w:div>
    <w:div w:id="1888107424">
      <w:bodyDiv w:val="1"/>
      <w:marLeft w:val="0"/>
      <w:marRight w:val="0"/>
      <w:marTop w:val="0"/>
      <w:marBottom w:val="0"/>
      <w:divBdr>
        <w:top w:val="none" w:sz="0" w:space="0" w:color="auto"/>
        <w:left w:val="none" w:sz="0" w:space="0" w:color="auto"/>
        <w:bottom w:val="none" w:sz="0" w:space="0" w:color="auto"/>
        <w:right w:val="none" w:sz="0" w:space="0" w:color="auto"/>
      </w:divBdr>
    </w:div>
    <w:div w:id="1960336345">
      <w:bodyDiv w:val="1"/>
      <w:marLeft w:val="0"/>
      <w:marRight w:val="0"/>
      <w:marTop w:val="0"/>
      <w:marBottom w:val="0"/>
      <w:divBdr>
        <w:top w:val="none" w:sz="0" w:space="0" w:color="auto"/>
        <w:left w:val="none" w:sz="0" w:space="0" w:color="auto"/>
        <w:bottom w:val="none" w:sz="0" w:space="0" w:color="auto"/>
        <w:right w:val="none" w:sz="0" w:space="0" w:color="auto"/>
      </w:divBdr>
    </w:div>
    <w:div w:id="1983541179">
      <w:bodyDiv w:val="1"/>
      <w:marLeft w:val="0"/>
      <w:marRight w:val="0"/>
      <w:marTop w:val="0"/>
      <w:marBottom w:val="0"/>
      <w:divBdr>
        <w:top w:val="none" w:sz="0" w:space="0" w:color="auto"/>
        <w:left w:val="none" w:sz="0" w:space="0" w:color="auto"/>
        <w:bottom w:val="none" w:sz="0" w:space="0" w:color="auto"/>
        <w:right w:val="none" w:sz="0" w:space="0" w:color="auto"/>
      </w:divBdr>
    </w:div>
    <w:div w:id="1988168765">
      <w:bodyDiv w:val="1"/>
      <w:marLeft w:val="0"/>
      <w:marRight w:val="0"/>
      <w:marTop w:val="0"/>
      <w:marBottom w:val="0"/>
      <w:divBdr>
        <w:top w:val="none" w:sz="0" w:space="0" w:color="auto"/>
        <w:left w:val="none" w:sz="0" w:space="0" w:color="auto"/>
        <w:bottom w:val="none" w:sz="0" w:space="0" w:color="auto"/>
        <w:right w:val="none" w:sz="0" w:space="0" w:color="auto"/>
      </w:divBdr>
    </w:div>
    <w:div w:id="1991326137">
      <w:bodyDiv w:val="1"/>
      <w:marLeft w:val="0"/>
      <w:marRight w:val="0"/>
      <w:marTop w:val="0"/>
      <w:marBottom w:val="0"/>
      <w:divBdr>
        <w:top w:val="none" w:sz="0" w:space="0" w:color="auto"/>
        <w:left w:val="none" w:sz="0" w:space="0" w:color="auto"/>
        <w:bottom w:val="none" w:sz="0" w:space="0" w:color="auto"/>
        <w:right w:val="none" w:sz="0" w:space="0" w:color="auto"/>
      </w:divBdr>
      <w:divsChild>
        <w:div w:id="2041129785">
          <w:marLeft w:val="0"/>
          <w:marRight w:val="0"/>
          <w:marTop w:val="0"/>
          <w:marBottom w:val="0"/>
          <w:divBdr>
            <w:top w:val="none" w:sz="0" w:space="0" w:color="auto"/>
            <w:left w:val="none" w:sz="0" w:space="0" w:color="auto"/>
            <w:bottom w:val="none" w:sz="0" w:space="0" w:color="auto"/>
            <w:right w:val="none" w:sz="0" w:space="0" w:color="auto"/>
          </w:divBdr>
        </w:div>
      </w:divsChild>
    </w:div>
    <w:div w:id="2004358419">
      <w:bodyDiv w:val="1"/>
      <w:marLeft w:val="0"/>
      <w:marRight w:val="0"/>
      <w:marTop w:val="0"/>
      <w:marBottom w:val="0"/>
      <w:divBdr>
        <w:top w:val="none" w:sz="0" w:space="0" w:color="auto"/>
        <w:left w:val="none" w:sz="0" w:space="0" w:color="auto"/>
        <w:bottom w:val="none" w:sz="0" w:space="0" w:color="auto"/>
        <w:right w:val="none" w:sz="0" w:space="0" w:color="auto"/>
      </w:divBdr>
      <w:divsChild>
        <w:div w:id="1437676514">
          <w:marLeft w:val="0"/>
          <w:marRight w:val="0"/>
          <w:marTop w:val="0"/>
          <w:marBottom w:val="0"/>
          <w:divBdr>
            <w:top w:val="none" w:sz="0" w:space="0" w:color="auto"/>
            <w:left w:val="none" w:sz="0" w:space="0" w:color="auto"/>
            <w:bottom w:val="none" w:sz="0" w:space="0" w:color="auto"/>
            <w:right w:val="none" w:sz="0" w:space="0" w:color="auto"/>
          </w:divBdr>
          <w:divsChild>
            <w:div w:id="767040129">
              <w:marLeft w:val="0"/>
              <w:marRight w:val="0"/>
              <w:marTop w:val="0"/>
              <w:marBottom w:val="0"/>
              <w:divBdr>
                <w:top w:val="none" w:sz="0" w:space="0" w:color="auto"/>
                <w:left w:val="none" w:sz="0" w:space="0" w:color="auto"/>
                <w:bottom w:val="none" w:sz="0" w:space="0" w:color="auto"/>
                <w:right w:val="none" w:sz="0" w:space="0" w:color="auto"/>
              </w:divBdr>
              <w:divsChild>
                <w:div w:id="960115066">
                  <w:marLeft w:val="0"/>
                  <w:marRight w:val="0"/>
                  <w:marTop w:val="0"/>
                  <w:marBottom w:val="0"/>
                  <w:divBdr>
                    <w:top w:val="none" w:sz="0" w:space="0" w:color="auto"/>
                    <w:left w:val="none" w:sz="0" w:space="0" w:color="auto"/>
                    <w:bottom w:val="none" w:sz="0" w:space="0" w:color="auto"/>
                    <w:right w:val="none" w:sz="0" w:space="0" w:color="auto"/>
                  </w:divBdr>
                  <w:divsChild>
                    <w:div w:id="1175460003">
                      <w:marLeft w:val="0"/>
                      <w:marRight w:val="0"/>
                      <w:marTop w:val="0"/>
                      <w:marBottom w:val="0"/>
                      <w:divBdr>
                        <w:top w:val="none" w:sz="0" w:space="0" w:color="auto"/>
                        <w:left w:val="none" w:sz="0" w:space="0" w:color="auto"/>
                        <w:bottom w:val="none" w:sz="0" w:space="0" w:color="auto"/>
                        <w:right w:val="none" w:sz="0" w:space="0" w:color="auto"/>
                      </w:divBdr>
                      <w:divsChild>
                        <w:div w:id="1838300630">
                          <w:marLeft w:val="0"/>
                          <w:marRight w:val="0"/>
                          <w:marTop w:val="0"/>
                          <w:marBottom w:val="0"/>
                          <w:divBdr>
                            <w:top w:val="none" w:sz="0" w:space="0" w:color="auto"/>
                            <w:left w:val="none" w:sz="0" w:space="0" w:color="auto"/>
                            <w:bottom w:val="none" w:sz="0" w:space="0" w:color="auto"/>
                            <w:right w:val="none" w:sz="0" w:space="0" w:color="auto"/>
                          </w:divBdr>
                          <w:divsChild>
                            <w:div w:id="193679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4532051">
      <w:bodyDiv w:val="1"/>
      <w:marLeft w:val="0"/>
      <w:marRight w:val="0"/>
      <w:marTop w:val="0"/>
      <w:marBottom w:val="0"/>
      <w:divBdr>
        <w:top w:val="none" w:sz="0" w:space="0" w:color="auto"/>
        <w:left w:val="none" w:sz="0" w:space="0" w:color="auto"/>
        <w:bottom w:val="none" w:sz="0" w:space="0" w:color="auto"/>
        <w:right w:val="none" w:sz="0" w:space="0" w:color="auto"/>
      </w:divBdr>
    </w:div>
    <w:div w:id="2031758068">
      <w:bodyDiv w:val="1"/>
      <w:marLeft w:val="0"/>
      <w:marRight w:val="0"/>
      <w:marTop w:val="0"/>
      <w:marBottom w:val="0"/>
      <w:divBdr>
        <w:top w:val="none" w:sz="0" w:space="0" w:color="auto"/>
        <w:left w:val="none" w:sz="0" w:space="0" w:color="auto"/>
        <w:bottom w:val="none" w:sz="0" w:space="0" w:color="auto"/>
        <w:right w:val="none" w:sz="0" w:space="0" w:color="auto"/>
      </w:divBdr>
    </w:div>
    <w:div w:id="2063094910">
      <w:bodyDiv w:val="1"/>
      <w:marLeft w:val="0"/>
      <w:marRight w:val="0"/>
      <w:marTop w:val="0"/>
      <w:marBottom w:val="0"/>
      <w:divBdr>
        <w:top w:val="none" w:sz="0" w:space="0" w:color="auto"/>
        <w:left w:val="none" w:sz="0" w:space="0" w:color="auto"/>
        <w:bottom w:val="none" w:sz="0" w:space="0" w:color="auto"/>
        <w:right w:val="none" w:sz="0" w:space="0" w:color="auto"/>
      </w:divBdr>
    </w:div>
    <w:div w:id="2079159653">
      <w:bodyDiv w:val="1"/>
      <w:marLeft w:val="0"/>
      <w:marRight w:val="0"/>
      <w:marTop w:val="0"/>
      <w:marBottom w:val="0"/>
      <w:divBdr>
        <w:top w:val="none" w:sz="0" w:space="0" w:color="auto"/>
        <w:left w:val="none" w:sz="0" w:space="0" w:color="auto"/>
        <w:bottom w:val="none" w:sz="0" w:space="0" w:color="auto"/>
        <w:right w:val="none" w:sz="0" w:space="0" w:color="auto"/>
      </w:divBdr>
    </w:div>
    <w:div w:id="2109883716">
      <w:bodyDiv w:val="1"/>
      <w:marLeft w:val="0"/>
      <w:marRight w:val="0"/>
      <w:marTop w:val="0"/>
      <w:marBottom w:val="0"/>
      <w:divBdr>
        <w:top w:val="none" w:sz="0" w:space="0" w:color="auto"/>
        <w:left w:val="none" w:sz="0" w:space="0" w:color="auto"/>
        <w:bottom w:val="none" w:sz="0" w:space="0" w:color="auto"/>
        <w:right w:val="none" w:sz="0" w:space="0" w:color="auto"/>
      </w:divBdr>
    </w:div>
    <w:div w:id="2136100426">
      <w:bodyDiv w:val="1"/>
      <w:marLeft w:val="0"/>
      <w:marRight w:val="0"/>
      <w:marTop w:val="0"/>
      <w:marBottom w:val="0"/>
      <w:divBdr>
        <w:top w:val="none" w:sz="0" w:space="0" w:color="auto"/>
        <w:left w:val="none" w:sz="0" w:space="0" w:color="auto"/>
        <w:bottom w:val="none" w:sz="0" w:space="0" w:color="auto"/>
        <w:right w:val="none" w:sz="0" w:space="0" w:color="auto"/>
      </w:divBdr>
    </w:div>
    <w:div w:id="213975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siseministeerium.ee/sites/default/files/documents/2021-10/siseturvalisuse_arengukava_2020_2030_03.06.2021.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riigiteataja.ee/akt/107072023008"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riigiteataja.ee/akt/dyn=112122024003&amp;id=10203202102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riita.proosa@siseministeerium.ee" TargetMode="External"/><Relationship Id="rId20" Type="http://schemas.openxmlformats.org/officeDocument/2006/relationships/hyperlink" Target="https://www.riigiteataja.ee/akt/1270320150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marju.aibast@siseministeerium.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iigiteataja.ee/akt/10203202102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s://www.riigiteataja.ee/akt/129062018003" TargetMode="External"/><Relationship Id="rId18" Type="http://schemas.openxmlformats.org/officeDocument/2006/relationships/hyperlink" Target="https://www.riigiteataja.ee/akt/107072023008" TargetMode="External"/><Relationship Id="rId26" Type="http://schemas.openxmlformats.org/officeDocument/2006/relationships/hyperlink" Target="https://www.riigiteataja.ee/akt/105072025009?leiaKehtiv" TargetMode="External"/><Relationship Id="rId3" Type="http://schemas.openxmlformats.org/officeDocument/2006/relationships/hyperlink" Target="https://valitsus.ee/valitsuse-eesmargid-ja-tegevused/valitsemise-alused/tegevusprogramm-0" TargetMode="External"/><Relationship Id="rId21" Type="http://schemas.openxmlformats.org/officeDocument/2006/relationships/hyperlink" Target="https://www.smallarmssurvey.org/database/global-firearms-holdings" TargetMode="External"/><Relationship Id="rId34" Type="http://schemas.openxmlformats.org/officeDocument/2006/relationships/hyperlink" Target="https://www.riigiteataja.ee/akt/105012011009" TargetMode="External"/><Relationship Id="rId7" Type="http://schemas.openxmlformats.org/officeDocument/2006/relationships/hyperlink" Target="https://www.riigiteataja.ee/akt/115052015002?leiaKehtiv" TargetMode="External"/><Relationship Id="rId12" Type="http://schemas.openxmlformats.org/officeDocument/2006/relationships/hyperlink" Target="https://www.oiguskantsler.ee/sites/default/files/2024-11/6iguskantsleri_arvamus_pohiseaduslikkuse_jarelvalve_kohtumenetluses_relvaseaduse_ss_41_lg_9_ja_ss_36_lg_1_p_6_pohiseadusparasus.pdf" TargetMode="External"/><Relationship Id="rId17" Type="http://schemas.openxmlformats.org/officeDocument/2006/relationships/hyperlink" Target="https://www.riigiteataja.ee/akt/114032023021" TargetMode="External"/><Relationship Id="rId25" Type="http://schemas.openxmlformats.org/officeDocument/2006/relationships/hyperlink" Target="https://www.riigiteataja.ee/akt/129052025002" TargetMode="External"/><Relationship Id="rId33" Type="http://schemas.openxmlformats.org/officeDocument/2006/relationships/hyperlink" Target="https://www.riigiteataja.ee/akt/124032023007" TargetMode="External"/><Relationship Id="rId2" Type="http://schemas.openxmlformats.org/officeDocument/2006/relationships/hyperlink" Target="https://dhs.riigikantselei.ee/avalikteave.nsf/documents/NT003F9C22?open" TargetMode="External"/><Relationship Id="rId16" Type="http://schemas.openxmlformats.org/officeDocument/2006/relationships/hyperlink" Target="https://www.riigiteataja.ee/akt/12918090" TargetMode="External"/><Relationship Id="rId20" Type="http://schemas.openxmlformats.org/officeDocument/2006/relationships/hyperlink" Target="https://www.finlex.fi/fi/lainsaadanto/1998/1" TargetMode="External"/><Relationship Id="rId29" Type="http://schemas.openxmlformats.org/officeDocument/2006/relationships/hyperlink" Target="https://www.riigiteataja.ee/akt/102012025026" TargetMode="External"/><Relationship Id="rId1" Type="http://schemas.openxmlformats.org/officeDocument/2006/relationships/hyperlink" Target="https://www.riigiteataja.ee/akt/112122024004" TargetMode="External"/><Relationship Id="rId6" Type="http://schemas.openxmlformats.org/officeDocument/2006/relationships/hyperlink" Target="https://www.justdigi.ee/sites/default/files/documents/2025-05/Halduskoormuse%20tasakaalustamise%20reegli%20rakendamise%20juhis.pdf" TargetMode="External"/><Relationship Id="rId11" Type="http://schemas.openxmlformats.org/officeDocument/2006/relationships/hyperlink" Target="https://www.riigikohus.ee/sites/default/files/elfinder/ylevaated/2018/%C3%9Clevaade%20Riigikohtu%20p%C3%B5hiseaduslikkuse%20j%C3%A4relevalve%202010.%E2%80%932017.%20aasta%20koht....pdf" TargetMode="External"/><Relationship Id="rId24" Type="http://schemas.openxmlformats.org/officeDocument/2006/relationships/hyperlink" Target="https://yle.fi/a/74-20006876?utm_source=chatgpt.com" TargetMode="External"/><Relationship Id="rId32" Type="http://schemas.openxmlformats.org/officeDocument/2006/relationships/hyperlink" Target="https://www.riigiteataja.ee/akt/107052025009" TargetMode="External"/><Relationship Id="rId5" Type="http://schemas.openxmlformats.org/officeDocument/2006/relationships/hyperlink" Target="https://www.siseministeerium.ee/stak2030" TargetMode="External"/><Relationship Id="rId15" Type="http://schemas.openxmlformats.org/officeDocument/2006/relationships/hyperlink" Target="https://data.consilium.europa.eu/doc/document/ST-9907-2025-INIT/et/pdf" TargetMode="External"/><Relationship Id="rId23" Type="http://schemas.openxmlformats.org/officeDocument/2006/relationships/hyperlink" Target="https://mpk.fi" TargetMode="External"/><Relationship Id="rId28" Type="http://schemas.openxmlformats.org/officeDocument/2006/relationships/hyperlink" Target="https://www.finlex.fi/fi/lainsaadanto/2015/819%23chp_9__sec_39" TargetMode="External"/><Relationship Id="rId10" Type="http://schemas.openxmlformats.org/officeDocument/2006/relationships/hyperlink" Target="https://www.riigikohus.ee/sites/default/files/elfinder/analyysid/2015/PSJKS_analuus_12mai2015%20%283%29.pdf" TargetMode="External"/><Relationship Id="rId19" Type="http://schemas.openxmlformats.org/officeDocument/2006/relationships/hyperlink" Target="https://www.riigiteataja.ee/akt/107032023010" TargetMode="External"/><Relationship Id="rId31" Type="http://schemas.openxmlformats.org/officeDocument/2006/relationships/hyperlink" Target="https://www.riigiteataja.ee/akt/102032021025" TargetMode="External"/><Relationship Id="rId4" Type="http://schemas.openxmlformats.org/officeDocument/2006/relationships/hyperlink" Target="https://valitsus.ee/valitsuse-eesmargid-ja-tegevused/valitsemise-alused/koalitsioonilepe-2025-2027/sisejulgeolek" TargetMode="External"/><Relationship Id="rId9" Type="http://schemas.openxmlformats.org/officeDocument/2006/relationships/hyperlink" Target="https://www.oiguskantsler.ee/sites/default/files/2024-11/6iguskantsleri_arvamus_riigikohtule_relvaseaduse_ss_36_lg_1_p_8_pohiseaduslikkus.pdf" TargetMode="External"/><Relationship Id="rId14" Type="http://schemas.openxmlformats.org/officeDocument/2006/relationships/hyperlink" Target="https://www.riigiteataja.ee/akt/127092024006" TargetMode="External"/><Relationship Id="rId22" Type="http://schemas.openxmlformats.org/officeDocument/2006/relationships/hyperlink" Target="https://www.france24.com/en/europe/20241024-why-do-the-swiss-have-so-many-guns?utm_source=chatgpt.com" TargetMode="External"/><Relationship Id="rId27" Type="http://schemas.openxmlformats.org/officeDocument/2006/relationships/hyperlink" Target="https://www.riigiteataja.ee/akt/114032023021" TargetMode="External"/><Relationship Id="rId30" Type="http://schemas.openxmlformats.org/officeDocument/2006/relationships/hyperlink" Target="https://www.riigiteataja.ee/akt/102032021025" TargetMode="External"/><Relationship Id="rId35" Type="http://schemas.openxmlformats.org/officeDocument/2006/relationships/hyperlink" Target="https://www.zakonyprolidi.cz/translation/cs/2002-119?langid=1033" TargetMode="External"/><Relationship Id="rId8" Type="http://schemas.openxmlformats.org/officeDocument/2006/relationships/hyperlink" Target="https://www.riigiteataja.ee/akt/127092024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CB7F7-60AE-4E1E-A4AB-331D76C00CA5}">
  <ds:schemaRefs>
    <ds:schemaRef ds:uri="http://schemas.microsoft.com/sharepoint/v3/contenttype/forms"/>
  </ds:schemaRefs>
</ds:datastoreItem>
</file>

<file path=customXml/itemProps2.xml><?xml version="1.0" encoding="utf-8"?>
<ds:datastoreItem xmlns:ds="http://schemas.openxmlformats.org/officeDocument/2006/customXml" ds:itemID="{E96454D2-5D4F-401D-B1CA-51A3402D7774}">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695559DF-BC3F-408C-900B-DECD333D1604}">
  <ds:schemaRefs>
    <ds:schemaRef ds:uri="http://schemas.openxmlformats.org/officeDocument/2006/bibliography"/>
  </ds:schemaRefs>
</ds:datastoreItem>
</file>

<file path=customXml/itemProps4.xml><?xml version="1.0" encoding="utf-8"?>
<ds:datastoreItem xmlns:ds="http://schemas.openxmlformats.org/officeDocument/2006/customXml" ds:itemID="{01D7CA96-070B-4E1B-8982-D362FC923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66</Pages>
  <Words>24989</Words>
  <Characters>144937</Characters>
  <Application>Microsoft Office Word</Application>
  <DocSecurity>0</DocSecurity>
  <Lines>1207</Lines>
  <Paragraphs>339</Paragraphs>
  <ScaleCrop>false</ScaleCrop>
  <Company/>
  <LinksUpToDate>false</LinksUpToDate>
  <CharactersWithSpaces>169587</CharactersWithSpaces>
  <SharedDoc>false</SharedDoc>
  <HLinks>
    <vt:vector size="432" baseType="variant">
      <vt:variant>
        <vt:i4>5898262</vt:i4>
      </vt:variant>
      <vt:variant>
        <vt:i4>204</vt:i4>
      </vt:variant>
      <vt:variant>
        <vt:i4>0</vt:i4>
      </vt:variant>
      <vt:variant>
        <vt:i4>5</vt:i4>
      </vt:variant>
      <vt:variant>
        <vt:lpwstr>https://www.riigiteataja.ee/akt/127032015016</vt:lpwstr>
      </vt:variant>
      <vt:variant>
        <vt:lpwstr/>
      </vt:variant>
      <vt:variant>
        <vt:i4>5767188</vt:i4>
      </vt:variant>
      <vt:variant>
        <vt:i4>201</vt:i4>
      </vt:variant>
      <vt:variant>
        <vt:i4>0</vt:i4>
      </vt:variant>
      <vt:variant>
        <vt:i4>5</vt:i4>
      </vt:variant>
      <vt:variant>
        <vt:lpwstr>https://www.riigiteataja.ee/akt/102032021025</vt:lpwstr>
      </vt:variant>
      <vt:variant>
        <vt:lpwstr/>
      </vt:variant>
      <vt:variant>
        <vt:i4>5570581</vt:i4>
      </vt:variant>
      <vt:variant>
        <vt:i4>198</vt:i4>
      </vt:variant>
      <vt:variant>
        <vt:i4>0</vt:i4>
      </vt:variant>
      <vt:variant>
        <vt:i4>5</vt:i4>
      </vt:variant>
      <vt:variant>
        <vt:lpwstr>https://www.riigiteataja.ee/akt/107072023008</vt:lpwstr>
      </vt:variant>
      <vt:variant>
        <vt:lpwstr/>
      </vt:variant>
      <vt:variant>
        <vt:i4>4915289</vt:i4>
      </vt:variant>
      <vt:variant>
        <vt:i4>195</vt:i4>
      </vt:variant>
      <vt:variant>
        <vt:i4>0</vt:i4>
      </vt:variant>
      <vt:variant>
        <vt:i4>5</vt:i4>
      </vt:variant>
      <vt:variant>
        <vt:lpwstr>https://www.riigiteataja.ee/akt/dyn=112122024003&amp;id=102032021025</vt:lpwstr>
      </vt:variant>
      <vt:variant>
        <vt:lpwstr/>
      </vt:variant>
      <vt:variant>
        <vt:i4>4718649</vt:i4>
      </vt:variant>
      <vt:variant>
        <vt:i4>192</vt:i4>
      </vt:variant>
      <vt:variant>
        <vt:i4>0</vt:i4>
      </vt:variant>
      <vt:variant>
        <vt:i4>5</vt:i4>
      </vt:variant>
      <vt:variant>
        <vt:lpwstr>mailto:riita.proosa@siseministeerium.ee</vt:lpwstr>
      </vt:variant>
      <vt:variant>
        <vt:lpwstr/>
      </vt:variant>
      <vt:variant>
        <vt:i4>4456495</vt:i4>
      </vt:variant>
      <vt:variant>
        <vt:i4>189</vt:i4>
      </vt:variant>
      <vt:variant>
        <vt:i4>0</vt:i4>
      </vt:variant>
      <vt:variant>
        <vt:i4>5</vt:i4>
      </vt:variant>
      <vt:variant>
        <vt:lpwstr>mailto:marju.aibast@siseministeerium.ee</vt:lpwstr>
      </vt:variant>
      <vt:variant>
        <vt:lpwstr/>
      </vt:variant>
      <vt:variant>
        <vt:i4>2031671</vt:i4>
      </vt:variant>
      <vt:variant>
        <vt:i4>182</vt:i4>
      </vt:variant>
      <vt:variant>
        <vt:i4>0</vt:i4>
      </vt:variant>
      <vt:variant>
        <vt:i4>5</vt:i4>
      </vt:variant>
      <vt:variant>
        <vt:lpwstr/>
      </vt:variant>
      <vt:variant>
        <vt:lpwstr>_Toc216952620</vt:lpwstr>
      </vt:variant>
      <vt:variant>
        <vt:i4>1835063</vt:i4>
      </vt:variant>
      <vt:variant>
        <vt:i4>176</vt:i4>
      </vt:variant>
      <vt:variant>
        <vt:i4>0</vt:i4>
      </vt:variant>
      <vt:variant>
        <vt:i4>5</vt:i4>
      </vt:variant>
      <vt:variant>
        <vt:lpwstr/>
      </vt:variant>
      <vt:variant>
        <vt:lpwstr>_Toc216952619</vt:lpwstr>
      </vt:variant>
      <vt:variant>
        <vt:i4>1835063</vt:i4>
      </vt:variant>
      <vt:variant>
        <vt:i4>170</vt:i4>
      </vt:variant>
      <vt:variant>
        <vt:i4>0</vt:i4>
      </vt:variant>
      <vt:variant>
        <vt:i4>5</vt:i4>
      </vt:variant>
      <vt:variant>
        <vt:lpwstr/>
      </vt:variant>
      <vt:variant>
        <vt:lpwstr>_Toc216952618</vt:lpwstr>
      </vt:variant>
      <vt:variant>
        <vt:i4>1835063</vt:i4>
      </vt:variant>
      <vt:variant>
        <vt:i4>164</vt:i4>
      </vt:variant>
      <vt:variant>
        <vt:i4>0</vt:i4>
      </vt:variant>
      <vt:variant>
        <vt:i4>5</vt:i4>
      </vt:variant>
      <vt:variant>
        <vt:lpwstr/>
      </vt:variant>
      <vt:variant>
        <vt:lpwstr>_Toc216952617</vt:lpwstr>
      </vt:variant>
      <vt:variant>
        <vt:i4>1835063</vt:i4>
      </vt:variant>
      <vt:variant>
        <vt:i4>158</vt:i4>
      </vt:variant>
      <vt:variant>
        <vt:i4>0</vt:i4>
      </vt:variant>
      <vt:variant>
        <vt:i4>5</vt:i4>
      </vt:variant>
      <vt:variant>
        <vt:lpwstr/>
      </vt:variant>
      <vt:variant>
        <vt:lpwstr>_Toc216952616</vt:lpwstr>
      </vt:variant>
      <vt:variant>
        <vt:i4>1835063</vt:i4>
      </vt:variant>
      <vt:variant>
        <vt:i4>152</vt:i4>
      </vt:variant>
      <vt:variant>
        <vt:i4>0</vt:i4>
      </vt:variant>
      <vt:variant>
        <vt:i4>5</vt:i4>
      </vt:variant>
      <vt:variant>
        <vt:lpwstr/>
      </vt:variant>
      <vt:variant>
        <vt:lpwstr>_Toc216952615</vt:lpwstr>
      </vt:variant>
      <vt:variant>
        <vt:i4>1835063</vt:i4>
      </vt:variant>
      <vt:variant>
        <vt:i4>146</vt:i4>
      </vt:variant>
      <vt:variant>
        <vt:i4>0</vt:i4>
      </vt:variant>
      <vt:variant>
        <vt:i4>5</vt:i4>
      </vt:variant>
      <vt:variant>
        <vt:lpwstr/>
      </vt:variant>
      <vt:variant>
        <vt:lpwstr>_Toc216952614</vt:lpwstr>
      </vt:variant>
      <vt:variant>
        <vt:i4>1835063</vt:i4>
      </vt:variant>
      <vt:variant>
        <vt:i4>140</vt:i4>
      </vt:variant>
      <vt:variant>
        <vt:i4>0</vt:i4>
      </vt:variant>
      <vt:variant>
        <vt:i4>5</vt:i4>
      </vt:variant>
      <vt:variant>
        <vt:lpwstr/>
      </vt:variant>
      <vt:variant>
        <vt:lpwstr>_Toc216952613</vt:lpwstr>
      </vt:variant>
      <vt:variant>
        <vt:i4>1835063</vt:i4>
      </vt:variant>
      <vt:variant>
        <vt:i4>134</vt:i4>
      </vt:variant>
      <vt:variant>
        <vt:i4>0</vt:i4>
      </vt:variant>
      <vt:variant>
        <vt:i4>5</vt:i4>
      </vt:variant>
      <vt:variant>
        <vt:lpwstr/>
      </vt:variant>
      <vt:variant>
        <vt:lpwstr>_Toc216952612</vt:lpwstr>
      </vt:variant>
      <vt:variant>
        <vt:i4>1835063</vt:i4>
      </vt:variant>
      <vt:variant>
        <vt:i4>128</vt:i4>
      </vt:variant>
      <vt:variant>
        <vt:i4>0</vt:i4>
      </vt:variant>
      <vt:variant>
        <vt:i4>5</vt:i4>
      </vt:variant>
      <vt:variant>
        <vt:lpwstr/>
      </vt:variant>
      <vt:variant>
        <vt:lpwstr>_Toc216952611</vt:lpwstr>
      </vt:variant>
      <vt:variant>
        <vt:i4>1835063</vt:i4>
      </vt:variant>
      <vt:variant>
        <vt:i4>122</vt:i4>
      </vt:variant>
      <vt:variant>
        <vt:i4>0</vt:i4>
      </vt:variant>
      <vt:variant>
        <vt:i4>5</vt:i4>
      </vt:variant>
      <vt:variant>
        <vt:lpwstr/>
      </vt:variant>
      <vt:variant>
        <vt:lpwstr>_Toc216952610</vt:lpwstr>
      </vt:variant>
      <vt:variant>
        <vt:i4>1900599</vt:i4>
      </vt:variant>
      <vt:variant>
        <vt:i4>116</vt:i4>
      </vt:variant>
      <vt:variant>
        <vt:i4>0</vt:i4>
      </vt:variant>
      <vt:variant>
        <vt:i4>5</vt:i4>
      </vt:variant>
      <vt:variant>
        <vt:lpwstr/>
      </vt:variant>
      <vt:variant>
        <vt:lpwstr>_Toc216952609</vt:lpwstr>
      </vt:variant>
      <vt:variant>
        <vt:i4>1900599</vt:i4>
      </vt:variant>
      <vt:variant>
        <vt:i4>110</vt:i4>
      </vt:variant>
      <vt:variant>
        <vt:i4>0</vt:i4>
      </vt:variant>
      <vt:variant>
        <vt:i4>5</vt:i4>
      </vt:variant>
      <vt:variant>
        <vt:lpwstr/>
      </vt:variant>
      <vt:variant>
        <vt:lpwstr>_Toc216952608</vt:lpwstr>
      </vt:variant>
      <vt:variant>
        <vt:i4>1900599</vt:i4>
      </vt:variant>
      <vt:variant>
        <vt:i4>104</vt:i4>
      </vt:variant>
      <vt:variant>
        <vt:i4>0</vt:i4>
      </vt:variant>
      <vt:variant>
        <vt:i4>5</vt:i4>
      </vt:variant>
      <vt:variant>
        <vt:lpwstr/>
      </vt:variant>
      <vt:variant>
        <vt:lpwstr>_Toc216952607</vt:lpwstr>
      </vt:variant>
      <vt:variant>
        <vt:i4>1900599</vt:i4>
      </vt:variant>
      <vt:variant>
        <vt:i4>98</vt:i4>
      </vt:variant>
      <vt:variant>
        <vt:i4>0</vt:i4>
      </vt:variant>
      <vt:variant>
        <vt:i4>5</vt:i4>
      </vt:variant>
      <vt:variant>
        <vt:lpwstr/>
      </vt:variant>
      <vt:variant>
        <vt:lpwstr>_Toc216952606</vt:lpwstr>
      </vt:variant>
      <vt:variant>
        <vt:i4>1900599</vt:i4>
      </vt:variant>
      <vt:variant>
        <vt:i4>92</vt:i4>
      </vt:variant>
      <vt:variant>
        <vt:i4>0</vt:i4>
      </vt:variant>
      <vt:variant>
        <vt:i4>5</vt:i4>
      </vt:variant>
      <vt:variant>
        <vt:lpwstr/>
      </vt:variant>
      <vt:variant>
        <vt:lpwstr>_Toc216952605</vt:lpwstr>
      </vt:variant>
      <vt:variant>
        <vt:i4>1900599</vt:i4>
      </vt:variant>
      <vt:variant>
        <vt:i4>86</vt:i4>
      </vt:variant>
      <vt:variant>
        <vt:i4>0</vt:i4>
      </vt:variant>
      <vt:variant>
        <vt:i4>5</vt:i4>
      </vt:variant>
      <vt:variant>
        <vt:lpwstr/>
      </vt:variant>
      <vt:variant>
        <vt:lpwstr>_Toc216952604</vt:lpwstr>
      </vt:variant>
      <vt:variant>
        <vt:i4>1900599</vt:i4>
      </vt:variant>
      <vt:variant>
        <vt:i4>80</vt:i4>
      </vt:variant>
      <vt:variant>
        <vt:i4>0</vt:i4>
      </vt:variant>
      <vt:variant>
        <vt:i4>5</vt:i4>
      </vt:variant>
      <vt:variant>
        <vt:lpwstr/>
      </vt:variant>
      <vt:variant>
        <vt:lpwstr>_Toc216952603</vt:lpwstr>
      </vt:variant>
      <vt:variant>
        <vt:i4>1900599</vt:i4>
      </vt:variant>
      <vt:variant>
        <vt:i4>74</vt:i4>
      </vt:variant>
      <vt:variant>
        <vt:i4>0</vt:i4>
      </vt:variant>
      <vt:variant>
        <vt:i4>5</vt:i4>
      </vt:variant>
      <vt:variant>
        <vt:lpwstr/>
      </vt:variant>
      <vt:variant>
        <vt:lpwstr>_Toc216952602</vt:lpwstr>
      </vt:variant>
      <vt:variant>
        <vt:i4>1900599</vt:i4>
      </vt:variant>
      <vt:variant>
        <vt:i4>68</vt:i4>
      </vt:variant>
      <vt:variant>
        <vt:i4>0</vt:i4>
      </vt:variant>
      <vt:variant>
        <vt:i4>5</vt:i4>
      </vt:variant>
      <vt:variant>
        <vt:lpwstr/>
      </vt:variant>
      <vt:variant>
        <vt:lpwstr>_Toc216952601</vt:lpwstr>
      </vt:variant>
      <vt:variant>
        <vt:i4>1900599</vt:i4>
      </vt:variant>
      <vt:variant>
        <vt:i4>62</vt:i4>
      </vt:variant>
      <vt:variant>
        <vt:i4>0</vt:i4>
      </vt:variant>
      <vt:variant>
        <vt:i4>5</vt:i4>
      </vt:variant>
      <vt:variant>
        <vt:lpwstr/>
      </vt:variant>
      <vt:variant>
        <vt:lpwstr>_Toc216952600</vt:lpwstr>
      </vt:variant>
      <vt:variant>
        <vt:i4>1310772</vt:i4>
      </vt:variant>
      <vt:variant>
        <vt:i4>56</vt:i4>
      </vt:variant>
      <vt:variant>
        <vt:i4>0</vt:i4>
      </vt:variant>
      <vt:variant>
        <vt:i4>5</vt:i4>
      </vt:variant>
      <vt:variant>
        <vt:lpwstr/>
      </vt:variant>
      <vt:variant>
        <vt:lpwstr>_Toc216952599</vt:lpwstr>
      </vt:variant>
      <vt:variant>
        <vt:i4>1310772</vt:i4>
      </vt:variant>
      <vt:variant>
        <vt:i4>50</vt:i4>
      </vt:variant>
      <vt:variant>
        <vt:i4>0</vt:i4>
      </vt:variant>
      <vt:variant>
        <vt:i4>5</vt:i4>
      </vt:variant>
      <vt:variant>
        <vt:lpwstr/>
      </vt:variant>
      <vt:variant>
        <vt:lpwstr>_Toc216952598</vt:lpwstr>
      </vt:variant>
      <vt:variant>
        <vt:i4>1310772</vt:i4>
      </vt:variant>
      <vt:variant>
        <vt:i4>44</vt:i4>
      </vt:variant>
      <vt:variant>
        <vt:i4>0</vt:i4>
      </vt:variant>
      <vt:variant>
        <vt:i4>5</vt:i4>
      </vt:variant>
      <vt:variant>
        <vt:lpwstr/>
      </vt:variant>
      <vt:variant>
        <vt:lpwstr>_Toc216952597</vt:lpwstr>
      </vt:variant>
      <vt:variant>
        <vt:i4>1310772</vt:i4>
      </vt:variant>
      <vt:variant>
        <vt:i4>38</vt:i4>
      </vt:variant>
      <vt:variant>
        <vt:i4>0</vt:i4>
      </vt:variant>
      <vt:variant>
        <vt:i4>5</vt:i4>
      </vt:variant>
      <vt:variant>
        <vt:lpwstr/>
      </vt:variant>
      <vt:variant>
        <vt:lpwstr>_Toc216952596</vt:lpwstr>
      </vt:variant>
      <vt:variant>
        <vt:i4>1310772</vt:i4>
      </vt:variant>
      <vt:variant>
        <vt:i4>32</vt:i4>
      </vt:variant>
      <vt:variant>
        <vt:i4>0</vt:i4>
      </vt:variant>
      <vt:variant>
        <vt:i4>5</vt:i4>
      </vt:variant>
      <vt:variant>
        <vt:lpwstr/>
      </vt:variant>
      <vt:variant>
        <vt:lpwstr>_Toc216952595</vt:lpwstr>
      </vt:variant>
      <vt:variant>
        <vt:i4>1310772</vt:i4>
      </vt:variant>
      <vt:variant>
        <vt:i4>26</vt:i4>
      </vt:variant>
      <vt:variant>
        <vt:i4>0</vt:i4>
      </vt:variant>
      <vt:variant>
        <vt:i4>5</vt:i4>
      </vt:variant>
      <vt:variant>
        <vt:lpwstr/>
      </vt:variant>
      <vt:variant>
        <vt:lpwstr>_Toc216952594</vt:lpwstr>
      </vt:variant>
      <vt:variant>
        <vt:i4>1310772</vt:i4>
      </vt:variant>
      <vt:variant>
        <vt:i4>20</vt:i4>
      </vt:variant>
      <vt:variant>
        <vt:i4>0</vt:i4>
      </vt:variant>
      <vt:variant>
        <vt:i4>5</vt:i4>
      </vt:variant>
      <vt:variant>
        <vt:lpwstr/>
      </vt:variant>
      <vt:variant>
        <vt:lpwstr>_Toc216952593</vt:lpwstr>
      </vt:variant>
      <vt:variant>
        <vt:i4>1310772</vt:i4>
      </vt:variant>
      <vt:variant>
        <vt:i4>14</vt:i4>
      </vt:variant>
      <vt:variant>
        <vt:i4>0</vt:i4>
      </vt:variant>
      <vt:variant>
        <vt:i4>5</vt:i4>
      </vt:variant>
      <vt:variant>
        <vt:lpwstr/>
      </vt:variant>
      <vt:variant>
        <vt:lpwstr>_Toc216952592</vt:lpwstr>
      </vt:variant>
      <vt:variant>
        <vt:i4>1310772</vt:i4>
      </vt:variant>
      <vt:variant>
        <vt:i4>8</vt:i4>
      </vt:variant>
      <vt:variant>
        <vt:i4>0</vt:i4>
      </vt:variant>
      <vt:variant>
        <vt:i4>5</vt:i4>
      </vt:variant>
      <vt:variant>
        <vt:lpwstr/>
      </vt:variant>
      <vt:variant>
        <vt:lpwstr>_Toc216952591</vt:lpwstr>
      </vt:variant>
      <vt:variant>
        <vt:i4>1310772</vt:i4>
      </vt:variant>
      <vt:variant>
        <vt:i4>2</vt:i4>
      </vt:variant>
      <vt:variant>
        <vt:i4>0</vt:i4>
      </vt:variant>
      <vt:variant>
        <vt:i4>5</vt:i4>
      </vt:variant>
      <vt:variant>
        <vt:lpwstr/>
      </vt:variant>
      <vt:variant>
        <vt:lpwstr>_Toc216952590</vt:lpwstr>
      </vt:variant>
      <vt:variant>
        <vt:i4>131098</vt:i4>
      </vt:variant>
      <vt:variant>
        <vt:i4>102</vt:i4>
      </vt:variant>
      <vt:variant>
        <vt:i4>0</vt:i4>
      </vt:variant>
      <vt:variant>
        <vt:i4>5</vt:i4>
      </vt:variant>
      <vt:variant>
        <vt:lpwstr>https://www.zakonyprolidi.cz/translation/cs/2002-119?langid=1033</vt:lpwstr>
      </vt:variant>
      <vt:variant>
        <vt:lpwstr/>
      </vt:variant>
      <vt:variant>
        <vt:i4>5701651</vt:i4>
      </vt:variant>
      <vt:variant>
        <vt:i4>99</vt:i4>
      </vt:variant>
      <vt:variant>
        <vt:i4>0</vt:i4>
      </vt:variant>
      <vt:variant>
        <vt:i4>5</vt:i4>
      </vt:variant>
      <vt:variant>
        <vt:lpwstr>https://www.riigiteataja.ee/akt/105012011009</vt:lpwstr>
      </vt:variant>
      <vt:variant>
        <vt:lpwstr/>
      </vt:variant>
      <vt:variant>
        <vt:i4>5767186</vt:i4>
      </vt:variant>
      <vt:variant>
        <vt:i4>96</vt:i4>
      </vt:variant>
      <vt:variant>
        <vt:i4>0</vt:i4>
      </vt:variant>
      <vt:variant>
        <vt:i4>5</vt:i4>
      </vt:variant>
      <vt:variant>
        <vt:lpwstr>https://www.riigiteataja.ee/akt/124032023007</vt:lpwstr>
      </vt:variant>
      <vt:variant>
        <vt:lpwstr/>
      </vt:variant>
      <vt:variant>
        <vt:i4>5505041</vt:i4>
      </vt:variant>
      <vt:variant>
        <vt:i4>93</vt:i4>
      </vt:variant>
      <vt:variant>
        <vt:i4>0</vt:i4>
      </vt:variant>
      <vt:variant>
        <vt:i4>5</vt:i4>
      </vt:variant>
      <vt:variant>
        <vt:lpwstr>https://www.riigiteataja.ee/akt/107052025009</vt:lpwstr>
      </vt:variant>
      <vt:variant>
        <vt:lpwstr/>
      </vt:variant>
      <vt:variant>
        <vt:i4>5767188</vt:i4>
      </vt:variant>
      <vt:variant>
        <vt:i4>90</vt:i4>
      </vt:variant>
      <vt:variant>
        <vt:i4>0</vt:i4>
      </vt:variant>
      <vt:variant>
        <vt:i4>5</vt:i4>
      </vt:variant>
      <vt:variant>
        <vt:lpwstr>https://www.riigiteataja.ee/akt/102032021025</vt:lpwstr>
      </vt:variant>
      <vt:variant>
        <vt:lpwstr/>
      </vt:variant>
      <vt:variant>
        <vt:i4>5767188</vt:i4>
      </vt:variant>
      <vt:variant>
        <vt:i4>87</vt:i4>
      </vt:variant>
      <vt:variant>
        <vt:i4>0</vt:i4>
      </vt:variant>
      <vt:variant>
        <vt:i4>5</vt:i4>
      </vt:variant>
      <vt:variant>
        <vt:lpwstr>https://www.riigiteataja.ee/akt/102032021025</vt:lpwstr>
      </vt:variant>
      <vt:variant>
        <vt:lpwstr/>
      </vt:variant>
      <vt:variant>
        <vt:i4>5963794</vt:i4>
      </vt:variant>
      <vt:variant>
        <vt:i4>84</vt:i4>
      </vt:variant>
      <vt:variant>
        <vt:i4>0</vt:i4>
      </vt:variant>
      <vt:variant>
        <vt:i4>5</vt:i4>
      </vt:variant>
      <vt:variant>
        <vt:lpwstr>https://www.riigiteataja.ee/akt/102012025026</vt:lpwstr>
      </vt:variant>
      <vt:variant>
        <vt:lpwstr/>
      </vt:variant>
      <vt:variant>
        <vt:i4>7864424</vt:i4>
      </vt:variant>
      <vt:variant>
        <vt:i4>81</vt:i4>
      </vt:variant>
      <vt:variant>
        <vt:i4>0</vt:i4>
      </vt:variant>
      <vt:variant>
        <vt:i4>5</vt:i4>
      </vt:variant>
      <vt:variant>
        <vt:lpwstr>https://www.finlex.fi/fi/lainsaadanto/2015/819%23chp_9__sec_39</vt:lpwstr>
      </vt:variant>
      <vt:variant>
        <vt:lpwstr/>
      </vt:variant>
      <vt:variant>
        <vt:i4>6094864</vt:i4>
      </vt:variant>
      <vt:variant>
        <vt:i4>78</vt:i4>
      </vt:variant>
      <vt:variant>
        <vt:i4>0</vt:i4>
      </vt:variant>
      <vt:variant>
        <vt:i4>5</vt:i4>
      </vt:variant>
      <vt:variant>
        <vt:lpwstr>https://www.riigiteataja.ee/akt/114032023021</vt:lpwstr>
      </vt:variant>
      <vt:variant>
        <vt:lpwstr/>
      </vt:variant>
      <vt:variant>
        <vt:i4>3866683</vt:i4>
      </vt:variant>
      <vt:variant>
        <vt:i4>75</vt:i4>
      </vt:variant>
      <vt:variant>
        <vt:i4>0</vt:i4>
      </vt:variant>
      <vt:variant>
        <vt:i4>5</vt:i4>
      </vt:variant>
      <vt:variant>
        <vt:lpwstr>https://www.riigiteataja.ee/akt/105072025009?leiaKehtiv</vt:lpwstr>
      </vt:variant>
      <vt:variant>
        <vt:lpwstr/>
      </vt:variant>
      <vt:variant>
        <vt:i4>6094879</vt:i4>
      </vt:variant>
      <vt:variant>
        <vt:i4>72</vt:i4>
      </vt:variant>
      <vt:variant>
        <vt:i4>0</vt:i4>
      </vt:variant>
      <vt:variant>
        <vt:i4>5</vt:i4>
      </vt:variant>
      <vt:variant>
        <vt:lpwstr>https://www.riigiteataja.ee/akt/129052025002</vt:lpwstr>
      </vt:variant>
      <vt:variant>
        <vt:lpwstr/>
      </vt:variant>
      <vt:variant>
        <vt:i4>2228243</vt:i4>
      </vt:variant>
      <vt:variant>
        <vt:i4>69</vt:i4>
      </vt:variant>
      <vt:variant>
        <vt:i4>0</vt:i4>
      </vt:variant>
      <vt:variant>
        <vt:i4>5</vt:i4>
      </vt:variant>
      <vt:variant>
        <vt:lpwstr>https://yle.fi/a/74-20006876?utm_source=chatgpt.com</vt:lpwstr>
      </vt:variant>
      <vt:variant>
        <vt:lpwstr/>
      </vt:variant>
      <vt:variant>
        <vt:i4>2490400</vt:i4>
      </vt:variant>
      <vt:variant>
        <vt:i4>66</vt:i4>
      </vt:variant>
      <vt:variant>
        <vt:i4>0</vt:i4>
      </vt:variant>
      <vt:variant>
        <vt:i4>5</vt:i4>
      </vt:variant>
      <vt:variant>
        <vt:lpwstr>https://mpk.fi/</vt:lpwstr>
      </vt:variant>
      <vt:variant>
        <vt:lpwstr/>
      </vt:variant>
      <vt:variant>
        <vt:i4>5963808</vt:i4>
      </vt:variant>
      <vt:variant>
        <vt:i4>63</vt:i4>
      </vt:variant>
      <vt:variant>
        <vt:i4>0</vt:i4>
      </vt:variant>
      <vt:variant>
        <vt:i4>5</vt:i4>
      </vt:variant>
      <vt:variant>
        <vt:lpwstr>https://www.france24.com/en/europe/20241024-why-do-the-swiss-have-so-many-guns?utm_source=chatgpt.com</vt:lpwstr>
      </vt:variant>
      <vt:variant>
        <vt:lpwstr/>
      </vt:variant>
      <vt:variant>
        <vt:i4>1376337</vt:i4>
      </vt:variant>
      <vt:variant>
        <vt:i4>60</vt:i4>
      </vt:variant>
      <vt:variant>
        <vt:i4>0</vt:i4>
      </vt:variant>
      <vt:variant>
        <vt:i4>5</vt:i4>
      </vt:variant>
      <vt:variant>
        <vt:lpwstr>https://www.smallarmssurvey.org/database/global-firearms-holdings</vt:lpwstr>
      </vt:variant>
      <vt:variant>
        <vt:lpwstr/>
      </vt:variant>
      <vt:variant>
        <vt:i4>524303</vt:i4>
      </vt:variant>
      <vt:variant>
        <vt:i4>57</vt:i4>
      </vt:variant>
      <vt:variant>
        <vt:i4>0</vt:i4>
      </vt:variant>
      <vt:variant>
        <vt:i4>5</vt:i4>
      </vt:variant>
      <vt:variant>
        <vt:lpwstr>https://www.finlex.fi/fi/lainsaadanto/1998/1</vt:lpwstr>
      </vt:variant>
      <vt:variant>
        <vt:lpwstr/>
      </vt:variant>
      <vt:variant>
        <vt:i4>6094864</vt:i4>
      </vt:variant>
      <vt:variant>
        <vt:i4>54</vt:i4>
      </vt:variant>
      <vt:variant>
        <vt:i4>0</vt:i4>
      </vt:variant>
      <vt:variant>
        <vt:i4>5</vt:i4>
      </vt:variant>
      <vt:variant>
        <vt:lpwstr>https://www.riigiteataja.ee/akt/107032023010</vt:lpwstr>
      </vt:variant>
      <vt:variant>
        <vt:lpwstr/>
      </vt:variant>
      <vt:variant>
        <vt:i4>5570581</vt:i4>
      </vt:variant>
      <vt:variant>
        <vt:i4>51</vt:i4>
      </vt:variant>
      <vt:variant>
        <vt:i4>0</vt:i4>
      </vt:variant>
      <vt:variant>
        <vt:i4>5</vt:i4>
      </vt:variant>
      <vt:variant>
        <vt:lpwstr>https://www.riigiteataja.ee/akt/107072023008</vt:lpwstr>
      </vt:variant>
      <vt:variant>
        <vt:lpwstr/>
      </vt:variant>
      <vt:variant>
        <vt:i4>6094864</vt:i4>
      </vt:variant>
      <vt:variant>
        <vt:i4>48</vt:i4>
      </vt:variant>
      <vt:variant>
        <vt:i4>0</vt:i4>
      </vt:variant>
      <vt:variant>
        <vt:i4>5</vt:i4>
      </vt:variant>
      <vt:variant>
        <vt:lpwstr>https://www.riigiteataja.ee/akt/114032023021</vt:lpwstr>
      </vt:variant>
      <vt:variant>
        <vt:lpwstr/>
      </vt:variant>
      <vt:variant>
        <vt:i4>6160414</vt:i4>
      </vt:variant>
      <vt:variant>
        <vt:i4>45</vt:i4>
      </vt:variant>
      <vt:variant>
        <vt:i4>0</vt:i4>
      </vt:variant>
      <vt:variant>
        <vt:i4>5</vt:i4>
      </vt:variant>
      <vt:variant>
        <vt:lpwstr>https://www.riigiteataja.ee/akt/12918090</vt:lpwstr>
      </vt:variant>
      <vt:variant>
        <vt:lpwstr/>
      </vt:variant>
      <vt:variant>
        <vt:i4>7929958</vt:i4>
      </vt:variant>
      <vt:variant>
        <vt:i4>42</vt:i4>
      </vt:variant>
      <vt:variant>
        <vt:i4>0</vt:i4>
      </vt:variant>
      <vt:variant>
        <vt:i4>5</vt:i4>
      </vt:variant>
      <vt:variant>
        <vt:lpwstr>https://data.consilium.europa.eu/doc/document/ST-9907-2025-INIT/et/pdf</vt:lpwstr>
      </vt:variant>
      <vt:variant>
        <vt:lpwstr/>
      </vt:variant>
      <vt:variant>
        <vt:i4>5832732</vt:i4>
      </vt:variant>
      <vt:variant>
        <vt:i4>39</vt:i4>
      </vt:variant>
      <vt:variant>
        <vt:i4>0</vt:i4>
      </vt:variant>
      <vt:variant>
        <vt:i4>5</vt:i4>
      </vt:variant>
      <vt:variant>
        <vt:lpwstr>https://www.riigiteataja.ee/akt/127092024006</vt:lpwstr>
      </vt:variant>
      <vt:variant>
        <vt:lpwstr/>
      </vt:variant>
      <vt:variant>
        <vt:i4>6225937</vt:i4>
      </vt:variant>
      <vt:variant>
        <vt:i4>36</vt:i4>
      </vt:variant>
      <vt:variant>
        <vt:i4>0</vt:i4>
      </vt:variant>
      <vt:variant>
        <vt:i4>5</vt:i4>
      </vt:variant>
      <vt:variant>
        <vt:lpwstr>https://www.riigiteataja.ee/akt/129062018003</vt:lpwstr>
      </vt:variant>
      <vt:variant>
        <vt:lpwstr/>
      </vt:variant>
      <vt:variant>
        <vt:i4>3080195</vt:i4>
      </vt:variant>
      <vt:variant>
        <vt:i4>33</vt:i4>
      </vt:variant>
      <vt:variant>
        <vt:i4>0</vt:i4>
      </vt:variant>
      <vt:variant>
        <vt:i4>5</vt:i4>
      </vt:variant>
      <vt:variant>
        <vt:lpwstr>https://www.oiguskantsler.ee/sites/default/files/2024-11/6iguskantsleri_arvamus_pohiseaduslikkuse_jarelvalve_kohtumenetluses_relvaseaduse_ss_41_lg_9_ja_ss_36_lg_1_p_6_pohiseadusparasus.pdf</vt:lpwstr>
      </vt:variant>
      <vt:variant>
        <vt:lpwstr/>
      </vt:variant>
      <vt:variant>
        <vt:i4>262172</vt:i4>
      </vt:variant>
      <vt:variant>
        <vt:i4>30</vt:i4>
      </vt:variant>
      <vt:variant>
        <vt:i4>0</vt:i4>
      </vt:variant>
      <vt:variant>
        <vt:i4>5</vt:i4>
      </vt:variant>
      <vt:variant>
        <vt:lpwstr>https://www.riigikohus.ee/sites/default/files/elfinder/ylevaated/2018/%C3%9Clevaade Riigikohtu p%C3%B5hiseaduslikkuse j%C3%A4relevalve 2010.%E2%80%932017. aasta koht....pdf</vt:lpwstr>
      </vt:variant>
      <vt:variant>
        <vt:lpwstr/>
      </vt:variant>
      <vt:variant>
        <vt:i4>786524</vt:i4>
      </vt:variant>
      <vt:variant>
        <vt:i4>27</vt:i4>
      </vt:variant>
      <vt:variant>
        <vt:i4>0</vt:i4>
      </vt:variant>
      <vt:variant>
        <vt:i4>5</vt:i4>
      </vt:variant>
      <vt:variant>
        <vt:lpwstr>https://www.riigikohus.ee/sites/default/files/elfinder/analyysid/2015/PSJKS_analuus_12mai2015 %283%29.pdf</vt:lpwstr>
      </vt:variant>
      <vt:variant>
        <vt:lpwstr/>
      </vt:variant>
      <vt:variant>
        <vt:i4>5767168</vt:i4>
      </vt:variant>
      <vt:variant>
        <vt:i4>24</vt:i4>
      </vt:variant>
      <vt:variant>
        <vt:i4>0</vt:i4>
      </vt:variant>
      <vt:variant>
        <vt:i4>5</vt:i4>
      </vt:variant>
      <vt:variant>
        <vt:lpwstr>https://www.oiguskantsler.ee/sites/default/files/2024-11/6iguskantsleri_arvamus_riigikohtule_relvaseaduse_ss_36_lg_1_p_8_pohiseaduslikkus.pdf</vt:lpwstr>
      </vt:variant>
      <vt:variant>
        <vt:lpwstr/>
      </vt:variant>
      <vt:variant>
        <vt:i4>5832732</vt:i4>
      </vt:variant>
      <vt:variant>
        <vt:i4>21</vt:i4>
      </vt:variant>
      <vt:variant>
        <vt:i4>0</vt:i4>
      </vt:variant>
      <vt:variant>
        <vt:i4>5</vt:i4>
      </vt:variant>
      <vt:variant>
        <vt:lpwstr>https://www.riigiteataja.ee/akt/127092024006</vt:lpwstr>
      </vt:variant>
      <vt:variant>
        <vt:lpwstr/>
      </vt:variant>
      <vt:variant>
        <vt:i4>3276857</vt:i4>
      </vt:variant>
      <vt:variant>
        <vt:i4>18</vt:i4>
      </vt:variant>
      <vt:variant>
        <vt:i4>0</vt:i4>
      </vt:variant>
      <vt:variant>
        <vt:i4>5</vt:i4>
      </vt:variant>
      <vt:variant>
        <vt:lpwstr>https://www.riigiteataja.ee/akt/115052015002?leiaKehtiv</vt:lpwstr>
      </vt:variant>
      <vt:variant>
        <vt:lpwstr/>
      </vt:variant>
      <vt:variant>
        <vt:i4>2424955</vt:i4>
      </vt:variant>
      <vt:variant>
        <vt:i4>15</vt:i4>
      </vt:variant>
      <vt:variant>
        <vt:i4>0</vt:i4>
      </vt:variant>
      <vt:variant>
        <vt:i4>5</vt:i4>
      </vt:variant>
      <vt:variant>
        <vt:lpwstr>https://www.justdigi.ee/sites/default/files/documents/2025-05/Halduskoormuse tasakaalustamise reegli rakendamise juhis.pdf</vt:lpwstr>
      </vt:variant>
      <vt:variant>
        <vt:lpwstr/>
      </vt:variant>
      <vt:variant>
        <vt:i4>1900554</vt:i4>
      </vt:variant>
      <vt:variant>
        <vt:i4>12</vt:i4>
      </vt:variant>
      <vt:variant>
        <vt:i4>0</vt:i4>
      </vt:variant>
      <vt:variant>
        <vt:i4>5</vt:i4>
      </vt:variant>
      <vt:variant>
        <vt:lpwstr>https://www.siseministeerium.ee/stak2030</vt:lpwstr>
      </vt:variant>
      <vt:variant>
        <vt:lpwstr>programm</vt:lpwstr>
      </vt:variant>
      <vt:variant>
        <vt:i4>5505103</vt:i4>
      </vt:variant>
      <vt:variant>
        <vt:i4>9</vt:i4>
      </vt:variant>
      <vt:variant>
        <vt:i4>0</vt:i4>
      </vt:variant>
      <vt:variant>
        <vt:i4>5</vt:i4>
      </vt:variant>
      <vt:variant>
        <vt:lpwstr>https://valitsus.ee/valitsuse-eesmargid-ja-tegevused/valitsemise-alused/koalitsioonilepe-2025-2027/sisejulgeolek</vt:lpwstr>
      </vt:variant>
      <vt:variant>
        <vt:lpwstr/>
      </vt:variant>
      <vt:variant>
        <vt:i4>5898334</vt:i4>
      </vt:variant>
      <vt:variant>
        <vt:i4>6</vt:i4>
      </vt:variant>
      <vt:variant>
        <vt:i4>0</vt:i4>
      </vt:variant>
      <vt:variant>
        <vt:i4>5</vt:i4>
      </vt:variant>
      <vt:variant>
        <vt:lpwstr>https://valitsus.ee/valitsuse-eesmargid-ja-tegevused/valitsemise-alused/tegevusprogramm-0</vt:lpwstr>
      </vt:variant>
      <vt:variant>
        <vt:lpwstr/>
      </vt:variant>
      <vt:variant>
        <vt:i4>2949172</vt:i4>
      </vt:variant>
      <vt:variant>
        <vt:i4>3</vt:i4>
      </vt:variant>
      <vt:variant>
        <vt:i4>0</vt:i4>
      </vt:variant>
      <vt:variant>
        <vt:i4>5</vt:i4>
      </vt:variant>
      <vt:variant>
        <vt:lpwstr>https://dhs.riigikantselei.ee/avalikteave.nsf/documents/NT003F9C22?open</vt:lpwstr>
      </vt:variant>
      <vt:variant>
        <vt:lpwstr/>
      </vt:variant>
      <vt:variant>
        <vt:i4>5832722</vt:i4>
      </vt:variant>
      <vt:variant>
        <vt:i4>0</vt:i4>
      </vt:variant>
      <vt:variant>
        <vt:i4>0</vt:i4>
      </vt:variant>
      <vt:variant>
        <vt:i4>5</vt:i4>
      </vt:variant>
      <vt:variant>
        <vt:lpwstr>https://www.riigiteataja.ee/akt/112122024004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Riita Proosa</dc:creator>
  <cp:keywords/>
  <dc:description/>
  <cp:lastModifiedBy>Joel Kook - JUSTDIGI</cp:lastModifiedBy>
  <cp:revision>115</cp:revision>
  <dcterms:created xsi:type="dcterms:W3CDTF">2026-01-20T08:22:00Z</dcterms:created>
  <dcterms:modified xsi:type="dcterms:W3CDTF">2026-01-23T11:41:00Z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2026-01-20T08:22:40Z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b5b995e9-cebf-4db7-9198-6c530df17e4b</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